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customXml/itemProps5.xml" ContentType="application/vnd.openxmlformats-officedocument.customXmlProperties+xml"/>
  <Override PartName="/customXml/itemProps3.xml" ContentType="application/vnd.openxmlformats-officedocument.customXml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customXml/itemProps4.xml" ContentType="application/vnd.openxmlformats-officedocument.customXmlProperti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center"/>
        <w:spacing w:line="240" w:lineRule="auto"/>
        <w:shd w:val="clear" w:color="auto" w:fill="ffffff"/>
        <w:tabs>
          <w:tab w:val="left" w:pos="3148" w:leader="none"/>
          <w:tab w:val="center" w:pos="4818" w:leader="none"/>
          <w:tab w:val="left" w:pos="6926" w:leader="none"/>
        </w:tabs>
        <w:rPr>
          <w:b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Проект договора подряда</w:t>
      </w:r>
      <w:r>
        <w:rPr>
          <w:b/>
          <w:bCs/>
          <w:color w:val="000000"/>
          <w:sz w:val="24"/>
          <w:szCs w:val="24"/>
        </w:rPr>
        <w:t xml:space="preserve"> № </w:t>
      </w:r>
      <w:r>
        <w:rPr>
          <w:b/>
          <w:bCs/>
          <w:color w:val="000000"/>
          <w:sz w:val="24"/>
          <w:szCs w:val="24"/>
        </w:rPr>
        <w:t xml:space="preserve">____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0"/>
        <w:spacing w:line="240" w:lineRule="auto"/>
        <w:shd w:val="clear" w:color="auto" w:fill="ffffff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</w:p>
    <w:p>
      <w:pPr>
        <w:ind w:firstLine="0"/>
        <w:spacing w:line="240" w:lineRule="auto"/>
        <w:shd w:val="clear" w:color="auto" w:fill="ffffff"/>
        <w:tabs>
          <w:tab w:val="right" w:pos="993" w:leader="none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г. </w:t>
      </w:r>
      <w:r>
        <w:rPr>
          <w:bCs/>
          <w:color w:val="000000"/>
          <w:sz w:val="24"/>
          <w:szCs w:val="24"/>
        </w:rPr>
        <w:t xml:space="preserve">_________</w:t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 xml:space="preserve">                                                                    </w:t>
      </w:r>
      <w:r>
        <w:rPr>
          <w:bCs/>
          <w:color w:val="000000"/>
          <w:sz w:val="24"/>
          <w:szCs w:val="24"/>
        </w:rPr>
        <w:t xml:space="preserve">«___» _________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 xml:space="preserve">2026</w:t>
      </w:r>
      <w:r>
        <w:rPr>
          <w:bCs/>
          <w:color w:val="000000"/>
          <w:sz w:val="24"/>
          <w:szCs w:val="24"/>
        </w:rPr>
        <w:t xml:space="preserve">г</w:t>
      </w:r>
      <w:r>
        <w:rPr>
          <w:bCs/>
          <w:color w:val="000000"/>
          <w:sz w:val="24"/>
          <w:szCs w:val="24"/>
        </w:rPr>
        <w:t xml:space="preserve">.</w:t>
      </w: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</w:p>
    <w:p>
      <w:pPr>
        <w:ind w:firstLine="0"/>
        <w:spacing w:line="240" w:lineRule="auto"/>
        <w:shd w:val="clear" w:color="auto" w:fill="ffffff"/>
        <w:tabs>
          <w:tab w:val="right" w:pos="9639" w:leader="none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</w:p>
    <w:p>
      <w:pPr>
        <w:pStyle w:val="1210"/>
        <w:ind w:firstLine="708"/>
        <w:rPr>
          <w:color w:val="auto"/>
          <w:highlight w:val="white"/>
        </w:rPr>
      </w:pPr>
      <w:r>
        <w:rPr>
          <w:b/>
          <w:color w:val="auto"/>
          <w:lang w:val="ru-RU"/>
        </w:rPr>
        <w:t xml:space="preserve">Акционерное общество «Дальневосточная генерирующая компания</w:t>
      </w:r>
      <w:r>
        <w:rPr>
          <w:b/>
          <w:color w:val="auto"/>
          <w:lang w:val="ru-RU"/>
        </w:rPr>
        <w:t xml:space="preserve">»</w:t>
      </w:r>
      <w:r>
        <w:rPr>
          <w:b/>
          <w:color w:val="auto"/>
        </w:rPr>
        <w:t xml:space="preserve"> (</w:t>
      </w:r>
      <w:r>
        <w:rPr>
          <w:b/>
          <w:color w:val="auto"/>
          <w:lang w:val="ru-RU"/>
        </w:rPr>
        <w:t xml:space="preserve">АО «ДГК»</w:t>
      </w:r>
      <w:r>
        <w:rPr>
          <w:b/>
          <w:color w:val="auto"/>
        </w:rPr>
        <w:t xml:space="preserve">)</w:t>
      </w:r>
      <w:r>
        <w:rPr>
          <w:color w:val="auto"/>
        </w:rPr>
        <w:t xml:space="preserve"> </w:t>
      </w:r>
      <w:r>
        <w:rPr>
          <w:color w:val="auto"/>
        </w:rPr>
        <w:t xml:space="preserve">(далее – «Заказчик»), в лице </w:t>
      </w:r>
      <w:r>
        <w:rPr>
          <w:color w:val="auto"/>
        </w:rPr>
        <w:t xml:space="preserve">_______________, действующего на основании ______________, с одной стороны, и </w:t>
      </w:r>
      <w:r>
        <w:rPr>
          <w:color w:val="auto"/>
        </w:rPr>
        <w:t xml:space="preserve">_______</w:t>
      </w:r>
      <w:r>
        <w:rPr>
          <w:color w:val="auto"/>
        </w:rPr>
        <w:t xml:space="preserve">(далее – «Подрядчик»), в лице ________________, действующего на основании ______________, с другой стороны, </w:t>
      </w:r>
      <w:r>
        <w:rPr>
          <w:color w:val="auto"/>
        </w:rPr>
        <w:t xml:space="preserve">совместно в дальнейшем именуемые «Стороны», а по отдельности – «Сторона»</w:t>
      </w:r>
      <w:r>
        <w:rPr>
          <w:color w:val="auto"/>
          <w:highlight w:val="white"/>
        </w:rPr>
        <w:t xml:space="preserve">, </w:t>
      </w:r>
      <w:r>
        <w:rPr>
          <w:color w:val="auto"/>
          <w:highlight w:val="white"/>
        </w:rPr>
        <w:t xml:space="preserve">по результатам </w:t>
      </w:r>
      <w:r>
        <w:rPr>
          <w:color w:val="auto"/>
          <w:highlight w:val="white"/>
        </w:rPr>
        <w:t xml:space="preserve">проведенной</w:t>
      </w:r>
      <w:r>
        <w:rPr>
          <w:color w:val="auto"/>
          <w:highlight w:val="white"/>
        </w:rPr>
        <w:t xml:space="preserve"> Заказчиком </w:t>
      </w:r>
      <w:r>
        <w:rPr>
          <w:color w:val="auto"/>
          <w:highlight w:val="white"/>
        </w:rPr>
        <w:t xml:space="preserve">конкурентной процедуры</w:t>
      </w:r>
      <w:r>
        <w:rPr>
          <w:color w:val="auto"/>
          <w:highlight w:val="white"/>
        </w:rPr>
        <w:t xml:space="preserve"> по лоту №</w:t>
      </w:r>
      <w:r>
        <w:rPr>
          <w:color w:val="auto"/>
          <w:highlight w:val="white"/>
        </w:rPr>
        <w:t xml:space="preserve">_______</w:t>
      </w:r>
      <w:r>
        <w:rPr>
          <w:bCs/>
          <w:color w:val="auto"/>
          <w:highlight w:val="white"/>
        </w:rPr>
        <w:t xml:space="preserve">,</w:t>
      </w:r>
      <w:r>
        <w:rPr>
          <w:highlight w:val="white"/>
        </w:rPr>
        <w:t xml:space="preserve"> </w:t>
      </w:r>
      <w:r>
        <w:rPr>
          <w:color w:val="auto"/>
          <w:highlight w:val="white"/>
          <w:lang w:val="ru-RU"/>
        </w:rPr>
        <w:t xml:space="preserve">и</w:t>
      </w:r>
      <w:r>
        <w:rPr>
          <w:highlight w:val="white"/>
          <w:lang w:val="ru-RU"/>
        </w:rPr>
        <w:t xml:space="preserve"> </w:t>
      </w:r>
      <w:r>
        <w:rPr>
          <w:bCs/>
          <w:color w:val="auto"/>
          <w:highlight w:val="white"/>
        </w:rPr>
        <w:t xml:space="preserve">на основании Протокола о результатах </w:t>
      </w:r>
      <w:r>
        <w:rPr>
          <w:bCs/>
          <w:color w:val="auto"/>
          <w:highlight w:val="white"/>
          <w:lang w:val="ru-RU"/>
        </w:rPr>
        <w:t xml:space="preserve">__________</w:t>
      </w:r>
      <w:r>
        <w:rPr>
          <w:bCs/>
          <w:color w:val="auto"/>
          <w:highlight w:val="white"/>
        </w:rPr>
        <w:t xml:space="preserve"> №_______ от «___»__________ года</w:t>
      </w:r>
      <w:r>
        <w:rPr>
          <w:bCs/>
          <w:color w:val="auto"/>
          <w:highlight w:val="white"/>
          <w:lang w:val="ru-RU"/>
        </w:rPr>
        <w:t xml:space="preserve">,</w:t>
      </w:r>
      <w:r>
        <w:rPr>
          <w:bCs/>
          <w:color w:val="auto"/>
          <w:highlight w:val="white"/>
          <w:lang w:val="ru-RU"/>
        </w:rPr>
        <w:t xml:space="preserve"> </w:t>
      </w:r>
      <w:r>
        <w:rPr>
          <w:color w:val="auto"/>
          <w:highlight w:val="white"/>
        </w:rPr>
        <w:t xml:space="preserve">заключили настоящий </w:t>
      </w:r>
      <w:r>
        <w:rPr>
          <w:color w:val="auto"/>
          <w:highlight w:val="white"/>
        </w:rPr>
        <w:t xml:space="preserve">договор (далее – </w:t>
      </w:r>
      <w:r>
        <w:rPr>
          <w:color w:val="auto"/>
          <w:highlight w:val="white"/>
        </w:rPr>
        <w:t xml:space="preserve">«</w:t>
      </w:r>
      <w:r>
        <w:rPr>
          <w:color w:val="auto"/>
          <w:highlight w:val="white"/>
        </w:rPr>
        <w:t xml:space="preserve">Договор</w:t>
      </w:r>
      <w:r>
        <w:rPr>
          <w:color w:val="auto"/>
          <w:highlight w:val="white"/>
        </w:rPr>
        <w:t xml:space="preserve">»</w:t>
      </w:r>
      <w:r>
        <w:rPr>
          <w:color w:val="auto"/>
          <w:highlight w:val="white"/>
        </w:rPr>
        <w:t xml:space="preserve">)</w:t>
      </w:r>
      <w:r>
        <w:rPr>
          <w:color w:val="auto"/>
          <w:highlight w:val="white"/>
        </w:rPr>
        <w:t xml:space="preserve"> о нижеследующем:</w:t>
      </w:r>
      <w:r>
        <w:rPr>
          <w:color w:val="auto"/>
          <w:highlight w:val="white"/>
        </w:rPr>
      </w:r>
      <w:r>
        <w:rPr>
          <w:color w:val="auto"/>
          <w:highlight w:val="white"/>
        </w:rPr>
      </w:r>
    </w:p>
    <w:p>
      <w:pPr>
        <w:pStyle w:val="1210"/>
        <w:ind w:firstLine="708"/>
        <w:rPr>
          <w:color w:val="auto"/>
          <w:lang w:val="ru-RU"/>
        </w:rPr>
      </w:pPr>
      <w:r>
        <w:rPr>
          <w:color w:val="auto"/>
          <w:lang w:val="ru-RU"/>
        </w:rPr>
      </w:r>
      <w:r>
        <w:rPr>
          <w:color w:val="auto"/>
          <w:lang w:val="ru-RU"/>
        </w:rPr>
      </w:r>
      <w:r>
        <w:rPr>
          <w:color w:val="auto"/>
          <w:lang w:val="ru-RU"/>
        </w:rPr>
      </w:r>
    </w:p>
    <w:p>
      <w:pPr>
        <w:pStyle w:val="1226"/>
        <w:ind w:left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Термины и определения</w:t>
      </w:r>
      <w:r>
        <w:rPr>
          <w:b/>
          <w:bCs/>
        </w:rPr>
      </w:r>
      <w:r>
        <w:rPr>
          <w:b/>
          <w:bCs/>
        </w:rPr>
      </w:r>
    </w:p>
    <w:p>
      <w:pPr>
        <w:pStyle w:val="1210"/>
        <w:ind w:firstLine="708"/>
        <w:rPr>
          <w:color w:val="auto"/>
          <w:lang w:val="ru-RU"/>
        </w:rPr>
      </w:pPr>
      <w:r>
        <w:rPr>
          <w:color w:val="auto"/>
          <w:lang w:val="ru-RU"/>
        </w:rPr>
        <w:t xml:space="preserve">Термины</w:t>
      </w:r>
      <w:r>
        <w:rPr>
          <w:color w:val="auto"/>
          <w:lang w:val="ru-RU"/>
        </w:rPr>
        <w:t xml:space="preserve"> и определения</w:t>
      </w:r>
      <w:r>
        <w:rPr>
          <w:color w:val="auto"/>
          <w:lang w:val="ru-RU"/>
        </w:rPr>
        <w:t xml:space="preserve">, </w:t>
      </w:r>
      <w:r>
        <w:rPr>
          <w:color w:val="auto"/>
          <w:lang w:val="ru-RU"/>
        </w:rPr>
        <w:t xml:space="preserve">приведенные</w:t>
      </w:r>
      <w:r>
        <w:rPr>
          <w:color w:val="auto"/>
          <w:lang w:val="ru-RU"/>
        </w:rPr>
        <w:t xml:space="preserve"> в настоящем </w:t>
      </w:r>
      <w:r>
        <w:rPr>
          <w:color w:val="auto"/>
          <w:lang w:val="ru-RU"/>
        </w:rPr>
        <w:t xml:space="preserve">разделе</w:t>
      </w:r>
      <w:r>
        <w:rPr>
          <w:color w:val="auto"/>
          <w:lang w:val="ru-RU"/>
        </w:rPr>
        <w:t xml:space="preserve">, </w:t>
      </w:r>
      <w:r>
        <w:rPr>
          <w:color w:val="auto"/>
          <w:lang w:val="ru-RU"/>
        </w:rPr>
        <w:t xml:space="preserve">предназначены для одноз</w:t>
      </w:r>
      <w:r>
        <w:rPr>
          <w:color w:val="auto"/>
          <w:lang w:val="ru-RU"/>
        </w:rPr>
        <w:t xml:space="preserve">начного понимания формулировок</w:t>
      </w:r>
      <w:r>
        <w:rPr>
          <w:color w:val="auto"/>
          <w:lang w:val="ru-RU"/>
        </w:rPr>
        <w:t xml:space="preserve"> Договора, и </w:t>
      </w:r>
      <w:r>
        <w:rPr>
          <w:color w:val="auto"/>
          <w:lang w:val="ru-RU"/>
        </w:rPr>
        <w:t xml:space="preserve">будут </w:t>
      </w:r>
      <w:r>
        <w:rPr>
          <w:color w:val="auto"/>
          <w:lang w:val="ru-RU"/>
        </w:rPr>
        <w:t xml:space="preserve">иметь по тексту Договора </w:t>
      </w:r>
      <w:r>
        <w:rPr>
          <w:color w:val="auto"/>
          <w:lang w:val="ru-RU"/>
        </w:rPr>
        <w:t xml:space="preserve">следующие </w:t>
      </w:r>
      <w:r>
        <w:rPr>
          <w:color w:val="auto"/>
          <w:lang w:val="ru-RU"/>
        </w:rPr>
        <w:t xml:space="preserve">значения, если иное прямо не указано </w:t>
      </w:r>
      <w:r>
        <w:rPr>
          <w:color w:val="auto"/>
          <w:lang w:val="ru-RU"/>
        </w:rPr>
        <w:t xml:space="preserve">в Договоре</w:t>
      </w:r>
      <w:r>
        <w:rPr>
          <w:color w:val="auto"/>
          <w:lang w:val="ru-RU"/>
        </w:rPr>
        <w:t xml:space="preserve">:</w:t>
      </w:r>
      <w:r>
        <w:rPr>
          <w:color w:val="auto"/>
          <w:lang w:val="ru-RU"/>
        </w:rPr>
      </w:r>
      <w:r>
        <w:rPr>
          <w:color w:val="auto"/>
          <w:lang w:val="ru-RU"/>
        </w:rPr>
      </w:r>
    </w:p>
    <w:p>
      <w:pPr>
        <w:pStyle w:val="1226"/>
        <w:ind w:left="0" w:firstLine="708"/>
        <w:jc w:val="both"/>
        <w:rPr>
          <w:lang w:eastAsia="en-US"/>
        </w:rPr>
      </w:pPr>
      <w:r>
        <w:rPr>
          <w:b/>
          <w:lang w:eastAsia="en-US"/>
        </w:rPr>
        <w:t xml:space="preserve">«Акт КС-2»</w:t>
      </w:r>
      <w:r>
        <w:rPr>
          <w:b/>
          <w:lang w:eastAsia="en-US"/>
        </w:rPr>
        <w:t xml:space="preserve">, «Справка КС-3» – </w:t>
      </w:r>
      <w:r>
        <w:rPr>
          <w:lang w:eastAsia="en-US"/>
        </w:rPr>
        <w:t xml:space="preserve">документы, оформляемые по унифицированным формам №№ КС-2 «Акт о приемке выполненных работ» и КС-3 «Справка о стоимости выполненных работ и затрат», утвержденным постановлением Госкомстата РФ от 11.11.1999 № 100</w:t>
      </w:r>
      <w:r>
        <w:rPr>
          <w:lang w:eastAsia="en-US"/>
        </w:rPr>
        <w:t xml:space="preserve">.</w:t>
      </w:r>
      <w:r>
        <w:rPr>
          <w:lang w:eastAsia="en-US"/>
        </w:rPr>
      </w:r>
      <w:r>
        <w:rPr>
          <w:lang w:eastAsia="en-US"/>
        </w:rPr>
      </w:r>
    </w:p>
    <w:p>
      <w:pPr>
        <w:pStyle w:val="1226"/>
        <w:ind w:left="0" w:firstLine="708"/>
        <w:jc w:val="both"/>
        <w:rPr>
          <w:lang w:eastAsia="en-US"/>
        </w:rPr>
      </w:pPr>
      <w:r>
        <w:rPr>
          <w:b/>
          <w:lang w:eastAsia="en-US"/>
        </w:rPr>
        <w:t xml:space="preserve">«Акт КС-11», «Акт КС-14»</w:t>
      </w:r>
      <w:r>
        <w:rPr>
          <w:lang w:eastAsia="en-US"/>
        </w:rPr>
        <w:t xml:space="preserve"> –</w:t>
      </w:r>
      <w:r>
        <w:rPr>
          <w:lang w:eastAsia="en-US"/>
        </w:rPr>
        <w:t xml:space="preserve"> документы, оформляемые по унифицированным формам </w:t>
      </w:r>
      <w:r>
        <w:rPr>
          <w:lang w:eastAsia="en-US"/>
        </w:rPr>
        <w:t xml:space="preserve">№№ </w:t>
      </w:r>
      <w:r>
        <w:rPr>
          <w:lang w:eastAsia="en-US"/>
        </w:rPr>
        <w:t xml:space="preserve">КС-11</w:t>
      </w:r>
      <w:r>
        <w:rPr>
          <w:lang w:eastAsia="en-US"/>
        </w:rPr>
        <w:t xml:space="preserve"> «Акт приемки законченного строительством объекта» и</w:t>
      </w:r>
      <w:r>
        <w:rPr>
          <w:lang w:eastAsia="en-US"/>
        </w:rPr>
        <w:t xml:space="preserve"> КС-14 </w:t>
      </w:r>
      <w:r>
        <w:rPr>
          <w:lang w:eastAsia="en-US"/>
        </w:rPr>
        <w:t xml:space="preserve">«Акт приемки законченного строительством объекта приемоч</w:t>
      </w:r>
      <w:r>
        <w:rPr>
          <w:lang w:eastAsia="en-US"/>
        </w:rPr>
        <w:t xml:space="preserve">ной комиссией» </w:t>
      </w:r>
      <w:r>
        <w:rPr>
          <w:lang w:eastAsia="en-US"/>
        </w:rPr>
        <w:t xml:space="preserve">(соответственно)</w:t>
      </w:r>
      <w:r>
        <w:t xml:space="preserve">, утвержденным постановлением </w:t>
      </w:r>
      <w:r>
        <w:rPr>
          <w:lang w:eastAsia="en-US"/>
        </w:rPr>
        <w:t xml:space="preserve">Госкомстата РФ от 30.10.1997 № 71а</w:t>
      </w:r>
      <w:r>
        <w:rPr>
          <w:lang w:eastAsia="en-US"/>
        </w:rPr>
        <w:t xml:space="preserve">, подписываемые </w:t>
      </w:r>
      <w:r>
        <w:rPr>
          <w:lang w:eastAsia="en-US"/>
        </w:rPr>
        <w:t xml:space="preserve">Сторонами </w:t>
      </w:r>
      <w:r>
        <w:rPr>
          <w:lang w:eastAsia="en-US"/>
        </w:rPr>
        <w:t xml:space="preserve">по окончани</w:t>
      </w:r>
      <w:r>
        <w:rPr>
          <w:lang w:eastAsia="en-US"/>
        </w:rPr>
        <w:t xml:space="preserve">и</w:t>
      </w:r>
      <w:r>
        <w:rPr>
          <w:lang w:eastAsia="en-US"/>
        </w:rPr>
        <w:t xml:space="preserve"> всех Работ</w:t>
      </w:r>
      <w:r>
        <w:rPr>
          <w:lang w:eastAsia="en-US"/>
        </w:rPr>
        <w:t xml:space="preserve"> по Объекту</w:t>
      </w:r>
      <w:r>
        <w:rPr>
          <w:lang w:eastAsia="en-US"/>
        </w:rPr>
        <w:t xml:space="preserve">, предусмотренных Договором</w:t>
      </w:r>
      <w:r>
        <w:rPr>
          <w:lang w:eastAsia="en-US"/>
        </w:rPr>
        <w:t xml:space="preserve">.</w:t>
      </w:r>
      <w:r>
        <w:rPr>
          <w:lang w:eastAsia="en-US"/>
        </w:rPr>
      </w:r>
      <w:r>
        <w:rPr>
          <w:lang w:eastAsia="en-US"/>
        </w:rPr>
      </w:r>
    </w:p>
    <w:p>
      <w:pPr>
        <w:ind w:firstLine="708"/>
        <w:spacing w:line="240" w:lineRule="auto"/>
        <w:rPr>
          <w:sz w:val="24"/>
          <w:szCs w:val="24"/>
        </w:rPr>
      </w:pPr>
      <w:r>
        <w:rPr>
          <w:b/>
          <w:lang w:eastAsia="en-US"/>
        </w:rPr>
        <w:t xml:space="preserve">«</w:t>
      </w:r>
      <w:r>
        <w:rPr>
          <w:b/>
          <w:sz w:val="24"/>
          <w:szCs w:val="24"/>
          <w:lang w:eastAsia="en-US"/>
        </w:rPr>
        <w:t xml:space="preserve">Акт ОС-3» </w:t>
      </w:r>
      <w:r>
        <w:rPr>
          <w:b/>
          <w:sz w:val="24"/>
          <w:szCs w:val="24"/>
          <w:lang w:eastAsia="en-US"/>
        </w:rPr>
        <w:t xml:space="preserve">–</w:t>
      </w:r>
      <w:r>
        <w:rPr>
          <w:b/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документ, оформляемый по унифицированной форме </w:t>
      </w:r>
      <w:r>
        <w:rPr>
          <w:sz w:val="24"/>
          <w:szCs w:val="24"/>
          <w:lang w:eastAsia="en-US"/>
        </w:rPr>
        <w:t xml:space="preserve">№</w:t>
      </w:r>
      <w:r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ОС-3 </w:t>
      </w:r>
      <w:r>
        <w:rPr>
          <w:sz w:val="24"/>
          <w:szCs w:val="24"/>
          <w:lang w:eastAsia="en-US"/>
        </w:rPr>
        <w:t xml:space="preserve">«А</w:t>
      </w:r>
      <w:r>
        <w:rPr>
          <w:sz w:val="24"/>
          <w:szCs w:val="24"/>
        </w:rPr>
        <w:t xml:space="preserve">кт</w:t>
      </w:r>
      <w:r>
        <w:rPr>
          <w:bCs/>
          <w:sz w:val="24"/>
          <w:szCs w:val="24"/>
        </w:rPr>
        <w:t xml:space="preserve"> о приеме-сдаче отремонтированных, реконструированных, модернизированных объектов основных средств, </w:t>
      </w:r>
      <w:r>
        <w:rPr>
          <w:bCs/>
          <w:sz w:val="24"/>
          <w:szCs w:val="24"/>
        </w:rPr>
        <w:t xml:space="preserve">утвержденн</w:t>
      </w:r>
      <w:r>
        <w:rPr>
          <w:bCs/>
          <w:sz w:val="24"/>
          <w:szCs w:val="24"/>
        </w:rPr>
        <w:t xml:space="preserve">о</w:t>
      </w:r>
      <w:r>
        <w:rPr>
          <w:bCs/>
          <w:sz w:val="24"/>
          <w:szCs w:val="24"/>
        </w:rPr>
        <w:t xml:space="preserve">й </w:t>
      </w:r>
      <w:r>
        <w:rPr>
          <w:sz w:val="24"/>
          <w:szCs w:val="24"/>
        </w:rPr>
        <w:t xml:space="preserve">Постановлением Госкомстата РФ от 21.01.2003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26"/>
        <w:ind w:left="0" w:firstLine="708"/>
        <w:jc w:val="both"/>
        <w:rPr>
          <w:highlight w:val="white"/>
        </w:rPr>
      </w:pPr>
      <w:r>
        <w:rPr>
          <w:b/>
          <w:lang w:eastAsia="en-US"/>
        </w:rPr>
        <w:t xml:space="preserve">«Акт освидетельствования выполненных работ»</w:t>
      </w:r>
      <w:r>
        <w:rPr>
          <w:lang w:eastAsia="en-US"/>
        </w:rPr>
        <w:t xml:space="preserve"> </w:t>
      </w:r>
      <w:r>
        <w:rPr>
          <w:lang w:eastAsia="en-US"/>
        </w:rPr>
        <w:t xml:space="preserve">–</w:t>
      </w:r>
      <w:r>
        <w:rPr>
          <w:lang w:eastAsia="en-US"/>
        </w:rPr>
        <w:t xml:space="preserve"> документ</w:t>
      </w:r>
      <w:r>
        <w:rPr>
          <w:lang w:eastAsia="en-US"/>
        </w:rPr>
        <w:t xml:space="preserve">, оформляемый </w:t>
      </w:r>
      <w:r>
        <w:rPr>
          <w:lang w:eastAsia="en-US"/>
        </w:rPr>
        <w:t xml:space="preserve">по форме, </w:t>
      </w:r>
      <w:r>
        <w:rPr>
          <w:lang w:eastAsia="en-US"/>
        </w:rPr>
        <w:t xml:space="preserve">установл</w:t>
      </w:r>
      <w:r>
        <w:rPr>
          <w:lang w:eastAsia="en-US"/>
        </w:rPr>
        <w:t xml:space="preserve">енной Договором, подписываемый Сторонами по завершени</w:t>
      </w:r>
      <w:r>
        <w:rPr>
          <w:lang w:eastAsia="en-US"/>
        </w:rPr>
        <w:t xml:space="preserve">и</w:t>
      </w:r>
      <w:r>
        <w:rPr>
          <w:lang w:eastAsia="en-US"/>
        </w:rPr>
        <w:t xml:space="preserve"> </w:t>
      </w:r>
      <w:r>
        <w:rPr>
          <w:lang w:eastAsia="en-US"/>
        </w:rPr>
        <w:t xml:space="preserve">промежуточных (ежемесячных) </w:t>
      </w:r>
      <w:r>
        <w:rPr>
          <w:lang w:eastAsia="en-US"/>
        </w:rPr>
        <w:t xml:space="preserve">объемов Работ, предусмотренных Договором. </w:t>
      </w:r>
      <w:r>
        <w:rPr>
          <w:lang w:eastAsia="en-US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1226"/>
        <w:ind w:left="0" w:firstLine="708"/>
        <w:jc w:val="both"/>
        <w:rPr>
          <w:lang w:eastAsia="en-US"/>
        </w:rPr>
      </w:pPr>
      <w:r>
        <w:rPr>
          <w:lang w:eastAsia="en-US"/>
        </w:rPr>
        <w:t xml:space="preserve">Акт освидетельствования выполненных работ </w:t>
      </w:r>
      <w:r>
        <w:rPr>
          <w:lang w:eastAsia="en-US"/>
        </w:rPr>
        <w:t xml:space="preserve">не является документом, свидетельствующим о приемке </w:t>
      </w:r>
      <w:r>
        <w:rPr>
          <w:lang w:eastAsia="en-US"/>
        </w:rPr>
        <w:t xml:space="preserve">Заказчиком Р</w:t>
      </w:r>
      <w:r>
        <w:rPr>
          <w:lang w:eastAsia="en-US"/>
        </w:rPr>
        <w:t xml:space="preserve">абот</w:t>
      </w:r>
      <w:r>
        <w:rPr>
          <w:lang w:eastAsia="en-US"/>
        </w:rPr>
        <w:t xml:space="preserve">, в том числе </w:t>
      </w:r>
      <w:r>
        <w:rPr>
          <w:lang w:eastAsia="en-US"/>
        </w:rPr>
        <w:t xml:space="preserve">переход</w:t>
      </w:r>
      <w:r>
        <w:rPr>
          <w:lang w:eastAsia="en-US"/>
        </w:rPr>
        <w:t xml:space="preserve">е</w:t>
      </w:r>
      <w:r>
        <w:rPr>
          <w:lang w:eastAsia="en-US"/>
        </w:rPr>
        <w:t xml:space="preserve"> к Заказчику рисков случайной гибели</w:t>
      </w:r>
      <w:r>
        <w:rPr>
          <w:lang w:eastAsia="en-US"/>
        </w:rPr>
        <w:t xml:space="preserve"> </w:t>
      </w:r>
      <w:r>
        <w:rPr>
          <w:lang w:eastAsia="en-US"/>
        </w:rPr>
        <w:t xml:space="preserve">/</w:t>
      </w:r>
      <w:r>
        <w:rPr>
          <w:lang w:eastAsia="en-US"/>
        </w:rPr>
        <w:t xml:space="preserve"> </w:t>
      </w:r>
      <w:r>
        <w:rPr>
          <w:lang w:eastAsia="en-US"/>
        </w:rPr>
        <w:t xml:space="preserve">повреждения </w:t>
      </w:r>
      <w:r>
        <w:rPr>
          <w:lang w:eastAsia="en-US"/>
        </w:rPr>
        <w:t xml:space="preserve">Р</w:t>
      </w:r>
      <w:r>
        <w:rPr>
          <w:lang w:eastAsia="en-US"/>
        </w:rPr>
        <w:t xml:space="preserve">езультатов Работ</w:t>
      </w:r>
      <w:r>
        <w:rPr>
          <w:lang w:eastAsia="en-US"/>
        </w:rPr>
        <w:t xml:space="preserve"> (</w:t>
      </w:r>
      <w:r>
        <w:rPr>
          <w:lang w:eastAsia="en-US"/>
        </w:rPr>
        <w:t xml:space="preserve">пункт</w:t>
      </w:r>
      <w:r>
        <w:rPr>
          <w:lang w:eastAsia="en-US"/>
        </w:rPr>
        <w:t xml:space="preserve"> 3 ст</w:t>
      </w:r>
      <w:r>
        <w:rPr>
          <w:lang w:eastAsia="en-US"/>
        </w:rPr>
        <w:t xml:space="preserve">атьи</w:t>
      </w:r>
      <w:r>
        <w:rPr>
          <w:lang w:eastAsia="en-US"/>
        </w:rPr>
        <w:t xml:space="preserve"> </w:t>
      </w:r>
      <w:r>
        <w:rPr>
          <w:lang w:eastAsia="en-US"/>
        </w:rPr>
        <w:t xml:space="preserve">753 ГК РФ</w:t>
      </w:r>
      <w:r>
        <w:rPr>
          <w:lang w:eastAsia="en-US"/>
        </w:rPr>
        <w:t xml:space="preserve">)</w:t>
      </w:r>
      <w:r>
        <w:rPr>
          <w:lang w:eastAsia="en-US"/>
        </w:rPr>
        <w:t xml:space="preserve">, и его по</w:t>
      </w:r>
      <w:r>
        <w:rPr>
          <w:lang w:eastAsia="en-US"/>
        </w:rPr>
        <w:t xml:space="preserve">дписание не освобождает Подрядчика от ответственности за </w:t>
      </w:r>
      <w:r>
        <w:rPr>
          <w:lang w:eastAsia="en-US"/>
        </w:rPr>
        <w:t xml:space="preserve">выявленные </w:t>
      </w:r>
      <w:r>
        <w:rPr>
          <w:lang w:eastAsia="en-US"/>
        </w:rPr>
        <w:t xml:space="preserve">недостатки, несоответствия </w:t>
      </w:r>
      <w:r>
        <w:rPr>
          <w:lang w:eastAsia="en-US"/>
        </w:rPr>
        <w:t xml:space="preserve">и / </w:t>
      </w:r>
      <w:r>
        <w:rPr>
          <w:lang w:eastAsia="en-US"/>
        </w:rPr>
        <w:t xml:space="preserve">или дефекты в </w:t>
      </w:r>
      <w:r>
        <w:rPr>
          <w:lang w:eastAsia="en-US"/>
        </w:rPr>
        <w:t xml:space="preserve">Р</w:t>
      </w:r>
      <w:r>
        <w:rPr>
          <w:lang w:eastAsia="en-US"/>
        </w:rPr>
        <w:t xml:space="preserve">езультат</w:t>
      </w:r>
      <w:r>
        <w:rPr>
          <w:lang w:eastAsia="en-US"/>
        </w:rPr>
        <w:t xml:space="preserve">ах </w:t>
      </w:r>
      <w:r>
        <w:rPr>
          <w:lang w:eastAsia="en-US"/>
        </w:rPr>
        <w:t xml:space="preserve">Работ.</w:t>
      </w:r>
      <w:r>
        <w:rPr>
          <w:lang w:eastAsia="en-US"/>
        </w:rPr>
      </w:r>
      <w:r>
        <w:rPr>
          <w:lang w:eastAsia="en-US"/>
        </w:rPr>
      </w:r>
    </w:p>
    <w:p>
      <w:pPr>
        <w:pStyle w:val="1226"/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«Банковская гарантия»</w:t>
      </w:r>
      <w:r>
        <w:rPr>
          <w:lang w:eastAsia="en-US"/>
        </w:rPr>
        <w:t xml:space="preserve"> – </w:t>
      </w:r>
      <w:r>
        <w:rPr>
          <w:lang w:eastAsia="en-US"/>
        </w:rPr>
        <w:t xml:space="preserve">независимая </w:t>
      </w:r>
      <w:r>
        <w:rPr>
          <w:lang w:eastAsia="en-US"/>
        </w:rPr>
        <w:t xml:space="preserve">гарантия, выданная в обеспечение исполнения Подрядчиком </w:t>
      </w:r>
      <w:r>
        <w:rPr>
          <w:lang w:eastAsia="en-US"/>
        </w:rPr>
        <w:t xml:space="preserve">обязательств по Договору </w:t>
      </w:r>
      <w:r>
        <w:rPr>
          <w:lang w:eastAsia="en-US"/>
        </w:rPr>
        <w:t xml:space="preserve">согласованным с Заказчиком банком (Гарантом), </w:t>
      </w:r>
      <w:r>
        <w:rPr>
          <w:lang w:eastAsia="en-US"/>
        </w:rPr>
        <w:t xml:space="preserve">к</w:t>
      </w:r>
      <w:r>
        <w:rPr>
          <w:lang w:eastAsia="en-US"/>
        </w:rPr>
        <w:t xml:space="preserve">оторая регулир</w:t>
      </w:r>
      <w:r>
        <w:rPr>
          <w:lang w:eastAsia="en-US"/>
        </w:rPr>
        <w:t xml:space="preserve">ует</w:t>
      </w:r>
      <w:r>
        <w:rPr>
          <w:lang w:eastAsia="en-US"/>
        </w:rPr>
        <w:t xml:space="preserve">ся </w:t>
      </w:r>
      <w:r>
        <w:rPr>
          <w:lang w:eastAsia="en-US"/>
        </w:rPr>
        <w:t xml:space="preserve">У</w:t>
      </w:r>
      <w:r>
        <w:rPr>
          <w:lang w:eastAsia="en-US"/>
        </w:rPr>
        <w:t xml:space="preserve">нифицированными правилами </w:t>
      </w:r>
      <w:r>
        <w:rPr>
          <w:lang w:eastAsia="en-US"/>
        </w:rPr>
        <w:t xml:space="preserve">для гарантий по требованию, включая типовые фо</w:t>
      </w:r>
      <w:r>
        <w:rPr>
          <w:lang w:eastAsia="en-US"/>
        </w:rPr>
        <w:t xml:space="preserve">рмы (URDG 758) </w:t>
      </w:r>
      <w:r>
        <w:rPr>
          <w:lang w:eastAsia="en-US"/>
        </w:rPr>
        <w:t xml:space="preserve">(Публикация Международной торговой палаты N 758)</w:t>
      </w:r>
      <w:r>
        <w:rPr>
          <w:lang w:eastAsia="en-US"/>
        </w:rPr>
        <w:t xml:space="preserve">,</w:t>
      </w:r>
      <w:r>
        <w:t xml:space="preserve"> </w:t>
      </w:r>
      <w:r>
        <w:rPr>
          <w:lang w:eastAsia="en-US"/>
        </w:rPr>
        <w:t xml:space="preserve">в той мере, в какой указанные правила не противоречат законодательств</w:t>
      </w:r>
      <w:r>
        <w:rPr>
          <w:lang w:eastAsia="en-US"/>
        </w:rPr>
        <w:t xml:space="preserve">у</w:t>
      </w:r>
      <w:r>
        <w:rPr>
          <w:lang w:eastAsia="en-US"/>
        </w:rPr>
        <w:t xml:space="preserve"> Российской Федерации и условиям</w:t>
      </w:r>
      <w:r>
        <w:rPr>
          <w:lang w:eastAsia="en-US"/>
        </w:rPr>
        <w:t xml:space="preserve"> настоящего Договора</w:t>
      </w:r>
      <w:r>
        <w:rPr>
          <w:lang w:eastAsia="en-US"/>
        </w:rPr>
        <w:t xml:space="preserve">.</w:t>
      </w:r>
      <w:r>
        <w:rPr>
          <w:lang w:eastAsia="en-US"/>
        </w:rPr>
      </w:r>
      <w:r>
        <w:rPr>
          <w:lang w:eastAsia="en-US"/>
        </w:rPr>
      </w:r>
    </w:p>
    <w:p>
      <w:pPr>
        <w:pStyle w:val="1226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«Гарантийный срок»</w:t>
      </w:r>
      <w:r>
        <w:t xml:space="preserve"> </w:t>
      </w:r>
      <w:r>
        <w:rPr>
          <w:lang w:eastAsia="en-US"/>
        </w:rPr>
        <w:t xml:space="preserve">–</w:t>
      </w:r>
      <w:r>
        <w:rPr>
          <w:lang w:eastAsia="en-US"/>
        </w:rPr>
        <w:t xml:space="preserve"> период, в течение которого качество </w:t>
      </w:r>
      <w:r>
        <w:rPr>
          <w:lang w:eastAsia="en-US"/>
        </w:rPr>
        <w:t xml:space="preserve">выполнен</w:t>
      </w:r>
      <w:r>
        <w:rPr>
          <w:lang w:eastAsia="en-US"/>
        </w:rPr>
        <w:t xml:space="preserve">ных </w:t>
      </w:r>
      <w:r>
        <w:rPr>
          <w:lang w:eastAsia="en-US"/>
        </w:rPr>
        <w:t xml:space="preserve">Работ и </w:t>
      </w:r>
      <w:r>
        <w:rPr>
          <w:lang w:eastAsia="en-US"/>
        </w:rPr>
        <w:t xml:space="preserve">использованных </w:t>
      </w:r>
      <w:r>
        <w:rPr>
          <w:lang w:eastAsia="en-US"/>
        </w:rPr>
        <w:t xml:space="preserve">Материально-технических ресурсов</w:t>
      </w:r>
      <w:r>
        <w:rPr>
          <w:lang w:eastAsia="en-US"/>
        </w:rPr>
        <w:t xml:space="preserve"> </w:t>
      </w:r>
      <w:r>
        <w:rPr>
          <w:lang w:eastAsia="en-US"/>
        </w:rPr>
        <w:t xml:space="preserve">и оборудования </w:t>
      </w:r>
      <w:r>
        <w:rPr>
          <w:lang w:eastAsia="en-US"/>
        </w:rPr>
        <w:t xml:space="preserve">должно </w:t>
      </w:r>
      <w:r>
        <w:rPr>
          <w:lang w:eastAsia="en-US"/>
        </w:rPr>
        <w:t xml:space="preserve">соответств</w:t>
      </w:r>
      <w:r>
        <w:rPr>
          <w:lang w:eastAsia="en-US"/>
        </w:rPr>
        <w:t xml:space="preserve">овать</w:t>
      </w:r>
      <w:r>
        <w:rPr>
          <w:lang w:eastAsia="en-US"/>
        </w:rPr>
        <w:t xml:space="preserve"> требованиям Договора</w:t>
      </w:r>
      <w:r>
        <w:rPr>
          <w:lang w:eastAsia="en-US"/>
        </w:rPr>
        <w:t xml:space="preserve">, Проектной </w:t>
      </w:r>
      <w:r>
        <w:rPr>
          <w:lang w:eastAsia="en-US"/>
        </w:rPr>
        <w:t xml:space="preserve">документаци</w:t>
      </w:r>
      <w:r>
        <w:rPr>
          <w:highlight w:val="white"/>
          <w:lang w:eastAsia="en-US"/>
        </w:rPr>
        <w:t xml:space="preserve">и, </w:t>
      </w:r>
      <w:r>
        <w:rPr>
          <w:highlight w:val="white"/>
          <w:lang w:eastAsia="en-US"/>
        </w:rPr>
        <w:t xml:space="preserve">Рабочей документаци</w:t>
      </w:r>
      <w:r>
        <w:rPr>
          <w:highlight w:val="white"/>
          <w:lang w:eastAsia="en-US"/>
        </w:rPr>
        <w:t xml:space="preserve">и</w:t>
      </w:r>
      <w:r>
        <w:rPr>
          <w:lang w:eastAsia="en-US"/>
        </w:rPr>
        <w:t xml:space="preserve"> и Применимого права</w:t>
      </w:r>
      <w:r>
        <w:rPr>
          <w:lang w:eastAsia="en-US"/>
        </w:rPr>
        <w:t xml:space="preserve">,</w:t>
      </w:r>
      <w:r>
        <w:rPr>
          <w:lang w:eastAsia="en-US"/>
        </w:rPr>
        <w:t xml:space="preserve"> и </w:t>
      </w:r>
      <w:r>
        <w:rPr>
          <w:lang w:eastAsia="en-US"/>
        </w:rPr>
        <w:t xml:space="preserve">Подрядчик </w:t>
      </w:r>
      <w:r>
        <w:rPr>
          <w:lang w:eastAsia="en-US"/>
        </w:rPr>
        <w:t xml:space="preserve">обязуется устранять все выявленные </w:t>
      </w:r>
      <w:r>
        <w:rPr>
          <w:lang w:eastAsia="en-US"/>
        </w:rPr>
        <w:t xml:space="preserve">Заказчиком </w:t>
      </w:r>
      <w:r>
        <w:rPr>
          <w:lang w:eastAsia="en-US"/>
        </w:rPr>
        <w:t xml:space="preserve">недостатки</w:t>
      </w:r>
      <w:r>
        <w:rPr>
          <w:lang w:eastAsia="en-US"/>
        </w:rPr>
        <w:t xml:space="preserve">, несоответствия </w:t>
      </w:r>
      <w:r>
        <w:rPr>
          <w:lang w:eastAsia="en-US"/>
        </w:rPr>
        <w:t xml:space="preserve">и</w:t>
      </w:r>
      <w:r>
        <w:rPr>
          <w:lang w:eastAsia="en-US"/>
        </w:rPr>
        <w:t xml:space="preserve"> / или</w:t>
      </w:r>
      <w:r>
        <w:rPr>
          <w:lang w:eastAsia="en-US"/>
        </w:rPr>
        <w:t xml:space="preserve"> дефекты за свой счет. </w:t>
      </w:r>
      <w:r>
        <w:rPr>
          <w:lang w:eastAsia="en-US"/>
        </w:rPr>
        <w:t xml:space="preserve">Гарантийный срок, если иное прямо не предусмотрено Договором, распространяется на все составляющие Результата </w:t>
      </w:r>
      <w:r>
        <w:rPr>
          <w:lang w:eastAsia="en-US"/>
        </w:rPr>
        <w:t xml:space="preserve">Р</w:t>
      </w:r>
      <w:r>
        <w:rPr>
          <w:lang w:eastAsia="en-US"/>
        </w:rPr>
        <w:t xml:space="preserve">абот.</w:t>
      </w:r>
      <w:r>
        <w:rPr>
          <w:lang w:eastAsia="en-US"/>
        </w:rPr>
      </w:r>
      <w:r>
        <w:rPr>
          <w:lang w:eastAsia="en-US"/>
        </w:rPr>
      </w:r>
    </w:p>
    <w:p>
      <w:pPr>
        <w:pStyle w:val="1226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white"/>
        </w:rPr>
      </w:pPr>
      <w:r>
        <w:rPr>
          <w:b/>
          <w:highlight w:val="white"/>
          <w:lang w:eastAsia="en-US"/>
        </w:rPr>
        <w:t xml:space="preserve">«Гарантированные показатели»</w:t>
      </w:r>
      <w:r>
        <w:rPr>
          <w:highlight w:val="white"/>
          <w:lang w:eastAsia="en-US"/>
        </w:rPr>
        <w:t xml:space="preserve"> </w:t>
      </w:r>
      <w:r>
        <w:rPr>
          <w:highlight w:val="white"/>
          <w:lang w:eastAsia="en-US"/>
        </w:rPr>
        <w:t xml:space="preserve">–</w:t>
      </w:r>
      <w:r>
        <w:rPr>
          <w:highlight w:val="white"/>
          <w:lang w:eastAsia="en-US"/>
        </w:rPr>
        <w:t xml:space="preserve"> важные для Заказчика характеристики Объекта, которые могут быть измерены арифметически (количественно)</w:t>
      </w:r>
      <w:r>
        <w:rPr>
          <w:highlight w:val="white"/>
          <w:lang w:eastAsia="en-US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pStyle w:val="1226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«Договор»</w:t>
      </w:r>
      <w:r>
        <w:rPr>
          <w:lang w:eastAsia="en-US"/>
        </w:rPr>
        <w:t xml:space="preserve"> – настоящий договор, подписанный Заказчиком и Подрядчиком, включая все Приложения</w:t>
      </w:r>
      <w:r>
        <w:rPr>
          <w:lang w:eastAsia="en-US"/>
        </w:rPr>
        <w:t xml:space="preserve"> к нему</w:t>
      </w:r>
      <w:r>
        <w:rPr>
          <w:lang w:eastAsia="en-US"/>
        </w:rPr>
        <w:t xml:space="preserve">, а также </w:t>
      </w:r>
      <w:r>
        <w:rPr>
          <w:lang w:eastAsia="en-US"/>
        </w:rPr>
        <w:t xml:space="preserve">д</w:t>
      </w:r>
      <w:r>
        <w:rPr>
          <w:lang w:eastAsia="en-US"/>
        </w:rPr>
        <w:t xml:space="preserve">ополнительные соглашения </w:t>
      </w:r>
      <w:r>
        <w:rPr>
          <w:lang w:eastAsia="en-US"/>
        </w:rPr>
        <w:t xml:space="preserve">к Договору </w:t>
      </w:r>
      <w:r>
        <w:rPr>
          <w:lang w:eastAsia="en-US"/>
        </w:rPr>
        <w:t xml:space="preserve">при условии, что они заключены надлежащим образом</w:t>
      </w:r>
      <w:r>
        <w:rPr>
          <w:lang w:eastAsia="en-US"/>
        </w:rPr>
        <w:t xml:space="preserve">,</w:t>
      </w:r>
      <w:r>
        <w:rPr>
          <w:lang w:eastAsia="en-US"/>
        </w:rPr>
        <w:t xml:space="preserve"> и из них явно следует, что они составляют часть Договора</w:t>
      </w:r>
      <w:r>
        <w:rPr>
          <w:lang w:eastAsia="en-US"/>
        </w:rPr>
        <w:t xml:space="preserve">.</w:t>
      </w:r>
      <w:r>
        <w:rPr>
          <w:lang w:eastAsia="en-US"/>
        </w:rPr>
      </w:r>
      <w:r>
        <w:rPr>
          <w:lang w:eastAsia="en-US"/>
        </w:rPr>
      </w:r>
    </w:p>
    <w:p>
      <w:pPr>
        <w:pStyle w:val="1226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</w:t>
      </w:r>
      <w:r>
        <w:rPr>
          <w:b/>
          <w:lang w:eastAsia="en-US"/>
        </w:rPr>
        <w:t xml:space="preserve">Исполнительная документация» – </w:t>
      </w:r>
      <w:r>
        <w:rPr>
          <w:lang w:eastAsia="en-US"/>
        </w:rPr>
        <w:t xml:space="preserve">комплект рабочих чертежей с надписями о соответствии выполненных в натуре Работ </w:t>
      </w:r>
      <w:r>
        <w:rPr>
          <w:lang w:eastAsia="en-US"/>
        </w:rPr>
        <w:t xml:space="preserve">по </w:t>
      </w:r>
      <w:r>
        <w:rPr>
          <w:lang w:eastAsia="en-US"/>
        </w:rPr>
        <w:t xml:space="preserve">этим чертежам или о внесенных в них по согласованию с проектировщиком изменениях, сделанных лицами, ответственны</w:t>
      </w:r>
      <w:r>
        <w:rPr>
          <w:lang w:eastAsia="en-US"/>
        </w:rPr>
        <w:t xml:space="preserve">ми за производство строительно-монтажных Работ. Исполнительная документация, с учетом специфики выполняемых по настоящему Договору Работ, включает в себя и другие документы из числа предусмотренных СНиП 12-01-2004, при наличии соответствующих указаний в Те</w:t>
      </w:r>
      <w:r>
        <w:rPr>
          <w:lang w:eastAsia="en-US"/>
        </w:rPr>
        <w:t xml:space="preserve">хническом задании (Приложение № 1</w:t>
      </w:r>
      <w:r>
        <w:rPr>
          <w:lang w:eastAsia="en-US"/>
        </w:rPr>
        <w:t xml:space="preserve"> к Договору).</w:t>
      </w:r>
      <w:r>
        <w:rPr>
          <w:lang w:eastAsia="en-US"/>
        </w:rPr>
      </w:r>
      <w:r>
        <w:rPr>
          <w:lang w:eastAsia="en-US"/>
        </w:rPr>
      </w:r>
    </w:p>
    <w:p>
      <w:pPr>
        <w:pStyle w:val="1226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 </w:t>
      </w:r>
      <w:r>
        <w:rPr>
          <w:b/>
          <w:lang w:eastAsia="en-US"/>
        </w:rPr>
        <w:t xml:space="preserve">«Коммерческая тайна»</w:t>
      </w:r>
      <w:r>
        <w:rPr>
          <w:lang w:eastAsia="en-US"/>
        </w:rPr>
        <w:t xml:space="preserve"> – </w:t>
      </w:r>
      <w:r>
        <w:rPr>
          <w:lang w:eastAsia="en-US"/>
        </w:rPr>
        <w:t xml:space="preserve">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</w:t>
      </w:r>
      <w:r>
        <w:rPr>
          <w:lang w:eastAsia="en-US"/>
        </w:rPr>
        <w:t xml:space="preserve">жение на рынке товаров, работ, услуг или получить иную коммерческую выгоду</w:t>
      </w:r>
      <w:r>
        <w:rPr>
          <w:lang w:eastAsia="en-US"/>
        </w:rPr>
        <w:t xml:space="preserve">.</w:t>
      </w:r>
      <w:r>
        <w:rPr>
          <w:lang w:eastAsia="en-US"/>
        </w:rPr>
        <w:t xml:space="preserve"> </w:t>
      </w:r>
      <w:r>
        <w:rPr>
          <w:lang w:eastAsia="en-US"/>
        </w:rPr>
      </w:r>
      <w:r>
        <w:rPr>
          <w:lang w:eastAsia="en-US"/>
        </w:rPr>
      </w:r>
    </w:p>
    <w:p>
      <w:pPr>
        <w:pStyle w:val="1226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«Лимит на непредвиденные работы и затраты»</w:t>
      </w:r>
      <w:r>
        <w:rPr>
          <w:lang w:eastAsia="en-US"/>
        </w:rPr>
        <w:t xml:space="preserve"> </w:t>
      </w:r>
      <w:r>
        <w:rPr>
          <w:lang w:eastAsia="en-US"/>
        </w:rPr>
        <w:t xml:space="preserve">–</w:t>
      </w:r>
      <w:r>
        <w:rPr>
          <w:lang w:eastAsia="en-US"/>
        </w:rPr>
        <w:t xml:space="preserve"> резерв средств на работы и затраты, предназначенный для возмещения стоимости работ и затрат, потребность в которых возникает </w:t>
      </w:r>
      <w:r>
        <w:rPr>
          <w:lang w:eastAsia="en-US"/>
        </w:rPr>
        <w:t xml:space="preserve">у Подрядчика </w:t>
      </w:r>
      <w:r>
        <w:rPr>
          <w:lang w:eastAsia="en-US"/>
        </w:rPr>
        <w:t xml:space="preserve">в процессе выполнения Работ по Договору в результате уточнения проектных решений </w:t>
      </w:r>
      <w:r>
        <w:rPr>
          <w:lang w:eastAsia="en-US"/>
        </w:rPr>
        <w:t xml:space="preserve">и / </w:t>
      </w:r>
      <w:r>
        <w:rPr>
          <w:lang w:eastAsia="en-US"/>
        </w:rPr>
        <w:t xml:space="preserve">или условий </w:t>
      </w:r>
      <w:r>
        <w:rPr>
          <w:lang w:eastAsia="en-US"/>
        </w:rPr>
        <w:t xml:space="preserve">выполнения Работ</w:t>
      </w:r>
      <w:r>
        <w:rPr>
          <w:lang w:eastAsia="en-US"/>
        </w:rPr>
        <w:t xml:space="preserve">.</w:t>
      </w:r>
      <w:r>
        <w:rPr>
          <w:lang w:eastAsia="en-US"/>
        </w:rPr>
      </w:r>
      <w:r>
        <w:rPr>
          <w:lang w:eastAsia="en-US"/>
        </w:rPr>
      </w:r>
    </w:p>
    <w:p>
      <w:pPr>
        <w:pStyle w:val="1226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«Материально-технические ресурсы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 xml:space="preserve">и оборудование</w:t>
      </w:r>
      <w:r>
        <w:rPr>
          <w:b/>
          <w:lang w:eastAsia="en-US"/>
        </w:rPr>
        <w:t xml:space="preserve">»</w:t>
      </w:r>
      <w:r>
        <w:rPr>
          <w:lang w:eastAsia="en-US"/>
        </w:rPr>
        <w:t xml:space="preserve"> – всевозможные материалы, </w:t>
      </w:r>
      <w:r>
        <w:rPr>
          <w:lang w:eastAsia="en-US"/>
        </w:rPr>
        <w:t xml:space="preserve">запасные части, оборудование, </w:t>
      </w:r>
      <w:r>
        <w:rPr>
          <w:lang w:eastAsia="en-US"/>
        </w:rPr>
        <w:t xml:space="preserve">строительные конструкции, детали, комплектующие изделия, инвентарь, отделочные материалы, сырье, смазочные материалы, иные товары, которые Подрядчик должен задействовать, использовать, смонтировать на Объекте согласно условиям Договора, необходимые для </w:t>
      </w:r>
      <w:r>
        <w:rPr>
          <w:lang w:eastAsia="en-US"/>
        </w:rPr>
        <w:t xml:space="preserve">выполнения Работ по </w:t>
      </w:r>
      <w:r>
        <w:rPr>
          <w:lang w:eastAsia="en-US"/>
        </w:rPr>
        <w:t xml:space="preserve">Д</w:t>
      </w:r>
      <w:r>
        <w:rPr>
          <w:lang w:eastAsia="en-US"/>
        </w:rPr>
        <w:t xml:space="preserve">оговору </w:t>
      </w:r>
      <w:r>
        <w:rPr>
          <w:lang w:eastAsia="en-US"/>
        </w:rPr>
        <w:t xml:space="preserve">и последующей</w:t>
      </w:r>
      <w:r>
        <w:rPr>
          <w:lang w:eastAsia="en-US"/>
        </w:rPr>
        <w:t xml:space="preserve"> нормальной и надежной эксплуатации Объекта</w:t>
      </w:r>
      <w:r>
        <w:rPr>
          <w:lang w:eastAsia="en-US"/>
        </w:rPr>
        <w:t xml:space="preserve">.</w:t>
      </w:r>
      <w:r>
        <w:rPr>
          <w:lang w:eastAsia="en-US"/>
        </w:rPr>
      </w:r>
      <w:r>
        <w:rPr>
          <w:lang w:eastAsia="en-US"/>
        </w:rPr>
      </w:r>
    </w:p>
    <w:p>
      <w:pPr>
        <w:pStyle w:val="1226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</w:t>
      </w:r>
      <w:r>
        <w:rPr>
          <w:b/>
          <w:lang w:eastAsia="en-US"/>
        </w:rPr>
        <w:t xml:space="preserve">Обеспечительный платеж</w:t>
      </w:r>
      <w:r>
        <w:rPr>
          <w:b/>
          <w:lang w:eastAsia="en-US"/>
        </w:rPr>
        <w:t xml:space="preserve">»</w:t>
      </w:r>
      <w:r>
        <w:rPr>
          <w:lang w:eastAsia="en-US"/>
        </w:rPr>
        <w:t xml:space="preserve"> – платеж в размере 10</w:t>
      </w:r>
      <w:r>
        <w:rPr>
          <w:lang w:eastAsia="en-US"/>
        </w:rPr>
        <w:t xml:space="preserve"> </w:t>
      </w:r>
      <w:r>
        <w:rPr>
          <w:lang w:eastAsia="en-US"/>
        </w:rPr>
        <w:t xml:space="preserve">(десят</w:t>
      </w:r>
      <w:r>
        <w:rPr>
          <w:lang w:eastAsia="en-US"/>
        </w:rPr>
        <w:t xml:space="preserve">и)</w:t>
      </w:r>
      <w:r>
        <w:rPr>
          <w:lang w:eastAsia="en-US"/>
        </w:rPr>
        <w:t xml:space="preserve"> процентов от Цены Договора или суммарной стоимости Этапов </w:t>
      </w:r>
      <w:r>
        <w:rPr>
          <w:lang w:eastAsia="en-US"/>
        </w:rPr>
        <w:t xml:space="preserve">Р</w:t>
      </w:r>
      <w:r>
        <w:rPr>
          <w:lang w:eastAsia="en-US"/>
        </w:rPr>
        <w:t xml:space="preserve">абот по соответствующему Объекту</w:t>
      </w:r>
      <w:r>
        <w:rPr>
          <w:lang w:eastAsia="en-US"/>
        </w:rPr>
        <w:t xml:space="preserve">,</w:t>
      </w:r>
      <w:r>
        <w:rPr>
          <w:lang w:eastAsia="en-US"/>
        </w:rPr>
        <w:t xml:space="preserve"> который удерживается Заказчиком в качестве гарантийного резервирования в случа</w:t>
      </w:r>
      <w:r>
        <w:rPr>
          <w:lang w:eastAsia="en-US"/>
        </w:rPr>
        <w:t xml:space="preserve">е</w:t>
      </w:r>
      <w:r>
        <w:rPr>
          <w:lang w:eastAsia="en-US"/>
        </w:rPr>
        <w:t xml:space="preserve"> </w:t>
      </w:r>
      <w:r>
        <w:rPr>
          <w:lang w:eastAsia="en-US"/>
        </w:rPr>
        <w:t xml:space="preserve">непредставления</w:t>
      </w:r>
      <w:r>
        <w:rPr>
          <w:lang w:eastAsia="en-US"/>
        </w:rPr>
        <w:t xml:space="preserve"> Подрядчиком Банковской гарантии надлежащего исполнения Договора </w:t>
      </w:r>
      <w:r>
        <w:rPr>
          <w:lang w:eastAsia="en-US"/>
        </w:rPr>
        <w:t xml:space="preserve">в соответствии с</w:t>
      </w:r>
      <w:r>
        <w:rPr>
          <w:lang w:eastAsia="en-US"/>
        </w:rPr>
        <w:t xml:space="preserve"> требованиям</w:t>
      </w:r>
      <w:r>
        <w:rPr>
          <w:lang w:eastAsia="en-US"/>
        </w:rPr>
        <w:t xml:space="preserve">и</w:t>
      </w:r>
      <w:r>
        <w:rPr>
          <w:lang w:eastAsia="en-US"/>
        </w:rPr>
        <w:t xml:space="preserve">, установленным</w:t>
      </w:r>
      <w:r>
        <w:rPr>
          <w:lang w:eastAsia="en-US"/>
        </w:rPr>
        <w:t xml:space="preserve">и</w:t>
      </w:r>
      <w:r>
        <w:rPr>
          <w:lang w:eastAsia="en-US"/>
        </w:rPr>
        <w:t xml:space="preserve"> Договором</w:t>
      </w:r>
      <w:r>
        <w:rPr>
          <w:lang w:eastAsia="en-US"/>
        </w:rPr>
        <w:t xml:space="preserve">.</w:t>
      </w:r>
      <w:r>
        <w:rPr>
          <w:lang w:eastAsia="en-US"/>
        </w:rPr>
        <w:t xml:space="preserve"> </w:t>
      </w:r>
      <w:r>
        <w:rPr>
          <w:lang w:eastAsia="en-US"/>
        </w:rPr>
      </w:r>
      <w:r>
        <w:rPr>
          <w:lang w:eastAsia="en-US"/>
        </w:rPr>
      </w:r>
    </w:p>
    <w:p>
      <w:pPr>
        <w:pStyle w:val="1226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</w:t>
      </w:r>
      <w:r>
        <w:rPr>
          <w:b/>
          <w:lang w:eastAsia="en-US"/>
        </w:rPr>
        <w:t xml:space="preserve">Объект»</w:t>
      </w:r>
      <w:r>
        <w:rPr>
          <w:lang w:eastAsia="en-US"/>
        </w:rPr>
        <w:t xml:space="preserve"> –</w:t>
      </w:r>
      <w:r>
        <w:rPr>
          <w:lang w:eastAsia="en-US"/>
        </w:rPr>
        <w:t xml:space="preserve"> </w:t>
      </w:r>
      <w:r>
        <w:rPr>
          <w:bCs/>
        </w:rPr>
        <w:t xml:space="preserve">Система узлов учета сброса сточных вод на Комсомольской ТЭЦ-2</w:t>
      </w:r>
      <w:r>
        <w:rPr>
          <w:bCs/>
        </w:rPr>
        <w:t xml:space="preserve">, </w:t>
      </w:r>
      <w:r>
        <w:rPr>
          <w:bCs/>
        </w:rPr>
        <w:t xml:space="preserve">новый инвентарный объект, в отношении которых </w:t>
      </w:r>
      <w:r>
        <w:rPr>
          <w:lang w:eastAsia="en-US"/>
        </w:rPr>
        <w:t xml:space="preserve">необходима</w:t>
      </w:r>
      <w:r>
        <w:rPr>
          <w:lang w:eastAsia="en-US"/>
        </w:rPr>
        <w:t xml:space="preserve"> самостоятельная приемка, </w:t>
      </w:r>
      <w:r>
        <w:rPr>
          <w:lang w:eastAsia="en-US"/>
        </w:rPr>
        <w:t xml:space="preserve">опробование и эксплуатация</w:t>
      </w:r>
      <w:r>
        <w:rPr>
          <w:bCs/>
        </w:rPr>
        <w:t xml:space="preserve">.</w:t>
      </w:r>
      <w:r>
        <w:rPr>
          <w:lang w:eastAsia="en-US"/>
        </w:rPr>
      </w:r>
      <w:r>
        <w:rPr>
          <w:lang w:eastAsia="en-US"/>
        </w:rPr>
      </w:r>
    </w:p>
    <w:p>
      <w:pPr>
        <w:pStyle w:val="1226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«Отказ от Договора» </w:t>
      </w:r>
      <w:r>
        <w:rPr>
          <w:lang w:eastAsia="en-US"/>
        </w:rPr>
        <w:t xml:space="preserve">– односторонний внесудебный отказ от исполнения </w:t>
      </w:r>
      <w:r>
        <w:rPr>
          <w:lang w:eastAsia="en-US"/>
        </w:rPr>
        <w:t xml:space="preserve">Договора, совершенный Стороной </w:t>
      </w:r>
      <w:r>
        <w:rPr>
          <w:lang w:eastAsia="en-US"/>
        </w:rPr>
        <w:t xml:space="preserve">в соответствии со стать</w:t>
      </w:r>
      <w:r>
        <w:rPr>
          <w:lang w:eastAsia="en-US"/>
        </w:rPr>
        <w:t xml:space="preserve">ей</w:t>
      </w:r>
      <w:r>
        <w:rPr>
          <w:lang w:eastAsia="en-US"/>
        </w:rPr>
        <w:t xml:space="preserve"> 450</w:t>
      </w:r>
      <w:r>
        <w:rPr>
          <w:lang w:eastAsia="en-US"/>
        </w:rPr>
        <w:t xml:space="preserve">.1</w:t>
      </w:r>
      <w:r>
        <w:rPr>
          <w:lang w:eastAsia="en-US"/>
        </w:rPr>
        <w:t xml:space="preserve"> </w:t>
      </w:r>
      <w:r>
        <w:rPr>
          <w:lang w:eastAsia="en-US"/>
        </w:rPr>
        <w:t xml:space="preserve">ГК</w:t>
      </w:r>
      <w:r>
        <w:rPr>
          <w:lang w:eastAsia="en-US"/>
        </w:rPr>
        <w:t xml:space="preserve"> </w:t>
      </w:r>
      <w:r>
        <w:rPr>
          <w:lang w:eastAsia="en-US"/>
        </w:rPr>
        <w:t xml:space="preserve">РФ в случаях, установленных Договором</w:t>
      </w:r>
      <w:r>
        <w:rPr>
          <w:lang w:eastAsia="en-US"/>
        </w:rPr>
        <w:t xml:space="preserve">.</w:t>
      </w:r>
      <w:r>
        <w:rPr>
          <w:lang w:eastAsia="en-US"/>
        </w:rPr>
        <w:t xml:space="preserve"> </w:t>
      </w:r>
      <w:r>
        <w:rPr>
          <w:lang w:eastAsia="en-US"/>
        </w:rPr>
      </w:r>
      <w:r>
        <w:rPr>
          <w:lang w:eastAsia="en-US"/>
        </w:rPr>
      </w:r>
    </w:p>
    <w:p>
      <w:pPr>
        <w:pStyle w:val="1206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val="ru-RU" w:eastAsia="en-US"/>
        </w:rPr>
      </w:pPr>
      <w:r>
        <w:rPr>
          <w:sz w:val="24"/>
          <w:szCs w:val="24"/>
          <w:lang w:val="ru-RU" w:eastAsia="en-US"/>
        </w:rPr>
        <w:t xml:space="preserve">«Применимое право»</w:t>
      </w:r>
      <w:r>
        <w:rPr>
          <w:b w:val="0"/>
          <w:sz w:val="24"/>
          <w:szCs w:val="24"/>
          <w:lang w:val="ru-RU" w:eastAsia="en-US"/>
        </w:rPr>
        <w:t xml:space="preserve"> </w:t>
      </w:r>
      <w:r>
        <w:rPr>
          <w:b w:val="0"/>
          <w:sz w:val="24"/>
          <w:szCs w:val="24"/>
          <w:lang w:val="ru-RU" w:eastAsia="en-US"/>
        </w:rPr>
        <w:t xml:space="preserve">–</w:t>
      </w:r>
      <w:r>
        <w:rPr>
          <w:b w:val="0"/>
          <w:sz w:val="24"/>
          <w:szCs w:val="24"/>
          <w:lang w:val="ru-RU" w:eastAsia="en-US"/>
        </w:rPr>
        <w:t xml:space="preserve"> </w:t>
      </w:r>
      <w:r>
        <w:rPr>
          <w:b w:val="0"/>
          <w:sz w:val="24"/>
          <w:szCs w:val="24"/>
          <w:lang w:val="ru-RU" w:eastAsia="en-US"/>
        </w:rPr>
        <w:t xml:space="preserve">обязательные для Сторон в процессе исполнения Договора </w:t>
      </w:r>
      <w:r>
        <w:rPr>
          <w:b w:val="0"/>
          <w:sz w:val="24"/>
          <w:szCs w:val="24"/>
          <w:lang w:val="ru-RU" w:eastAsia="en-US"/>
        </w:rPr>
        <w:t xml:space="preserve">международные соглашения и законодательство Российской Федерации, нормативные правовые акты органов государственной власти Российской Федерации и местного самоуправления, а также строительные нормы и правила (СНиП)</w:t>
      </w:r>
      <w:r>
        <w:rPr>
          <w:b w:val="0"/>
          <w:sz w:val="24"/>
          <w:szCs w:val="24"/>
          <w:lang w:val="ru-RU" w:eastAsia="en-US"/>
        </w:rPr>
        <w:t xml:space="preserve">,</w:t>
      </w:r>
      <w:r>
        <w:rPr>
          <w:b w:val="0"/>
          <w:sz w:val="24"/>
          <w:szCs w:val="24"/>
          <w:lang w:val="ru-RU" w:eastAsia="en-US"/>
        </w:rPr>
        <w:t xml:space="preserve"> методическая документация в строительстве (МДС)</w:t>
      </w:r>
      <w:r>
        <w:rPr>
          <w:b w:val="0"/>
          <w:sz w:val="24"/>
          <w:szCs w:val="24"/>
          <w:lang w:val="ru-RU" w:eastAsia="en-US"/>
        </w:rPr>
        <w:t xml:space="preserve">,</w:t>
      </w:r>
      <w:r>
        <w:rPr>
          <w:b w:val="0"/>
          <w:sz w:val="24"/>
          <w:szCs w:val="24"/>
          <w:lang w:val="ru-RU" w:eastAsia="en-US"/>
        </w:rPr>
        <w:t xml:space="preserve"> руководящие документы (РД)</w:t>
      </w:r>
      <w:r>
        <w:rPr>
          <w:b w:val="0"/>
          <w:sz w:val="24"/>
          <w:szCs w:val="24"/>
          <w:lang w:val="ru-RU" w:eastAsia="en-US"/>
        </w:rPr>
        <w:t xml:space="preserve">,</w:t>
      </w:r>
      <w:r>
        <w:rPr>
          <w:b w:val="0"/>
          <w:sz w:val="24"/>
          <w:szCs w:val="24"/>
          <w:lang w:val="ru-RU" w:eastAsia="en-US"/>
        </w:rPr>
        <w:t xml:space="preserve"> своды правил по проектированию и строительству (СП)</w:t>
      </w:r>
      <w:r>
        <w:rPr>
          <w:b w:val="0"/>
          <w:sz w:val="24"/>
          <w:szCs w:val="24"/>
          <w:lang w:val="ru-RU" w:eastAsia="en-US"/>
        </w:rPr>
        <w:t xml:space="preserve">,</w:t>
      </w:r>
      <w:r>
        <w:rPr>
          <w:b w:val="0"/>
          <w:sz w:val="24"/>
          <w:szCs w:val="24"/>
          <w:lang w:val="ru-RU" w:eastAsia="en-US"/>
        </w:rPr>
        <w:t xml:space="preserve"> технические регламенты</w:t>
      </w:r>
      <w:r>
        <w:rPr>
          <w:b w:val="0"/>
          <w:sz w:val="24"/>
          <w:szCs w:val="24"/>
          <w:lang w:val="ru-RU" w:eastAsia="en-US"/>
        </w:rPr>
        <w:t xml:space="preserve">,</w:t>
      </w:r>
      <w:r>
        <w:rPr>
          <w:b w:val="0"/>
          <w:sz w:val="24"/>
          <w:szCs w:val="24"/>
          <w:lang w:val="ru-RU" w:eastAsia="en-US"/>
        </w:rPr>
        <w:t xml:space="preserve"> </w:t>
      </w:r>
      <w:r>
        <w:rPr>
          <w:b w:val="0"/>
          <w:sz w:val="24"/>
          <w:szCs w:val="24"/>
          <w:lang w:val="ru-RU" w:eastAsia="en-US"/>
        </w:rPr>
        <w:t xml:space="preserve">национальн</w:t>
      </w:r>
      <w:r>
        <w:rPr>
          <w:b w:val="0"/>
          <w:sz w:val="24"/>
          <w:szCs w:val="24"/>
          <w:lang w:val="ru-RU" w:eastAsia="en-US"/>
        </w:rPr>
        <w:t xml:space="preserve">ые стандарты (ГОСТ</w:t>
      </w:r>
      <w:r>
        <w:rPr>
          <w:b w:val="0"/>
          <w:sz w:val="24"/>
          <w:szCs w:val="24"/>
          <w:lang w:val="ru-RU" w:eastAsia="en-US"/>
        </w:rPr>
        <w:t xml:space="preserve"> Р</w:t>
      </w:r>
      <w:r>
        <w:rPr>
          <w:b w:val="0"/>
          <w:sz w:val="24"/>
          <w:szCs w:val="24"/>
          <w:lang w:val="ru-RU" w:eastAsia="en-US"/>
        </w:rPr>
        <w:t xml:space="preserve">)</w:t>
      </w:r>
      <w:r>
        <w:rPr>
          <w:b w:val="0"/>
          <w:sz w:val="24"/>
          <w:szCs w:val="24"/>
          <w:lang w:val="ru-RU" w:eastAsia="en-US"/>
        </w:rPr>
        <w:t xml:space="preserve">,</w:t>
      </w:r>
      <w:r>
        <w:rPr>
          <w:b w:val="0"/>
          <w:sz w:val="24"/>
          <w:szCs w:val="24"/>
          <w:lang w:val="ru-RU" w:eastAsia="en-US"/>
        </w:rPr>
        <w:t xml:space="preserve"> иные нормативно-правовые и нормативно-технические </w:t>
      </w:r>
      <w:r>
        <w:rPr>
          <w:b w:val="0"/>
          <w:sz w:val="24"/>
          <w:szCs w:val="24"/>
          <w:lang w:val="ru-RU" w:eastAsia="en-US"/>
        </w:rPr>
        <w:t xml:space="preserve">документы Российской Федерации</w:t>
      </w:r>
      <w:r>
        <w:rPr>
          <w:b w:val="0"/>
          <w:sz w:val="24"/>
          <w:szCs w:val="24"/>
          <w:lang w:val="ru-RU" w:eastAsia="en-US"/>
        </w:rPr>
        <w:t xml:space="preserve">, содержащие экологические нормы, санитарно-гигиенические правила, требования промышленной и противопожарной безопасности, </w:t>
      </w:r>
      <w:r>
        <w:rPr>
          <w:b w:val="0"/>
          <w:sz w:val="24"/>
          <w:szCs w:val="24"/>
          <w:lang w:val="ru-RU" w:eastAsia="en-US"/>
        </w:rPr>
        <w:t xml:space="preserve">производства работ и охраны труда персонала, </w:t>
      </w:r>
      <w:r>
        <w:rPr>
          <w:b w:val="0"/>
          <w:sz w:val="24"/>
          <w:szCs w:val="24"/>
          <w:lang w:val="ru-RU" w:eastAsia="en-US"/>
        </w:rPr>
        <w:t xml:space="preserve">относящиеся к Работам</w:t>
      </w:r>
      <w:r>
        <w:rPr>
          <w:b w:val="0"/>
          <w:sz w:val="24"/>
          <w:szCs w:val="24"/>
          <w:lang w:val="ru-RU" w:eastAsia="en-US"/>
        </w:rPr>
        <w:t xml:space="preserve"> </w:t>
      </w:r>
      <w:r>
        <w:rPr>
          <w:b w:val="0"/>
          <w:sz w:val="24"/>
          <w:szCs w:val="24"/>
          <w:lang w:val="ru-RU" w:eastAsia="en-US"/>
        </w:rPr>
        <w:t xml:space="preserve">и Объекту</w:t>
      </w:r>
      <w:r>
        <w:rPr>
          <w:b w:val="0"/>
          <w:sz w:val="24"/>
          <w:szCs w:val="24"/>
          <w:lang w:val="ru-RU" w:eastAsia="en-US"/>
        </w:rPr>
        <w:t xml:space="preserve">.</w:t>
      </w:r>
      <w:r>
        <w:rPr>
          <w:b w:val="0"/>
          <w:sz w:val="24"/>
          <w:szCs w:val="24"/>
          <w:lang w:val="ru-RU" w:eastAsia="en-US"/>
        </w:rPr>
      </w:r>
      <w:r>
        <w:rPr>
          <w:b w:val="0"/>
          <w:sz w:val="24"/>
          <w:szCs w:val="24"/>
          <w:lang w:val="ru-RU" w:eastAsia="en-US"/>
        </w:rPr>
      </w:r>
    </w:p>
    <w:p>
      <w:pPr>
        <w:pStyle w:val="1226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«Приемо-сдаточная документация»</w:t>
      </w:r>
      <w:r>
        <w:rPr>
          <w:lang w:eastAsia="en-US"/>
        </w:rPr>
        <w:t xml:space="preserve"> </w:t>
      </w:r>
      <w:r>
        <w:rPr>
          <w:lang w:eastAsia="en-US"/>
        </w:rPr>
        <w:t xml:space="preserve">–</w:t>
      </w:r>
      <w:r>
        <w:rPr>
          <w:lang w:eastAsia="en-US"/>
        </w:rPr>
        <w:t xml:space="preserve"> </w:t>
      </w:r>
      <w:r>
        <w:rPr>
          <w:lang w:eastAsia="en-US"/>
        </w:rPr>
        <w:t xml:space="preserve">документация, оформляемая Подрядчиком на заключительном этапе выполнения Работ по соответствующему Объекту. </w:t>
      </w:r>
      <w:r>
        <w:rPr>
          <w:lang w:eastAsia="en-US"/>
        </w:rPr>
      </w:r>
      <w:r>
        <w:rPr>
          <w:lang w:eastAsia="en-US"/>
        </w:rPr>
      </w:r>
    </w:p>
    <w:p>
      <w:pPr>
        <w:pStyle w:val="1226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К приемо-сдаточной документации относятся:</w:t>
      </w:r>
      <w:r>
        <w:rPr>
          <w:lang w:eastAsia="en-US"/>
        </w:rPr>
      </w:r>
      <w:r>
        <w:rPr>
          <w:lang w:eastAsia="en-US"/>
        </w:rPr>
      </w:r>
    </w:p>
    <w:p>
      <w:pPr>
        <w:pStyle w:val="1226"/>
        <w:numPr>
          <w:ilvl w:val="0"/>
          <w:numId w:val="10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Эксплуатационная документация, сертификаты, технические условия, протоколы, инструкции, паспорта;</w:t>
      </w:r>
      <w:r>
        <w:rPr>
          <w:lang w:eastAsia="en-US"/>
        </w:rPr>
      </w:r>
      <w:r>
        <w:rPr>
          <w:lang w:eastAsia="en-US"/>
        </w:rPr>
      </w:r>
    </w:p>
    <w:p>
      <w:pPr>
        <w:pStyle w:val="1226"/>
        <w:numPr>
          <w:ilvl w:val="0"/>
          <w:numId w:val="10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д</w:t>
      </w:r>
      <w:r>
        <w:rPr>
          <w:lang w:eastAsia="en-US"/>
        </w:rPr>
        <w:t xml:space="preserve">окументы, удостоверяющие качество используемых Подрядчиком </w:t>
      </w:r>
      <w:r>
        <w:rPr>
          <w:lang w:eastAsia="en-US"/>
        </w:rPr>
        <w:t xml:space="preserve">М</w:t>
      </w:r>
      <w:r>
        <w:rPr>
          <w:lang w:eastAsia="en-US"/>
        </w:rPr>
        <w:t xml:space="preserve">атериал</w:t>
      </w:r>
      <w:r>
        <w:rPr>
          <w:lang w:eastAsia="en-US"/>
        </w:rPr>
        <w:t xml:space="preserve">ьно-технических ресурсов</w:t>
      </w:r>
      <w:r>
        <w:rPr>
          <w:lang w:eastAsia="en-US"/>
        </w:rPr>
        <w:t xml:space="preserve"> и оборудования</w:t>
      </w:r>
      <w:r>
        <w:rPr>
          <w:lang w:eastAsia="en-US"/>
        </w:rPr>
        <w:t xml:space="preserve">;</w:t>
      </w:r>
      <w:r>
        <w:rPr>
          <w:lang w:eastAsia="en-US"/>
        </w:rPr>
      </w:r>
      <w:r>
        <w:rPr>
          <w:lang w:eastAsia="en-US"/>
        </w:rPr>
      </w:r>
    </w:p>
    <w:p>
      <w:pPr>
        <w:pStyle w:val="1226"/>
        <w:numPr>
          <w:ilvl w:val="0"/>
          <w:numId w:val="10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п</w:t>
      </w:r>
      <w:r>
        <w:rPr>
          <w:lang w:eastAsia="en-US"/>
        </w:rPr>
        <w:t xml:space="preserve">офамильные</w:t>
      </w:r>
      <w:r>
        <w:rPr>
          <w:lang w:eastAsia="en-US"/>
        </w:rPr>
        <w:t xml:space="preserve"> списки персонала, задействованного при производстве Работ</w:t>
      </w:r>
      <w:r>
        <w:rPr>
          <w:lang w:eastAsia="en-US"/>
        </w:rPr>
        <w:t xml:space="preserve">, а также к</w:t>
      </w:r>
      <w:r>
        <w:rPr>
          <w:lang w:eastAsia="en-US"/>
        </w:rPr>
        <w:t xml:space="preserve">опии всех документов, подтверждающих </w:t>
      </w:r>
      <w:r>
        <w:rPr>
          <w:lang w:eastAsia="en-US"/>
        </w:rPr>
        <w:t xml:space="preserve">его </w:t>
      </w:r>
      <w:r>
        <w:rPr>
          <w:lang w:eastAsia="en-US"/>
        </w:rPr>
        <w:t xml:space="preserve">квалификацию.</w:t>
      </w:r>
      <w:r>
        <w:rPr>
          <w:lang w:eastAsia="en-US"/>
        </w:rPr>
      </w:r>
      <w:r>
        <w:rPr>
          <w:lang w:eastAsia="en-US"/>
        </w:rPr>
      </w:r>
    </w:p>
    <w:p>
      <w:pPr>
        <w:pStyle w:val="1226"/>
        <w:ind w:left="0" w:firstLine="720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При сдаче Объекта в эксплуатацию приемо-сдаточная документация передается Заказчику на постоянное хранение и используется в процессе эксплуатации Объекта.</w:t>
      </w:r>
      <w:r>
        <w:rPr>
          <w:lang w:eastAsia="en-US"/>
        </w:rPr>
      </w:r>
      <w:r>
        <w:rPr>
          <w:lang w:eastAsia="en-US"/>
        </w:rPr>
      </w:r>
    </w:p>
    <w:p>
      <w:pPr>
        <w:pStyle w:val="1206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val="ru-RU" w:eastAsia="en-US"/>
        </w:rPr>
      </w:pPr>
      <w:r>
        <w:rPr>
          <w:sz w:val="24"/>
          <w:szCs w:val="24"/>
          <w:lang w:val="ru-RU" w:eastAsia="en-US"/>
        </w:rPr>
        <w:t xml:space="preserve">«Проектная документация»</w:t>
      </w:r>
      <w:r>
        <w:rPr>
          <w:b w:val="0"/>
          <w:sz w:val="24"/>
          <w:szCs w:val="24"/>
          <w:lang w:val="ru-RU" w:eastAsia="en-US"/>
        </w:rPr>
        <w:t xml:space="preserve"> – </w:t>
      </w:r>
      <w:r>
        <w:rPr>
          <w:b w:val="0"/>
          <w:sz w:val="24"/>
          <w:szCs w:val="24"/>
          <w:lang w:val="ru-RU" w:eastAsia="en-US"/>
        </w:rPr>
        <w:t xml:space="preserve">совокупность </w:t>
      </w:r>
      <w:r>
        <w:rPr>
          <w:b w:val="0"/>
          <w:sz w:val="24"/>
          <w:szCs w:val="24"/>
          <w:lang w:val="ru-RU" w:eastAsia="en-US"/>
        </w:rPr>
        <w:t xml:space="preserve">текстовы</w:t>
      </w:r>
      <w:r>
        <w:rPr>
          <w:b w:val="0"/>
          <w:sz w:val="24"/>
          <w:szCs w:val="24"/>
          <w:lang w:val="ru-RU" w:eastAsia="en-US"/>
        </w:rPr>
        <w:t xml:space="preserve">х</w:t>
      </w:r>
      <w:r>
        <w:rPr>
          <w:b w:val="0"/>
          <w:sz w:val="24"/>
          <w:szCs w:val="24"/>
          <w:lang w:val="ru-RU" w:eastAsia="en-US"/>
        </w:rPr>
        <w:t xml:space="preserve"> и графически</w:t>
      </w:r>
      <w:r>
        <w:rPr>
          <w:b w:val="0"/>
          <w:sz w:val="24"/>
          <w:szCs w:val="24"/>
          <w:lang w:val="ru-RU" w:eastAsia="en-US"/>
        </w:rPr>
        <w:t xml:space="preserve">х</w:t>
      </w:r>
      <w:r>
        <w:rPr>
          <w:b w:val="0"/>
          <w:sz w:val="24"/>
          <w:szCs w:val="24"/>
          <w:lang w:val="ru-RU" w:eastAsia="en-US"/>
        </w:rPr>
        <w:t xml:space="preserve"> (в </w:t>
      </w:r>
      <w:r>
        <w:rPr>
          <w:b w:val="0"/>
          <w:sz w:val="24"/>
          <w:szCs w:val="24"/>
          <w:lang w:val="ru-RU" w:eastAsia="en-US"/>
        </w:rPr>
        <w:t xml:space="preserve">виде карт (схем)) </w:t>
      </w:r>
      <w:r>
        <w:rPr>
          <w:b w:val="0"/>
          <w:sz w:val="24"/>
          <w:szCs w:val="24"/>
          <w:lang w:val="ru-RU" w:eastAsia="en-US"/>
        </w:rPr>
        <w:t xml:space="preserve">документов и </w:t>
      </w:r>
      <w:r>
        <w:rPr>
          <w:b w:val="0"/>
          <w:sz w:val="24"/>
          <w:szCs w:val="24"/>
          <w:lang w:val="ru-RU" w:eastAsia="en-US"/>
        </w:rPr>
        <w:t xml:space="preserve">материал</w:t>
      </w:r>
      <w:r>
        <w:rPr>
          <w:b w:val="0"/>
          <w:sz w:val="24"/>
          <w:szCs w:val="24"/>
          <w:lang w:val="ru-RU" w:eastAsia="en-US"/>
        </w:rPr>
        <w:t xml:space="preserve">ов</w:t>
      </w:r>
      <w:r>
        <w:rPr>
          <w:b w:val="0"/>
          <w:sz w:val="24"/>
          <w:szCs w:val="24"/>
          <w:lang w:val="ru-RU" w:eastAsia="en-US"/>
        </w:rPr>
        <w:t xml:space="preserve">, </w:t>
      </w:r>
      <w:r>
        <w:rPr>
          <w:b w:val="0"/>
          <w:sz w:val="24"/>
          <w:szCs w:val="24"/>
          <w:lang w:val="ru-RU" w:eastAsia="en-US"/>
        </w:rPr>
        <w:t xml:space="preserve">определяющ</w:t>
      </w:r>
      <w:r>
        <w:rPr>
          <w:b w:val="0"/>
          <w:sz w:val="24"/>
          <w:szCs w:val="24"/>
          <w:lang w:val="ru-RU" w:eastAsia="en-US"/>
        </w:rPr>
        <w:t xml:space="preserve">и</w:t>
      </w:r>
      <w:r>
        <w:rPr>
          <w:b w:val="0"/>
          <w:sz w:val="24"/>
          <w:szCs w:val="24"/>
          <w:lang w:val="ru-RU" w:eastAsia="en-US"/>
        </w:rPr>
        <w:t xml:space="preserve">х</w:t>
      </w:r>
      <w:r>
        <w:rPr>
          <w:b w:val="0"/>
          <w:sz w:val="24"/>
          <w:szCs w:val="24"/>
          <w:lang w:val="ru-RU" w:eastAsia="en-US"/>
        </w:rPr>
        <w:t xml:space="preserve"> архитектурные, функционально-технологические, конструктивные и инженерно-технические решения для обеспечения строительства, реконструкции</w:t>
      </w:r>
      <w:r>
        <w:rPr>
          <w:b w:val="0"/>
          <w:sz w:val="24"/>
          <w:szCs w:val="24"/>
          <w:lang w:val="ru-RU" w:eastAsia="en-US"/>
        </w:rPr>
        <w:t xml:space="preserve">, модернизации, технического перевооружения</w:t>
      </w:r>
      <w:r>
        <w:rPr>
          <w:b w:val="0"/>
          <w:sz w:val="24"/>
          <w:szCs w:val="24"/>
          <w:lang w:val="ru-RU" w:eastAsia="en-US"/>
        </w:rPr>
        <w:t xml:space="preserve"> объектов капитального строительства, их частей. </w:t>
      </w:r>
      <w:r>
        <w:rPr>
          <w:b w:val="0"/>
          <w:sz w:val="24"/>
          <w:szCs w:val="24"/>
          <w:lang w:val="ru-RU" w:eastAsia="en-US"/>
        </w:rPr>
      </w:r>
      <w:r>
        <w:rPr>
          <w:b w:val="0"/>
          <w:sz w:val="24"/>
          <w:szCs w:val="24"/>
          <w:lang w:val="ru-RU" w:eastAsia="en-US"/>
        </w:rPr>
      </w:r>
    </w:p>
    <w:p>
      <w:pPr>
        <w:pStyle w:val="1206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val="ru-RU" w:eastAsia="en-US"/>
        </w:rPr>
      </w:pPr>
      <w:r>
        <w:rPr>
          <w:b w:val="0"/>
          <w:sz w:val="24"/>
          <w:szCs w:val="24"/>
          <w:lang w:val="ru-RU" w:eastAsia="en-US"/>
        </w:rPr>
        <w:t xml:space="preserve">Состав разделов Проектной документации определяется Применимым правом. </w:t>
      </w:r>
      <w:r>
        <w:rPr>
          <w:b w:val="0"/>
          <w:sz w:val="24"/>
          <w:szCs w:val="24"/>
          <w:lang w:val="ru-RU" w:eastAsia="en-US"/>
        </w:rPr>
      </w:r>
      <w:r>
        <w:rPr>
          <w:b w:val="0"/>
          <w:sz w:val="24"/>
          <w:szCs w:val="24"/>
          <w:lang w:val="ru-RU" w:eastAsia="en-US"/>
        </w:rPr>
      </w:r>
    </w:p>
    <w:p>
      <w:pPr>
        <w:pStyle w:val="1206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val="ru-RU" w:eastAsia="en-US"/>
        </w:rPr>
      </w:pPr>
      <w:r>
        <w:rPr>
          <w:b w:val="0"/>
          <w:sz w:val="24"/>
          <w:szCs w:val="24"/>
          <w:lang w:val="ru-RU" w:eastAsia="en-US"/>
        </w:rPr>
        <w:t xml:space="preserve">В состав Проектной документации </w:t>
      </w:r>
      <w:r>
        <w:rPr>
          <w:b w:val="0"/>
          <w:sz w:val="24"/>
          <w:szCs w:val="24"/>
          <w:lang w:val="ru-RU" w:eastAsia="en-US"/>
        </w:rPr>
        <w:t xml:space="preserve">может </w:t>
      </w:r>
      <w:r>
        <w:rPr>
          <w:b w:val="0"/>
          <w:sz w:val="24"/>
          <w:szCs w:val="24"/>
          <w:lang w:val="ru-RU" w:eastAsia="en-US"/>
        </w:rPr>
        <w:t xml:space="preserve">включат</w:t>
      </w:r>
      <w:r>
        <w:rPr>
          <w:b w:val="0"/>
          <w:sz w:val="24"/>
          <w:szCs w:val="24"/>
          <w:lang w:val="ru-RU" w:eastAsia="en-US"/>
        </w:rPr>
        <w:t xml:space="preserve">ь</w:t>
      </w:r>
      <w:r>
        <w:rPr>
          <w:b w:val="0"/>
          <w:sz w:val="24"/>
          <w:szCs w:val="24"/>
          <w:lang w:val="ru-RU" w:eastAsia="en-US"/>
        </w:rPr>
        <w:t xml:space="preserve">ся также иная документация, необходимая для выполнения Работ и эксплуатации Объекта, разработанная, в том числе, на основании Технического задания Заказчика.</w:t>
      </w:r>
      <w:r>
        <w:rPr>
          <w:b w:val="0"/>
          <w:sz w:val="24"/>
          <w:szCs w:val="24"/>
          <w:lang w:val="ru-RU" w:eastAsia="en-US"/>
        </w:rPr>
      </w:r>
      <w:r>
        <w:rPr>
          <w:b w:val="0"/>
          <w:sz w:val="24"/>
          <w:szCs w:val="24"/>
          <w:lang w:val="ru-RU" w:eastAsia="en-US"/>
        </w:rPr>
      </w:r>
    </w:p>
    <w:p>
      <w:pPr>
        <w:pStyle w:val="1206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val="ru-RU" w:eastAsia="en-US"/>
        </w:rPr>
        <w:t xml:space="preserve">«Работы»</w:t>
      </w:r>
      <w:r>
        <w:rPr>
          <w:b w:val="0"/>
          <w:sz w:val="24"/>
          <w:szCs w:val="24"/>
          <w:lang w:val="ru-RU" w:eastAsia="en-US"/>
        </w:rPr>
        <w:t xml:space="preserve"> – все производимые</w:t>
      </w:r>
      <w:r>
        <w:rPr>
          <w:b w:val="0"/>
          <w:sz w:val="24"/>
          <w:szCs w:val="24"/>
          <w:lang w:val="ru-RU" w:eastAsia="en-US"/>
        </w:rPr>
        <w:t xml:space="preserve"> </w:t>
      </w:r>
      <w:r>
        <w:rPr>
          <w:b w:val="0"/>
          <w:sz w:val="24"/>
          <w:szCs w:val="24"/>
          <w:lang w:val="ru-RU" w:eastAsia="en-US"/>
        </w:rPr>
        <w:t xml:space="preserve">/</w:t>
      </w:r>
      <w:r>
        <w:rPr>
          <w:b w:val="0"/>
          <w:sz w:val="24"/>
          <w:szCs w:val="24"/>
          <w:lang w:val="ru-RU" w:eastAsia="en-US"/>
        </w:rPr>
        <w:t xml:space="preserve"> выполняемы</w:t>
      </w:r>
      <w:r>
        <w:rPr>
          <w:b w:val="0"/>
          <w:sz w:val="24"/>
          <w:szCs w:val="24"/>
          <w:lang w:val="ru-RU" w:eastAsia="en-US"/>
        </w:rPr>
        <w:t xml:space="preserve">е Подрядчиком </w:t>
      </w:r>
      <w:r>
        <w:rPr>
          <w:b w:val="0"/>
          <w:sz w:val="24"/>
          <w:szCs w:val="24"/>
          <w:lang w:val="ru-RU" w:eastAsia="en-US"/>
        </w:rPr>
        <w:t xml:space="preserve">на свой риск, </w:t>
      </w:r>
      <w:r>
        <w:rPr>
          <w:b w:val="0"/>
          <w:sz w:val="24"/>
          <w:szCs w:val="24"/>
          <w:lang w:val="ru-RU" w:eastAsia="en-US"/>
        </w:rPr>
        <w:t xml:space="preserve">с использованием </w:t>
      </w:r>
      <w:r>
        <w:rPr>
          <w:b w:val="0"/>
          <w:sz w:val="24"/>
          <w:szCs w:val="24"/>
          <w:lang w:val="ru-RU" w:eastAsia="en-US"/>
        </w:rPr>
        <w:t xml:space="preserve">свои</w:t>
      </w:r>
      <w:r>
        <w:rPr>
          <w:b w:val="0"/>
          <w:sz w:val="24"/>
          <w:szCs w:val="24"/>
          <w:lang w:val="ru-RU" w:eastAsia="en-US"/>
        </w:rPr>
        <w:t xml:space="preserve">х</w:t>
      </w:r>
      <w:r>
        <w:rPr>
          <w:b w:val="0"/>
          <w:sz w:val="24"/>
          <w:szCs w:val="24"/>
          <w:lang w:val="ru-RU" w:eastAsia="en-US"/>
        </w:rPr>
        <w:t xml:space="preserve"> и / или привлеченны</w:t>
      </w:r>
      <w:r>
        <w:rPr>
          <w:b w:val="0"/>
          <w:sz w:val="24"/>
          <w:szCs w:val="24"/>
          <w:lang w:val="ru-RU" w:eastAsia="en-US"/>
        </w:rPr>
        <w:t xml:space="preserve">х</w:t>
      </w:r>
      <w:r>
        <w:rPr>
          <w:b w:val="0"/>
          <w:sz w:val="24"/>
          <w:szCs w:val="24"/>
          <w:lang w:val="ru-RU" w:eastAsia="en-US"/>
        </w:rPr>
        <w:t xml:space="preserve"> за свой счет сил и средств</w:t>
      </w:r>
      <w:r>
        <w:rPr>
          <w:b w:val="0"/>
          <w:sz w:val="24"/>
          <w:szCs w:val="24"/>
          <w:lang w:val="ru-RU" w:eastAsia="en-US"/>
        </w:rPr>
        <w:t xml:space="preserve"> (</w:t>
      </w:r>
      <w:r>
        <w:rPr>
          <w:b w:val="0"/>
          <w:sz w:val="24"/>
          <w:szCs w:val="24"/>
          <w:lang w:val="ru-RU" w:eastAsia="en-US"/>
        </w:rPr>
        <w:t xml:space="preserve">М</w:t>
      </w:r>
      <w:r>
        <w:rPr>
          <w:b w:val="0"/>
          <w:sz w:val="24"/>
          <w:szCs w:val="24"/>
          <w:lang w:val="ru-RU" w:eastAsia="en-US"/>
        </w:rPr>
        <w:t xml:space="preserve">атериал</w:t>
      </w:r>
      <w:r>
        <w:rPr>
          <w:b w:val="0"/>
          <w:sz w:val="24"/>
          <w:szCs w:val="24"/>
          <w:lang w:val="ru-RU" w:eastAsia="en-US"/>
        </w:rPr>
        <w:t xml:space="preserve">ьно-технических ресурсов</w:t>
      </w:r>
      <w:r>
        <w:rPr>
          <w:b w:val="0"/>
          <w:sz w:val="24"/>
          <w:szCs w:val="24"/>
          <w:lang w:val="ru-RU" w:eastAsia="en-US"/>
        </w:rPr>
        <w:t xml:space="preserve"> и оборудования</w:t>
      </w:r>
      <w:r>
        <w:rPr>
          <w:b w:val="0"/>
          <w:sz w:val="24"/>
          <w:szCs w:val="24"/>
          <w:lang w:val="ru-RU" w:eastAsia="en-US"/>
        </w:rPr>
        <w:t xml:space="preserve">, инструмент</w:t>
      </w:r>
      <w:r>
        <w:rPr>
          <w:b w:val="0"/>
          <w:sz w:val="24"/>
          <w:szCs w:val="24"/>
          <w:highlight w:val="white"/>
          <w:lang w:val="ru-RU" w:eastAsia="en-US"/>
        </w:rPr>
        <w:t xml:space="preserve">а)</w:t>
      </w:r>
      <w:r>
        <w:rPr>
          <w:b w:val="0"/>
          <w:sz w:val="24"/>
          <w:szCs w:val="24"/>
          <w:highlight w:val="white"/>
          <w:lang w:val="ru-RU" w:eastAsia="en-US"/>
        </w:rPr>
        <w:t xml:space="preserve">, </w:t>
      </w:r>
      <w:r>
        <w:rPr>
          <w:b w:val="0"/>
          <w:sz w:val="24"/>
          <w:szCs w:val="24"/>
          <w:highlight w:val="white"/>
          <w:lang w:val="ru-RU" w:eastAsia="en-US"/>
        </w:rPr>
        <w:t xml:space="preserve">Давальческих материалов и запасных частей и Оборудования Заказчика</w:t>
      </w:r>
      <w:r>
        <w:rPr>
          <w:b w:val="0"/>
          <w:sz w:val="24"/>
          <w:szCs w:val="24"/>
          <w:highlight w:val="white"/>
          <w:lang w:val="ru-RU" w:eastAsia="en-US"/>
        </w:rPr>
        <w:t xml:space="preserve"> </w:t>
      </w:r>
      <w:r>
        <w:rPr>
          <w:b w:val="0"/>
          <w:sz w:val="24"/>
          <w:szCs w:val="24"/>
          <w:highlight w:val="white"/>
          <w:lang w:val="ru-RU" w:eastAsia="en-US"/>
        </w:rPr>
        <w:t xml:space="preserve">в соответствии с </w:t>
      </w:r>
      <w:r>
        <w:rPr>
          <w:b w:val="0"/>
          <w:sz w:val="24"/>
          <w:szCs w:val="24"/>
          <w:highlight w:val="white"/>
          <w:lang w:val="ru-RU" w:eastAsia="en-US"/>
        </w:rPr>
        <w:t xml:space="preserve">условиями </w:t>
      </w:r>
      <w:r>
        <w:rPr>
          <w:b w:val="0"/>
          <w:sz w:val="24"/>
          <w:szCs w:val="24"/>
          <w:highlight w:val="white"/>
          <w:lang w:val="ru-RU" w:eastAsia="en-US"/>
        </w:rPr>
        <w:t xml:space="preserve">Договор</w:t>
      </w:r>
      <w:r>
        <w:rPr>
          <w:b w:val="0"/>
          <w:sz w:val="24"/>
          <w:szCs w:val="24"/>
          <w:highlight w:val="white"/>
          <w:lang w:val="ru-RU" w:eastAsia="en-US"/>
        </w:rPr>
        <w:t xml:space="preserve">а, Проектной документацией</w:t>
      </w:r>
      <w:r>
        <w:rPr>
          <w:b w:val="0"/>
          <w:sz w:val="24"/>
          <w:szCs w:val="24"/>
          <w:highlight w:val="white"/>
          <w:lang w:val="ru-RU" w:eastAsia="en-US"/>
        </w:rPr>
        <w:t xml:space="preserve">, </w:t>
      </w:r>
      <w:r>
        <w:rPr>
          <w:b w:val="0"/>
          <w:sz w:val="24"/>
          <w:szCs w:val="24"/>
          <w:highlight w:val="white"/>
          <w:lang w:val="ru-RU" w:eastAsia="en-US"/>
        </w:rPr>
        <w:t xml:space="preserve">Рабочей документацией</w:t>
      </w:r>
      <w:r>
        <w:rPr>
          <w:b w:val="0"/>
          <w:sz w:val="24"/>
          <w:szCs w:val="24"/>
          <w:highlight w:val="white"/>
          <w:lang w:val="ru-RU" w:eastAsia="en-US"/>
        </w:rPr>
        <w:t xml:space="preserve"> и Применимым правом </w:t>
      </w:r>
      <w:r>
        <w:rPr>
          <w:b w:val="0"/>
          <w:sz w:val="24"/>
          <w:szCs w:val="24"/>
          <w:highlight w:val="white"/>
          <w:lang w:val="ru-RU" w:eastAsia="en-US"/>
        </w:rPr>
        <w:t xml:space="preserve">работы, в том числе </w:t>
      </w:r>
      <w:r>
        <w:rPr>
          <w:b w:val="0"/>
          <w:sz w:val="24"/>
          <w:szCs w:val="24"/>
          <w:highlight w:val="white"/>
          <w:lang w:val="ru-RU" w:eastAsia="en-US"/>
        </w:rPr>
        <w:t xml:space="preserve">Проектные работы,</w:t>
      </w:r>
      <w:r>
        <w:rPr>
          <w:b w:val="0"/>
          <w:sz w:val="24"/>
          <w:szCs w:val="24"/>
          <w:highlight w:val="white"/>
          <w:lang w:val="ru-RU" w:eastAsia="en-US"/>
        </w:rPr>
        <w:t xml:space="preserve"> </w:t>
      </w:r>
      <w:r>
        <w:rPr>
          <w:b w:val="0"/>
          <w:sz w:val="24"/>
          <w:szCs w:val="24"/>
          <w:highlight w:val="white"/>
          <w:lang w:val="ru-RU" w:eastAsia="en-US"/>
        </w:rPr>
        <w:t xml:space="preserve">с</w:t>
      </w:r>
      <w:r>
        <w:rPr>
          <w:b w:val="0"/>
          <w:sz w:val="24"/>
          <w:szCs w:val="24"/>
          <w:highlight w:val="white"/>
          <w:lang w:val="ru-RU" w:eastAsia="en-US"/>
        </w:rPr>
        <w:t xml:space="preserve">троительн</w:t>
      </w:r>
      <w:r>
        <w:rPr>
          <w:b w:val="0"/>
          <w:sz w:val="24"/>
          <w:szCs w:val="24"/>
          <w:highlight w:val="white"/>
          <w:lang w:val="ru-RU" w:eastAsia="en-US"/>
        </w:rPr>
        <w:t xml:space="preserve">о-</w:t>
      </w:r>
      <w:r>
        <w:rPr>
          <w:b w:val="0"/>
          <w:sz w:val="24"/>
          <w:szCs w:val="24"/>
          <w:highlight w:val="white"/>
          <w:lang w:val="ru-RU" w:eastAsia="en-US"/>
        </w:rPr>
        <w:t xml:space="preserve">монтажны</w:t>
      </w:r>
      <w:r>
        <w:rPr>
          <w:b w:val="0"/>
          <w:sz w:val="24"/>
          <w:szCs w:val="24"/>
          <w:highlight w:val="white"/>
          <w:lang w:val="ru-RU" w:eastAsia="en-US"/>
        </w:rPr>
        <w:t xml:space="preserve">е</w:t>
      </w:r>
      <w:r>
        <w:rPr>
          <w:b w:val="0"/>
          <w:sz w:val="24"/>
          <w:szCs w:val="24"/>
          <w:highlight w:val="white"/>
          <w:lang w:val="ru-RU" w:eastAsia="en-US"/>
        </w:rPr>
        <w:t xml:space="preserve">, </w:t>
      </w:r>
      <w:r>
        <w:rPr>
          <w:b w:val="0"/>
          <w:sz w:val="24"/>
          <w:szCs w:val="24"/>
          <w:highlight w:val="white"/>
          <w:lang w:val="ru-RU" w:eastAsia="en-US"/>
        </w:rPr>
        <w:t xml:space="preserve">п</w:t>
      </w:r>
      <w:r>
        <w:rPr>
          <w:b w:val="0"/>
          <w:sz w:val="24"/>
          <w:szCs w:val="24"/>
          <w:highlight w:val="white"/>
          <w:lang w:val="ru-RU" w:eastAsia="en-US"/>
        </w:rPr>
        <w:t xml:space="preserve">усконаладочны</w:t>
      </w:r>
      <w:r>
        <w:rPr>
          <w:b w:val="0"/>
          <w:sz w:val="24"/>
          <w:szCs w:val="24"/>
          <w:highlight w:val="white"/>
          <w:lang w:val="ru-RU" w:eastAsia="en-US"/>
        </w:rPr>
        <w:t xml:space="preserve">е</w:t>
      </w:r>
      <w:r>
        <w:rPr>
          <w:b w:val="0"/>
          <w:sz w:val="24"/>
          <w:szCs w:val="24"/>
          <w:highlight w:val="white"/>
          <w:lang w:val="ru-RU" w:eastAsia="en-US"/>
        </w:rPr>
        <w:t xml:space="preserve"> </w:t>
      </w:r>
      <w:r>
        <w:rPr>
          <w:b w:val="0"/>
          <w:sz w:val="24"/>
          <w:szCs w:val="24"/>
          <w:highlight w:val="white"/>
          <w:lang w:val="ru-RU" w:eastAsia="en-US"/>
        </w:rPr>
        <w:t xml:space="preserve">и прочие </w:t>
      </w:r>
      <w:r>
        <w:rPr>
          <w:b w:val="0"/>
          <w:sz w:val="24"/>
          <w:szCs w:val="24"/>
          <w:highlight w:val="white"/>
          <w:lang w:val="ru-RU" w:eastAsia="en-US"/>
        </w:rPr>
        <w:t xml:space="preserve">неразрывно связанные с ними </w:t>
      </w:r>
      <w:r>
        <w:rPr>
          <w:b w:val="0"/>
          <w:sz w:val="24"/>
          <w:szCs w:val="24"/>
          <w:highlight w:val="white"/>
          <w:lang w:val="ru-RU" w:eastAsia="en-US"/>
        </w:rPr>
        <w:t xml:space="preserve">работ</w:t>
      </w:r>
      <w:r>
        <w:rPr>
          <w:b w:val="0"/>
          <w:sz w:val="24"/>
          <w:szCs w:val="24"/>
          <w:highlight w:val="white"/>
          <w:lang w:val="ru-RU" w:eastAsia="en-US"/>
        </w:rPr>
        <w:t xml:space="preserve">ы</w:t>
      </w:r>
      <w:r>
        <w:rPr>
          <w:b w:val="0"/>
          <w:sz w:val="24"/>
          <w:szCs w:val="24"/>
          <w:highlight w:val="white"/>
          <w:lang w:val="ru-RU" w:eastAsia="en-US"/>
        </w:rPr>
        <w:t xml:space="preserve">, работы по исправлению</w:t>
      </w:r>
      <w:r>
        <w:rPr>
          <w:sz w:val="24"/>
          <w:szCs w:val="24"/>
          <w:highlight w:val="white"/>
          <w:lang w:eastAsia="ru-RU"/>
        </w:rPr>
        <w:t xml:space="preserve"> </w:t>
      </w:r>
      <w:r>
        <w:rPr>
          <w:b w:val="0"/>
          <w:sz w:val="24"/>
          <w:szCs w:val="24"/>
          <w:highlight w:val="white"/>
          <w:lang w:val="ru-RU" w:eastAsia="ru-RU"/>
        </w:rPr>
        <w:t xml:space="preserve">выявле</w:t>
      </w:r>
      <w:r>
        <w:rPr>
          <w:b w:val="0"/>
          <w:sz w:val="24"/>
          <w:szCs w:val="24"/>
          <w:lang w:val="ru-RU" w:eastAsia="ru-RU"/>
        </w:rPr>
        <w:t xml:space="preserve">нных</w:t>
      </w:r>
      <w:r>
        <w:rPr>
          <w:sz w:val="24"/>
          <w:szCs w:val="24"/>
          <w:lang w:val="ru-RU" w:eastAsia="ru-RU"/>
        </w:rPr>
        <w:t xml:space="preserve"> </w:t>
      </w:r>
      <w:r>
        <w:rPr>
          <w:b w:val="0"/>
          <w:sz w:val="24"/>
          <w:szCs w:val="24"/>
          <w:lang w:eastAsia="ru-RU"/>
        </w:rPr>
        <w:t xml:space="preserve">недостатков</w:t>
      </w:r>
      <w:r>
        <w:rPr>
          <w:b w:val="0"/>
          <w:sz w:val="24"/>
          <w:szCs w:val="24"/>
          <w:lang w:eastAsia="ru-RU"/>
        </w:rPr>
        <w:t xml:space="preserve">, несоответстви</w:t>
      </w:r>
      <w:r>
        <w:rPr>
          <w:b w:val="0"/>
          <w:sz w:val="24"/>
          <w:szCs w:val="24"/>
          <w:lang w:val="ru-RU" w:eastAsia="ru-RU"/>
        </w:rPr>
        <w:t xml:space="preserve">й</w:t>
      </w:r>
      <w:r>
        <w:rPr>
          <w:b w:val="0"/>
          <w:sz w:val="24"/>
          <w:szCs w:val="24"/>
          <w:lang w:eastAsia="ru-RU"/>
        </w:rPr>
        <w:t xml:space="preserve"> и / или дефект</w:t>
      </w:r>
      <w:r>
        <w:rPr>
          <w:b w:val="0"/>
          <w:sz w:val="24"/>
          <w:szCs w:val="24"/>
          <w:lang w:val="ru-RU" w:eastAsia="ru-RU"/>
        </w:rPr>
        <w:t xml:space="preserve">ов</w:t>
      </w:r>
      <w:r>
        <w:rPr>
          <w:b w:val="0"/>
          <w:sz w:val="24"/>
          <w:szCs w:val="24"/>
          <w:lang w:eastAsia="ru-RU"/>
        </w:rPr>
        <w:t xml:space="preserve"> в </w:t>
      </w:r>
      <w:r>
        <w:rPr>
          <w:b w:val="0"/>
          <w:sz w:val="24"/>
          <w:szCs w:val="24"/>
          <w:lang w:val="ru-RU" w:eastAsia="ru-RU"/>
        </w:rPr>
        <w:t xml:space="preserve">Результате</w:t>
      </w:r>
      <w:r>
        <w:rPr>
          <w:b w:val="0"/>
          <w:sz w:val="24"/>
          <w:szCs w:val="24"/>
          <w:lang w:eastAsia="ru-RU"/>
        </w:rPr>
        <w:t xml:space="preserve"> </w:t>
      </w:r>
      <w:r>
        <w:rPr>
          <w:b w:val="0"/>
          <w:sz w:val="24"/>
          <w:szCs w:val="24"/>
          <w:lang w:val="ru-RU" w:eastAsia="ru-RU"/>
        </w:rPr>
        <w:t xml:space="preserve">Ра</w:t>
      </w:r>
      <w:r>
        <w:rPr>
          <w:b w:val="0"/>
          <w:sz w:val="24"/>
          <w:szCs w:val="24"/>
          <w:lang w:val="ru-RU" w:eastAsia="ru-RU"/>
        </w:rPr>
        <w:t xml:space="preserve">бот</w:t>
      </w:r>
      <w:r>
        <w:rPr>
          <w:b w:val="0"/>
          <w:sz w:val="24"/>
          <w:szCs w:val="24"/>
          <w:lang w:eastAsia="ru-RU"/>
        </w:rPr>
        <w:t xml:space="preserve">, а также любые иные работы</w:t>
      </w:r>
      <w:r>
        <w:rPr>
          <w:b w:val="0"/>
          <w:sz w:val="24"/>
          <w:szCs w:val="24"/>
          <w:lang w:val="ru-RU" w:eastAsia="ru-RU"/>
        </w:rPr>
        <w:t xml:space="preserve"> (в т</w:t>
      </w:r>
      <w:r>
        <w:rPr>
          <w:b w:val="0"/>
          <w:sz w:val="24"/>
          <w:szCs w:val="24"/>
          <w:lang w:val="ru-RU" w:eastAsia="ru-RU"/>
        </w:rPr>
        <w:t xml:space="preserve">ом числе</w:t>
      </w:r>
      <w:r>
        <w:rPr>
          <w:b w:val="0"/>
          <w:sz w:val="24"/>
          <w:szCs w:val="24"/>
          <w:lang w:val="ru-RU" w:eastAsia="ru-RU"/>
        </w:rPr>
        <w:t xml:space="preserve"> приобретение </w:t>
      </w:r>
      <w:r>
        <w:rPr>
          <w:b w:val="0"/>
          <w:sz w:val="24"/>
          <w:szCs w:val="24"/>
          <w:lang w:val="ru-RU" w:eastAsia="ru-RU"/>
        </w:rPr>
        <w:t xml:space="preserve">Материально-технически</w:t>
      </w:r>
      <w:r>
        <w:rPr>
          <w:b w:val="0"/>
          <w:sz w:val="24"/>
          <w:szCs w:val="24"/>
          <w:lang w:val="ru-RU" w:eastAsia="ru-RU"/>
        </w:rPr>
        <w:t xml:space="preserve">х</w:t>
      </w:r>
      <w:r>
        <w:rPr>
          <w:b w:val="0"/>
          <w:sz w:val="24"/>
          <w:szCs w:val="24"/>
          <w:lang w:val="ru-RU" w:eastAsia="ru-RU"/>
        </w:rPr>
        <w:t xml:space="preserve"> ресурс</w:t>
      </w:r>
      <w:r>
        <w:rPr>
          <w:b w:val="0"/>
          <w:sz w:val="24"/>
          <w:szCs w:val="24"/>
          <w:lang w:val="ru-RU" w:eastAsia="ru-RU"/>
        </w:rPr>
        <w:t xml:space="preserve">ов</w:t>
      </w:r>
      <w:r>
        <w:rPr>
          <w:b w:val="0"/>
          <w:sz w:val="24"/>
          <w:szCs w:val="24"/>
          <w:lang w:val="ru-RU" w:eastAsia="ru-RU"/>
        </w:rPr>
        <w:t xml:space="preserve"> и оборудования</w:t>
      </w:r>
      <w:r>
        <w:rPr>
          <w:b w:val="0"/>
          <w:sz w:val="24"/>
          <w:szCs w:val="24"/>
          <w:lang w:val="ru-RU" w:eastAsia="ru-RU"/>
        </w:rPr>
        <w:t xml:space="preserve">)</w:t>
      </w:r>
      <w:r>
        <w:rPr>
          <w:b w:val="0"/>
          <w:sz w:val="24"/>
          <w:szCs w:val="24"/>
          <w:lang w:eastAsia="ru-RU"/>
        </w:rPr>
        <w:t xml:space="preserve">, необходимые для выполнения Подрядчиком своих обязательств по Договору, независимо от </w:t>
      </w:r>
      <w:r>
        <w:rPr>
          <w:b w:val="0"/>
          <w:sz w:val="24"/>
          <w:szCs w:val="24"/>
          <w:lang w:val="ru-RU" w:eastAsia="ru-RU"/>
        </w:rPr>
        <w:t xml:space="preserve">их</w:t>
      </w:r>
      <w:r>
        <w:rPr>
          <w:b w:val="0"/>
          <w:sz w:val="24"/>
          <w:szCs w:val="24"/>
          <w:lang w:eastAsia="ru-RU"/>
        </w:rPr>
        <w:t xml:space="preserve"> прямо</w:t>
      </w:r>
      <w:r>
        <w:rPr>
          <w:b w:val="0"/>
          <w:sz w:val="24"/>
          <w:szCs w:val="24"/>
          <w:lang w:val="ru-RU" w:eastAsia="ru-RU"/>
        </w:rPr>
        <w:t xml:space="preserve">го указания</w:t>
      </w:r>
      <w:r>
        <w:rPr>
          <w:b w:val="0"/>
          <w:sz w:val="24"/>
          <w:szCs w:val="24"/>
          <w:lang w:eastAsia="ru-RU"/>
        </w:rPr>
        <w:t xml:space="preserve"> в Договоре.</w:t>
      </w:r>
      <w:r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ind w:firstLine="708"/>
        <w:spacing w:line="240" w:lineRule="auto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Термин «Работы» включает в себя упомянутые в настоящем пункте обязанности Подрядчика независимо от возможного использования в тексте Договора терминов, обозначающих такие обязанности, </w:t>
      </w:r>
      <w:r>
        <w:rPr>
          <w:sz w:val="24"/>
          <w:szCs w:val="24"/>
        </w:rPr>
        <w:t xml:space="preserve">совместно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 термином «Работы».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8"/>
        <w:spacing w:line="240" w:lineRule="auto"/>
        <w:widowControl w:val="off"/>
        <w:tabs>
          <w:tab w:val="left" w:pos="567" w:leader="none"/>
        </w:tabs>
        <w:rPr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  <w:lang w:eastAsia="en-US"/>
        </w:rPr>
        <w:t xml:space="preserve">«Рабочая документация» – </w:t>
      </w:r>
      <w:r>
        <w:rPr>
          <w:sz w:val="24"/>
          <w:szCs w:val="24"/>
          <w:highlight w:val="white"/>
          <w:lang w:eastAsia="en-US"/>
        </w:rPr>
        <w:t xml:space="preserve">совокупность текстовых и графических документов</w:t>
      </w:r>
      <w:r>
        <w:rPr>
          <w:sz w:val="24"/>
          <w:szCs w:val="24"/>
          <w:highlight w:val="white"/>
          <w:lang w:eastAsia="en-US"/>
        </w:rPr>
        <w:t xml:space="preserve"> на русском языке</w:t>
      </w:r>
      <w:r>
        <w:rPr>
          <w:sz w:val="24"/>
          <w:szCs w:val="24"/>
          <w:highlight w:val="white"/>
          <w:lang w:eastAsia="en-US"/>
        </w:rPr>
        <w:t xml:space="preserve">, обеспечивающих реализацию принятых в утвер</w:t>
      </w:r>
      <w:r>
        <w:rPr>
          <w:sz w:val="24"/>
          <w:szCs w:val="24"/>
          <w:highlight w:val="white"/>
          <w:lang w:eastAsia="en-US"/>
        </w:rPr>
        <w:t xml:space="preserve">жденной Проектной документации технических решений объекта капитального строительства, необходимых для производства строительных и монтажных работ, обеспечения строительства оборудованием, изделиями и материалами и</w:t>
      </w:r>
      <w:r>
        <w:rPr>
          <w:sz w:val="24"/>
          <w:szCs w:val="24"/>
          <w:highlight w:val="white"/>
          <w:lang w:eastAsia="en-US"/>
        </w:rPr>
        <w:t xml:space="preserve"> </w:t>
      </w:r>
      <w:r>
        <w:rPr>
          <w:sz w:val="24"/>
          <w:szCs w:val="24"/>
          <w:highlight w:val="white"/>
          <w:lang w:eastAsia="en-US"/>
        </w:rPr>
        <w:t xml:space="preserve">/</w:t>
      </w:r>
      <w:r>
        <w:rPr>
          <w:sz w:val="24"/>
          <w:szCs w:val="24"/>
          <w:highlight w:val="white"/>
          <w:lang w:eastAsia="en-US"/>
        </w:rPr>
        <w:t xml:space="preserve"> </w:t>
      </w:r>
      <w:r>
        <w:rPr>
          <w:sz w:val="24"/>
          <w:szCs w:val="24"/>
          <w:highlight w:val="white"/>
          <w:lang w:eastAsia="en-US"/>
        </w:rPr>
        <w:t xml:space="preserve">или </w:t>
      </w:r>
      <w:r>
        <w:rPr>
          <w:sz w:val="24"/>
          <w:szCs w:val="24"/>
          <w:highlight w:val="white"/>
          <w:lang w:eastAsia="en-US"/>
        </w:rPr>
        <w:t xml:space="preserve">изготовления </w:t>
      </w:r>
      <w:r>
        <w:rPr>
          <w:sz w:val="24"/>
          <w:szCs w:val="24"/>
          <w:highlight w:val="white"/>
          <w:lang w:eastAsia="en-US"/>
        </w:rPr>
        <w:t xml:space="preserve">строительных изделий</w:t>
      </w:r>
      <w:r>
        <w:rPr>
          <w:sz w:val="24"/>
          <w:szCs w:val="24"/>
          <w:highlight w:val="white"/>
          <w:lang w:eastAsia="en-US"/>
        </w:rPr>
        <w:t xml:space="preserve">, с</w:t>
      </w:r>
      <w:r>
        <w:rPr>
          <w:sz w:val="24"/>
          <w:szCs w:val="24"/>
          <w:highlight w:val="white"/>
        </w:rPr>
        <w:t xml:space="preserve">одержащая: 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226"/>
        <w:numPr>
          <w:ilvl w:val="0"/>
          <w:numId w:val="10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white"/>
        </w:rPr>
      </w:pPr>
      <w:r>
        <w:rPr>
          <w:highlight w:val="white"/>
          <w:lang w:eastAsia="en-US"/>
        </w:rPr>
        <w:t xml:space="preserve">рабочие чертежи основного комплекта, спецификации оборудования и изделий;</w:t>
      </w:r>
      <w:r>
        <w:rPr>
          <w:highlight w:val="white"/>
        </w:rPr>
      </w:r>
      <w:r>
        <w:rPr>
          <w:highlight w:val="white"/>
        </w:rPr>
      </w:r>
    </w:p>
    <w:p>
      <w:pPr>
        <w:pStyle w:val="1226"/>
        <w:numPr>
          <w:ilvl w:val="0"/>
          <w:numId w:val="10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white"/>
        </w:rPr>
      </w:pPr>
      <w:r>
        <w:rPr>
          <w:highlight w:val="white"/>
          <w:lang w:eastAsia="en-US"/>
        </w:rPr>
        <w:t xml:space="preserve">документы, разработанные в дополнение к рабочим чертежам основного комплекта;</w:t>
      </w:r>
      <w:r>
        <w:rPr>
          <w:highlight w:val="white"/>
        </w:rPr>
      </w:r>
      <w:r>
        <w:rPr>
          <w:highlight w:val="white"/>
        </w:rPr>
      </w:r>
    </w:p>
    <w:p>
      <w:pPr>
        <w:pStyle w:val="1226"/>
        <w:numPr>
          <w:ilvl w:val="0"/>
          <w:numId w:val="10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white"/>
        </w:rPr>
      </w:pPr>
      <w:r>
        <w:rPr>
          <w:highlight w:val="white"/>
          <w:lang w:eastAsia="en-US"/>
        </w:rPr>
        <w:t xml:space="preserve">сметную документацию</w:t>
      </w:r>
      <w:r>
        <w:rPr>
          <w:highlight w:val="white"/>
          <w:lang w:eastAsia="en-US"/>
        </w:rPr>
        <w:t xml:space="preserve">, </w:t>
      </w:r>
      <w:r>
        <w:rPr>
          <w:highlight w:val="white"/>
          <w:lang w:eastAsia="en-US"/>
        </w:rPr>
        <w:t xml:space="preserve">определяющую </w:t>
      </w:r>
      <w:r>
        <w:rPr>
          <w:highlight w:val="white"/>
          <w:lang w:eastAsia="en-US"/>
        </w:rPr>
        <w:t xml:space="preserve">полную стоимость Работ (кроме Проектных Работ) по Рабочей документации</w:t>
      </w:r>
      <w:r>
        <w:rPr>
          <w:highlight w:val="white"/>
          <w:lang w:eastAsia="en-US"/>
        </w:rPr>
        <w:t xml:space="preserve">.</w:t>
      </w:r>
      <w:r>
        <w:rPr>
          <w:highlight w:val="white"/>
          <w:lang w:eastAsia="en-US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ind w:firstLine="708"/>
        <w:spacing w:line="240" w:lineRule="auto"/>
        <w:widowControl w:val="off"/>
        <w:tabs>
          <w:tab w:val="left" w:pos="567" w:leader="none"/>
        </w:tabs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«Рабочий день»</w:t>
      </w:r>
      <w:r>
        <w:rPr>
          <w:sz w:val="24"/>
          <w:szCs w:val="24"/>
          <w:lang w:eastAsia="en-US"/>
        </w:rPr>
        <w:t xml:space="preserve"> – день, который</w:t>
      </w:r>
      <w:r>
        <w:rPr>
          <w:sz w:val="24"/>
          <w:szCs w:val="24"/>
          <w:lang w:eastAsia="en-US"/>
        </w:rPr>
        <w:t xml:space="preserve"> в соответствии с</w:t>
      </w:r>
      <w:r>
        <w:rPr>
          <w:sz w:val="24"/>
          <w:szCs w:val="24"/>
          <w:lang w:eastAsia="en-US"/>
        </w:rPr>
        <w:t xml:space="preserve"> Применим</w:t>
      </w:r>
      <w:r>
        <w:rPr>
          <w:sz w:val="24"/>
          <w:szCs w:val="24"/>
          <w:lang w:eastAsia="en-US"/>
        </w:rPr>
        <w:t xml:space="preserve">ым</w:t>
      </w:r>
      <w:r>
        <w:rPr>
          <w:sz w:val="24"/>
          <w:szCs w:val="24"/>
          <w:lang w:eastAsia="en-US"/>
        </w:rPr>
        <w:t xml:space="preserve"> прав</w:t>
      </w:r>
      <w:r>
        <w:rPr>
          <w:sz w:val="24"/>
          <w:szCs w:val="24"/>
          <w:lang w:eastAsia="en-US"/>
        </w:rPr>
        <w:t xml:space="preserve">ом</w:t>
      </w:r>
      <w:r>
        <w:rPr>
          <w:sz w:val="24"/>
          <w:szCs w:val="24"/>
          <w:lang w:eastAsia="en-US"/>
        </w:rPr>
        <w:t xml:space="preserve">, является рабочим днем в Российской Федерации</w:t>
      </w:r>
      <w:r>
        <w:rPr>
          <w:sz w:val="24"/>
          <w:szCs w:val="24"/>
          <w:lang w:eastAsia="en-US"/>
        </w:rPr>
        <w:t xml:space="preserve">.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1206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val="ru-RU" w:eastAsia="en-US"/>
        </w:rPr>
      </w:pPr>
      <w:r>
        <w:rPr>
          <w:sz w:val="24"/>
          <w:szCs w:val="24"/>
          <w:lang w:val="ru-RU" w:eastAsia="en-US"/>
        </w:rPr>
        <w:t xml:space="preserve">«Разрешительная документация»</w:t>
      </w:r>
      <w:r>
        <w:rPr>
          <w:b w:val="0"/>
          <w:sz w:val="24"/>
          <w:szCs w:val="24"/>
          <w:lang w:val="ru-RU" w:eastAsia="en-US"/>
        </w:rPr>
        <w:t xml:space="preserve"> – </w:t>
      </w:r>
      <w:r>
        <w:rPr>
          <w:b w:val="0"/>
          <w:sz w:val="24"/>
          <w:szCs w:val="24"/>
          <w:lang w:val="ru-RU" w:eastAsia="en-US"/>
        </w:rPr>
        <w:t xml:space="preserve">совокупность документов, оформляемых </w:t>
      </w:r>
      <w:r>
        <w:rPr>
          <w:b w:val="0"/>
          <w:sz w:val="24"/>
          <w:szCs w:val="24"/>
          <w:lang w:val="ru-RU" w:eastAsia="en-US"/>
        </w:rPr>
        <w:t xml:space="preserve">в соответствии с требованиями Применимого права </w:t>
      </w:r>
      <w:r>
        <w:rPr>
          <w:b w:val="0"/>
          <w:sz w:val="24"/>
          <w:szCs w:val="24"/>
          <w:lang w:val="ru-RU" w:eastAsia="en-US"/>
        </w:rPr>
        <w:t xml:space="preserve">с участием </w:t>
      </w:r>
      <w:r>
        <w:rPr>
          <w:b w:val="0"/>
          <w:sz w:val="24"/>
          <w:szCs w:val="24"/>
          <w:lang w:val="ru-RU" w:eastAsia="en-US"/>
        </w:rPr>
        <w:t xml:space="preserve">компетентных органов государственной власти и местного самоуправления </w:t>
      </w:r>
      <w:r>
        <w:rPr>
          <w:b w:val="0"/>
          <w:sz w:val="24"/>
          <w:szCs w:val="24"/>
          <w:lang w:val="ru-RU" w:eastAsia="en-US"/>
        </w:rPr>
        <w:t xml:space="preserve">и / </w:t>
      </w:r>
      <w:r>
        <w:rPr>
          <w:b w:val="0"/>
          <w:sz w:val="24"/>
          <w:szCs w:val="24"/>
          <w:lang w:val="ru-RU" w:eastAsia="en-US"/>
        </w:rPr>
        <w:t xml:space="preserve">или других организаций для </w:t>
      </w:r>
      <w:r>
        <w:rPr>
          <w:b w:val="0"/>
          <w:sz w:val="24"/>
          <w:szCs w:val="24"/>
          <w:lang w:val="ru-RU" w:eastAsia="en-US"/>
        </w:rPr>
        <w:t xml:space="preserve">обеспечения строительства / реконструкции и последующего </w:t>
      </w:r>
      <w:r>
        <w:rPr>
          <w:b w:val="0"/>
          <w:sz w:val="24"/>
          <w:szCs w:val="24"/>
          <w:lang w:val="ru-RU" w:eastAsia="en-US"/>
        </w:rPr>
        <w:t xml:space="preserve">ввода в эксплуатацию Объекта</w:t>
      </w:r>
      <w:r>
        <w:rPr>
          <w:b w:val="0"/>
          <w:sz w:val="24"/>
          <w:szCs w:val="24"/>
          <w:lang w:val="ru-RU" w:eastAsia="en-US"/>
        </w:rPr>
        <w:t xml:space="preserve">.</w:t>
      </w:r>
      <w:r>
        <w:rPr>
          <w:b w:val="0"/>
          <w:sz w:val="24"/>
          <w:szCs w:val="24"/>
          <w:lang w:val="ru-RU" w:eastAsia="en-US"/>
        </w:rPr>
        <w:t xml:space="preserve"> </w:t>
      </w:r>
      <w:r>
        <w:rPr>
          <w:b w:val="0"/>
          <w:sz w:val="24"/>
          <w:szCs w:val="24"/>
          <w:lang w:val="ru-RU" w:eastAsia="en-US"/>
        </w:rPr>
      </w:r>
      <w:r>
        <w:rPr>
          <w:b w:val="0"/>
          <w:sz w:val="24"/>
          <w:szCs w:val="24"/>
          <w:lang w:val="ru-RU" w:eastAsia="en-US"/>
        </w:rPr>
      </w:r>
    </w:p>
    <w:p>
      <w:pPr>
        <w:pStyle w:val="1206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highlight w:val="white"/>
        </w:rPr>
      </w:pPr>
      <w:r>
        <w:rPr>
          <w:sz w:val="24"/>
          <w:szCs w:val="24"/>
          <w:lang w:val="ru-RU" w:eastAsia="en-US"/>
        </w:rPr>
        <w:t xml:space="preserve">«Результат </w:t>
      </w:r>
      <w:r>
        <w:rPr>
          <w:sz w:val="24"/>
          <w:szCs w:val="24"/>
          <w:lang w:val="ru-RU" w:eastAsia="en-US"/>
        </w:rPr>
        <w:t xml:space="preserve">Р</w:t>
      </w:r>
      <w:r>
        <w:rPr>
          <w:sz w:val="24"/>
          <w:szCs w:val="24"/>
          <w:lang w:val="ru-RU" w:eastAsia="en-US"/>
        </w:rPr>
        <w:t xml:space="preserve">абот»</w:t>
      </w:r>
      <w:r>
        <w:rPr>
          <w:b w:val="0"/>
          <w:sz w:val="24"/>
          <w:szCs w:val="24"/>
          <w:lang w:val="ru-RU" w:eastAsia="en-US"/>
        </w:rPr>
        <w:t xml:space="preserve"> </w:t>
      </w:r>
      <w:r>
        <w:rPr>
          <w:b w:val="0"/>
          <w:sz w:val="24"/>
          <w:szCs w:val="24"/>
          <w:lang w:val="ru-RU" w:eastAsia="en-US"/>
        </w:rPr>
        <w:t xml:space="preserve">– готовый к эксплуатации Объект, принятый Заказчиком в Гарантийную эксплуатацию по Акту КС-1</w:t>
      </w:r>
      <w:r>
        <w:rPr>
          <w:b w:val="0"/>
          <w:sz w:val="24"/>
          <w:szCs w:val="24"/>
          <w:lang w:val="ru-RU" w:eastAsia="en-US"/>
        </w:rPr>
        <w:t xml:space="preserve">1</w:t>
      </w:r>
      <w:r>
        <w:rPr>
          <w:b w:val="0"/>
          <w:sz w:val="24"/>
          <w:szCs w:val="24"/>
          <w:lang w:val="ru-RU" w:eastAsia="en-US"/>
        </w:rPr>
        <w:t xml:space="preserve"> </w:t>
      </w:r>
      <w:r>
        <w:rPr>
          <w:b w:val="0"/>
          <w:sz w:val="24"/>
          <w:szCs w:val="24"/>
          <w:lang w:val="ru-RU" w:eastAsia="en-US"/>
        </w:rPr>
        <w:t xml:space="preserve">,</w:t>
      </w:r>
      <w:r>
        <w:rPr>
          <w:b w:val="0"/>
          <w:sz w:val="24"/>
          <w:szCs w:val="24"/>
          <w:lang w:val="ru-RU" w:eastAsia="en-US"/>
        </w:rPr>
        <w:t xml:space="preserve"> соответствующий требованиям</w:t>
      </w:r>
      <w:r>
        <w:rPr>
          <w:b w:val="0"/>
          <w:sz w:val="24"/>
          <w:szCs w:val="24"/>
          <w:lang w:val="ru-RU" w:eastAsia="en-US"/>
        </w:rPr>
        <w:t xml:space="preserve">, изложенным в</w:t>
      </w:r>
      <w:r>
        <w:rPr>
          <w:b w:val="0"/>
          <w:sz w:val="24"/>
          <w:szCs w:val="24"/>
          <w:lang w:val="ru-RU" w:eastAsia="en-US"/>
        </w:rPr>
        <w:t xml:space="preserve"> Техническо</w:t>
      </w:r>
      <w:r>
        <w:rPr>
          <w:b w:val="0"/>
          <w:sz w:val="24"/>
          <w:szCs w:val="24"/>
          <w:lang w:val="ru-RU" w:eastAsia="en-US"/>
        </w:rPr>
        <w:t xml:space="preserve">м</w:t>
      </w:r>
      <w:r>
        <w:rPr>
          <w:b w:val="0"/>
          <w:sz w:val="24"/>
          <w:szCs w:val="24"/>
          <w:lang w:val="ru-RU" w:eastAsia="en-US"/>
        </w:rPr>
        <w:t xml:space="preserve"> </w:t>
      </w:r>
      <w:r>
        <w:rPr>
          <w:b w:val="0"/>
          <w:sz w:val="24"/>
          <w:szCs w:val="24"/>
          <w:lang w:val="ru-RU" w:eastAsia="en-US"/>
        </w:rPr>
        <w:t xml:space="preserve">задани</w:t>
      </w:r>
      <w:r>
        <w:rPr>
          <w:b w:val="0"/>
          <w:sz w:val="24"/>
          <w:szCs w:val="24"/>
          <w:lang w:val="ru-RU" w:eastAsia="en-US"/>
        </w:rPr>
        <w:t xml:space="preserve">и</w:t>
      </w:r>
      <w:r>
        <w:rPr>
          <w:b w:val="0"/>
          <w:sz w:val="24"/>
          <w:szCs w:val="24"/>
          <w:highlight w:val="white"/>
          <w:lang w:val="ru-RU" w:eastAsia="en-US"/>
        </w:rPr>
        <w:t xml:space="preserve"> </w:t>
      </w:r>
      <w:r>
        <w:rPr>
          <w:b w:val="0"/>
          <w:sz w:val="24"/>
          <w:szCs w:val="24"/>
          <w:highlight w:val="white"/>
          <w:lang w:val="ru-RU" w:eastAsia="en-US"/>
        </w:rPr>
        <w:t xml:space="preserve">(</w:t>
      </w:r>
      <w:r>
        <w:rPr>
          <w:b w:val="0"/>
          <w:sz w:val="24"/>
          <w:szCs w:val="24"/>
          <w:highlight w:val="white"/>
          <w:lang w:val="ru-RU" w:eastAsia="en-US"/>
        </w:rPr>
        <w:t xml:space="preserve">Приложение № 1 к Договору</w:t>
      </w:r>
      <w:r>
        <w:rPr>
          <w:b w:val="0"/>
          <w:sz w:val="24"/>
          <w:szCs w:val="24"/>
          <w:highlight w:val="white"/>
          <w:lang w:val="ru-RU" w:eastAsia="en-US"/>
        </w:rPr>
        <w:t xml:space="preserve">)</w:t>
      </w:r>
      <w:r>
        <w:rPr>
          <w:b w:val="0"/>
          <w:sz w:val="24"/>
          <w:szCs w:val="24"/>
          <w:highlight w:val="white"/>
          <w:lang w:val="ru-RU" w:eastAsia="en-US"/>
        </w:rPr>
        <w:t xml:space="preserve">.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206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val="ru-RU" w:eastAsia="en-US"/>
        </w:rPr>
      </w:pPr>
      <w:r>
        <w:rPr>
          <w:sz w:val="24"/>
          <w:szCs w:val="24"/>
          <w:lang w:val="ru-RU" w:eastAsia="en-US"/>
        </w:rPr>
        <w:t xml:space="preserve">«Скрытые работы»</w:t>
      </w:r>
      <w:r>
        <w:rPr>
          <w:b w:val="0"/>
          <w:sz w:val="24"/>
          <w:szCs w:val="24"/>
          <w:lang w:val="ru-RU" w:eastAsia="en-US"/>
        </w:rPr>
        <w:t xml:space="preserve"> – отдельные виды работ, </w:t>
      </w:r>
      <w:r>
        <w:rPr>
          <w:b w:val="0"/>
          <w:sz w:val="24"/>
          <w:szCs w:val="24"/>
          <w:lang w:val="ru-RU" w:eastAsia="en-US"/>
        </w:rPr>
        <w:t xml:space="preserve">оказывающие влияние на безопасность объекта капитального строительства, </w:t>
      </w:r>
      <w:r>
        <w:rPr>
          <w:b w:val="0"/>
          <w:sz w:val="24"/>
          <w:szCs w:val="24"/>
          <w:lang w:val="ru-RU" w:eastAsia="en-US"/>
        </w:rPr>
        <w:t xml:space="preserve">которые недоступны для визуальной оценки при сдаче Подрядчиком Результата </w:t>
      </w:r>
      <w:r>
        <w:rPr>
          <w:b w:val="0"/>
          <w:sz w:val="24"/>
          <w:szCs w:val="24"/>
          <w:lang w:val="ru-RU" w:eastAsia="en-US"/>
        </w:rPr>
        <w:t xml:space="preserve">Р</w:t>
      </w:r>
      <w:r>
        <w:rPr>
          <w:b w:val="0"/>
          <w:sz w:val="24"/>
          <w:szCs w:val="24"/>
          <w:lang w:val="ru-RU" w:eastAsia="en-US"/>
        </w:rPr>
        <w:t xml:space="preserve">абот </w:t>
      </w:r>
      <w:r>
        <w:rPr>
          <w:b w:val="0"/>
          <w:sz w:val="24"/>
          <w:szCs w:val="24"/>
          <w:lang w:val="ru-RU" w:eastAsia="en-US"/>
        </w:rPr>
        <w:t xml:space="preserve">или Этапа </w:t>
      </w:r>
      <w:r>
        <w:rPr>
          <w:b w:val="0"/>
          <w:sz w:val="24"/>
          <w:szCs w:val="24"/>
          <w:lang w:val="ru-RU" w:eastAsia="en-US"/>
        </w:rPr>
        <w:t xml:space="preserve">Р</w:t>
      </w:r>
      <w:r>
        <w:rPr>
          <w:b w:val="0"/>
          <w:sz w:val="24"/>
          <w:szCs w:val="24"/>
          <w:lang w:val="ru-RU" w:eastAsia="en-US"/>
        </w:rPr>
        <w:t xml:space="preserve">абот Заказчику, </w:t>
      </w:r>
      <w:r>
        <w:rPr>
          <w:b w:val="0"/>
          <w:sz w:val="24"/>
          <w:szCs w:val="24"/>
          <w:lang w:val="ru-RU" w:eastAsia="en-US"/>
        </w:rPr>
        <w:t xml:space="preserve">поскольку в соответствии с технологией контроль </w:t>
      </w:r>
      <w:r>
        <w:rPr>
          <w:b w:val="0"/>
          <w:sz w:val="24"/>
          <w:szCs w:val="24"/>
          <w:lang w:val="ru-RU" w:eastAsia="en-US"/>
        </w:rPr>
        <w:t xml:space="preserve">их качество и точность невозможно определить после выполнения последующих Работ. </w:t>
      </w:r>
      <w:r>
        <w:rPr>
          <w:b w:val="0"/>
          <w:sz w:val="24"/>
          <w:szCs w:val="24"/>
          <w:lang w:val="ru-RU" w:eastAsia="en-US"/>
        </w:rPr>
      </w:r>
      <w:r>
        <w:rPr>
          <w:b w:val="0"/>
          <w:sz w:val="24"/>
          <w:szCs w:val="24"/>
          <w:lang w:val="ru-RU" w:eastAsia="en-US"/>
        </w:rPr>
      </w:r>
    </w:p>
    <w:p>
      <w:pPr>
        <w:pStyle w:val="1206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val="ru-RU" w:eastAsia="en-US"/>
        </w:rPr>
      </w:pPr>
      <w:r>
        <w:rPr>
          <w:b w:val="0"/>
          <w:sz w:val="24"/>
          <w:szCs w:val="24"/>
          <w:lang w:val="ru-RU" w:eastAsia="en-US"/>
        </w:rPr>
        <w:t xml:space="preserve">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</w:t>
      </w:r>
      <w:r>
        <w:rPr>
          <w:b w:val="0"/>
          <w:sz w:val="24"/>
          <w:szCs w:val="24"/>
          <w:lang w:val="ru-RU" w:eastAsia="en-US"/>
        </w:rPr>
        <w:t xml:space="preserve">и /</w:t>
      </w:r>
      <w:r>
        <w:rPr>
          <w:b w:val="0"/>
          <w:sz w:val="24"/>
          <w:szCs w:val="24"/>
          <w:lang w:val="ru-RU" w:eastAsia="en-US"/>
        </w:rPr>
        <w:t xml:space="preserve"> </w:t>
      </w:r>
      <w:r>
        <w:rPr>
          <w:b w:val="0"/>
          <w:sz w:val="24"/>
          <w:szCs w:val="24"/>
          <w:lang w:val="ru-RU" w:eastAsia="en-US"/>
        </w:rPr>
        <w:t xml:space="preserve">или </w:t>
      </w:r>
      <w:r>
        <w:rPr>
          <w:b w:val="0"/>
          <w:sz w:val="24"/>
          <w:szCs w:val="24"/>
          <w:lang w:val="ru-RU" w:eastAsia="en-US"/>
        </w:rPr>
        <w:t xml:space="preserve">конструкциями.</w:t>
      </w:r>
      <w:r>
        <w:rPr>
          <w:b w:val="0"/>
          <w:sz w:val="24"/>
          <w:szCs w:val="24"/>
          <w:lang w:val="ru-RU" w:eastAsia="en-US"/>
        </w:rPr>
      </w:r>
      <w:r>
        <w:rPr>
          <w:b w:val="0"/>
          <w:sz w:val="24"/>
          <w:szCs w:val="24"/>
          <w:lang w:val="ru-RU" w:eastAsia="en-US"/>
        </w:rPr>
      </w:r>
    </w:p>
    <w:p>
      <w:pPr>
        <w:ind w:firstLine="709"/>
        <w:spacing w:line="240" w:lineRule="auto"/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«С</w:t>
      </w:r>
      <w:r>
        <w:rPr>
          <w:b/>
          <w:sz w:val="24"/>
          <w:szCs w:val="24"/>
          <w:lang w:eastAsia="en-US"/>
        </w:rPr>
        <w:t xml:space="preserve">убъект </w:t>
      </w:r>
      <w:r>
        <w:rPr>
          <w:b/>
          <w:sz w:val="24"/>
          <w:szCs w:val="24"/>
          <w:lang w:eastAsia="en-US"/>
        </w:rPr>
        <w:t xml:space="preserve">М</w:t>
      </w:r>
      <w:r>
        <w:rPr>
          <w:b/>
          <w:sz w:val="24"/>
          <w:szCs w:val="24"/>
          <w:lang w:eastAsia="en-US"/>
        </w:rPr>
        <w:t xml:space="preserve">С</w:t>
      </w:r>
      <w:r>
        <w:rPr>
          <w:b/>
          <w:sz w:val="24"/>
          <w:szCs w:val="24"/>
          <w:lang w:eastAsia="en-US"/>
        </w:rPr>
        <w:t xml:space="preserve">П»</w:t>
      </w:r>
      <w:r>
        <w:rPr>
          <w:sz w:val="24"/>
          <w:szCs w:val="24"/>
          <w:lang w:eastAsia="en-US"/>
        </w:rPr>
        <w:t xml:space="preserve"> – субъект малого и среднего предпринимательства</w:t>
      </w:r>
      <w:r>
        <w:rPr>
          <w:sz w:val="24"/>
          <w:szCs w:val="24"/>
          <w:lang w:eastAsia="en-US"/>
        </w:rPr>
        <w:t xml:space="preserve">.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1206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val="ru-RU" w:eastAsia="en-US"/>
        </w:rPr>
      </w:pPr>
      <w:r>
        <w:rPr>
          <w:sz w:val="24"/>
          <w:szCs w:val="24"/>
          <w:lang w:val="ru-RU" w:eastAsia="en-US"/>
        </w:rPr>
        <w:t xml:space="preserve">«</w:t>
      </w:r>
      <w:r>
        <w:rPr>
          <w:sz w:val="24"/>
          <w:szCs w:val="24"/>
          <w:lang w:val="ru-RU" w:eastAsia="en-US"/>
        </w:rPr>
        <w:t xml:space="preserve">Субподрядчик</w:t>
      </w:r>
      <w:r>
        <w:rPr>
          <w:sz w:val="24"/>
          <w:szCs w:val="24"/>
          <w:lang w:val="ru-RU" w:eastAsia="en-US"/>
        </w:rPr>
        <w:t xml:space="preserve">»</w:t>
      </w:r>
      <w:r>
        <w:rPr>
          <w:b w:val="0"/>
          <w:sz w:val="24"/>
          <w:szCs w:val="24"/>
          <w:lang w:val="ru-RU" w:eastAsia="en-US"/>
        </w:rPr>
        <w:t xml:space="preserve"> – юридическое </w:t>
      </w:r>
      <w:r>
        <w:rPr>
          <w:b w:val="0"/>
          <w:sz w:val="24"/>
          <w:szCs w:val="24"/>
          <w:lang w:val="ru-RU" w:eastAsia="en-US"/>
        </w:rPr>
        <w:t xml:space="preserve">лицо </w:t>
      </w:r>
      <w:r>
        <w:rPr>
          <w:b w:val="0"/>
          <w:sz w:val="24"/>
          <w:szCs w:val="24"/>
          <w:lang w:val="ru-RU" w:eastAsia="en-US"/>
        </w:rPr>
        <w:t xml:space="preserve">или </w:t>
      </w:r>
      <w:r>
        <w:rPr>
          <w:b w:val="0"/>
          <w:sz w:val="24"/>
          <w:szCs w:val="24"/>
          <w:lang w:val="ru-RU" w:eastAsia="en-US"/>
        </w:rPr>
        <w:t xml:space="preserve">индивидуальный предприниматель</w:t>
      </w:r>
      <w:r>
        <w:rPr>
          <w:b w:val="0"/>
          <w:sz w:val="24"/>
          <w:szCs w:val="24"/>
          <w:lang w:val="ru-RU" w:eastAsia="en-US"/>
        </w:rPr>
        <w:t xml:space="preserve">, нанят</w:t>
      </w:r>
      <w:r>
        <w:rPr>
          <w:b w:val="0"/>
          <w:sz w:val="24"/>
          <w:szCs w:val="24"/>
          <w:lang w:val="ru-RU" w:eastAsia="en-US"/>
        </w:rPr>
        <w:t xml:space="preserve">ы</w:t>
      </w:r>
      <w:r>
        <w:rPr>
          <w:b w:val="0"/>
          <w:sz w:val="24"/>
          <w:szCs w:val="24"/>
          <w:lang w:val="ru-RU" w:eastAsia="en-US"/>
        </w:rPr>
        <w:t xml:space="preserve">е Подрядчиком </w:t>
      </w:r>
      <w:r>
        <w:rPr>
          <w:b w:val="0"/>
          <w:sz w:val="24"/>
          <w:szCs w:val="24"/>
          <w:lang w:val="ru-RU" w:eastAsia="en-US"/>
        </w:rPr>
        <w:t xml:space="preserve">посредством заключения договора </w:t>
      </w:r>
      <w:r>
        <w:rPr>
          <w:b w:val="0"/>
          <w:sz w:val="24"/>
          <w:szCs w:val="24"/>
          <w:lang w:val="ru-RU" w:eastAsia="en-US"/>
        </w:rPr>
        <w:t xml:space="preserve">для выполнения части обязательств Подрядчика по Договору, в том числе для выполнения любых Работ по Договору</w:t>
      </w:r>
      <w:r>
        <w:rPr>
          <w:b w:val="0"/>
          <w:sz w:val="24"/>
          <w:szCs w:val="24"/>
          <w:lang w:val="ru-RU" w:eastAsia="en-US"/>
        </w:rPr>
        <w:t xml:space="preserve">.</w:t>
      </w:r>
      <w:r>
        <w:rPr>
          <w:b w:val="0"/>
          <w:sz w:val="24"/>
          <w:szCs w:val="24"/>
          <w:lang w:val="ru-RU" w:eastAsia="en-US"/>
        </w:rPr>
      </w:r>
      <w:r>
        <w:rPr>
          <w:b w:val="0"/>
          <w:sz w:val="24"/>
          <w:szCs w:val="24"/>
          <w:lang w:val="ru-RU" w:eastAsia="en-US"/>
        </w:rPr>
      </w:r>
    </w:p>
    <w:p>
      <w:pPr>
        <w:pStyle w:val="1206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val="ru-RU" w:eastAsia="en-US"/>
        </w:rPr>
      </w:pPr>
      <w:r>
        <w:rPr>
          <w:sz w:val="24"/>
          <w:szCs w:val="24"/>
          <w:lang w:val="ru-RU" w:eastAsia="en-US"/>
        </w:rPr>
        <w:t xml:space="preserve">«Техническое задание»</w:t>
      </w:r>
      <w:r>
        <w:rPr>
          <w:b w:val="0"/>
          <w:sz w:val="24"/>
          <w:szCs w:val="24"/>
          <w:lang w:val="ru-RU" w:eastAsia="en-US"/>
        </w:rPr>
        <w:t xml:space="preserve"> – документ, содержащий характеристики Объекта, объем и состав Работ по Договору, перечень необходимого </w:t>
      </w:r>
      <w:r>
        <w:rPr>
          <w:b w:val="0"/>
          <w:sz w:val="24"/>
          <w:szCs w:val="24"/>
          <w:lang w:val="ru-RU" w:eastAsia="en-US"/>
        </w:rPr>
        <w:t xml:space="preserve">о</w:t>
      </w:r>
      <w:r>
        <w:rPr>
          <w:b w:val="0"/>
          <w:sz w:val="24"/>
          <w:szCs w:val="24"/>
          <w:lang w:val="ru-RU" w:eastAsia="en-US"/>
        </w:rPr>
        <w:t xml:space="preserve">борудования и требования Заказчика к выполнению Подрядчиком Работ по Договору в целом.</w:t>
      </w:r>
      <w:r>
        <w:rPr>
          <w:b w:val="0"/>
          <w:sz w:val="24"/>
          <w:szCs w:val="24"/>
          <w:lang w:val="ru-RU" w:eastAsia="en-US"/>
        </w:rPr>
      </w:r>
      <w:r>
        <w:rPr>
          <w:b w:val="0"/>
          <w:sz w:val="24"/>
          <w:szCs w:val="24"/>
          <w:lang w:val="ru-RU" w:eastAsia="en-US"/>
        </w:rPr>
      </w:r>
    </w:p>
    <w:p>
      <w:pPr>
        <w:pStyle w:val="1206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val="ru-RU" w:eastAsia="en-US"/>
        </w:rPr>
      </w:pPr>
      <w:r>
        <w:rPr>
          <w:sz w:val="24"/>
          <w:szCs w:val="24"/>
          <w:lang w:val="ru-RU" w:eastAsia="en-US"/>
        </w:rPr>
        <w:t xml:space="preserve"> </w:t>
      </w:r>
      <w:r>
        <w:rPr>
          <w:sz w:val="24"/>
          <w:szCs w:val="24"/>
          <w:lang w:val="ru-RU" w:eastAsia="en-US"/>
        </w:rPr>
        <w:t xml:space="preserve">«Цена Договора»</w:t>
      </w:r>
      <w:r>
        <w:rPr>
          <w:b w:val="0"/>
          <w:sz w:val="24"/>
          <w:szCs w:val="24"/>
          <w:lang w:val="ru-RU" w:eastAsia="en-US"/>
        </w:rPr>
        <w:t xml:space="preserve"> – определяемая в соответствии с</w:t>
      </w:r>
      <w:r>
        <w:rPr>
          <w:b w:val="0"/>
          <w:sz w:val="24"/>
          <w:szCs w:val="24"/>
          <w:lang w:val="ru-RU" w:eastAsia="en-US"/>
        </w:rPr>
        <w:t xml:space="preserve"> разделом</w:t>
      </w:r>
      <w:r>
        <w:rPr>
          <w:b w:val="0"/>
          <w:sz w:val="24"/>
          <w:szCs w:val="24"/>
          <w:lang w:val="ru-RU" w:eastAsia="en-US"/>
        </w:rPr>
        <w:t xml:space="preserve"> </w:t>
      </w:r>
      <w:r>
        <w:rPr>
          <w:b w:val="0"/>
          <w:sz w:val="24"/>
          <w:szCs w:val="24"/>
          <w:lang w:val="ru-RU" w:eastAsia="en-US"/>
        </w:rPr>
        <w:t xml:space="preserve">3</w:t>
      </w:r>
      <w:r>
        <w:rPr>
          <w:b w:val="0"/>
          <w:sz w:val="24"/>
          <w:szCs w:val="24"/>
          <w:lang w:val="ru-RU" w:eastAsia="en-US"/>
        </w:rPr>
        <w:t xml:space="preserve"> </w:t>
      </w:r>
      <w:r>
        <w:rPr>
          <w:b w:val="0"/>
          <w:sz w:val="24"/>
          <w:szCs w:val="24"/>
          <w:lang w:val="ru-RU" w:eastAsia="en-US"/>
        </w:rPr>
        <w:t xml:space="preserve">Договора сумма, которую Заказчик обязуется уплатить Подрядчику в порядке и на условиях, установленных Договором</w:t>
      </w:r>
      <w:r>
        <w:rPr>
          <w:b w:val="0"/>
          <w:sz w:val="24"/>
          <w:szCs w:val="24"/>
          <w:lang w:val="ru-RU" w:eastAsia="en-US"/>
        </w:rPr>
        <w:t xml:space="preserve">, включающая </w:t>
      </w:r>
      <w:r>
        <w:rPr>
          <w:b w:val="0"/>
          <w:sz w:val="24"/>
          <w:szCs w:val="24"/>
          <w:lang w:val="ru-RU" w:eastAsia="en-US"/>
        </w:rPr>
        <w:t xml:space="preserve">компенсацию всех издержек Подрядчика и причитающееся ему вознаграждение, а также инфляционные риски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  <w:lang w:val="ru-RU" w:eastAsia="en-US"/>
        </w:rPr>
        <w:t xml:space="preserve">на весь период действия Договора</w:t>
      </w:r>
      <w:r>
        <w:rPr>
          <w:b w:val="0"/>
          <w:sz w:val="24"/>
          <w:szCs w:val="24"/>
          <w:lang w:val="ru-RU" w:eastAsia="en-US"/>
        </w:rPr>
        <w:t xml:space="preserve">.</w:t>
      </w:r>
      <w:r>
        <w:rPr>
          <w:b w:val="0"/>
          <w:sz w:val="24"/>
          <w:szCs w:val="24"/>
          <w:lang w:val="ru-RU" w:eastAsia="en-US"/>
        </w:rPr>
        <w:t xml:space="preserve"> </w:t>
      </w:r>
      <w:r>
        <w:rPr>
          <w:b w:val="0"/>
          <w:sz w:val="24"/>
          <w:szCs w:val="24"/>
          <w:lang w:val="ru-RU" w:eastAsia="en-US"/>
        </w:rPr>
      </w:r>
      <w:r>
        <w:rPr>
          <w:b w:val="0"/>
          <w:sz w:val="24"/>
          <w:szCs w:val="24"/>
          <w:lang w:val="ru-RU" w:eastAsia="en-US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26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Предмет Договора</w:t>
      </w:r>
      <w:r>
        <w:rPr>
          <w:b/>
          <w:bCs/>
        </w:rPr>
      </w:r>
      <w:r>
        <w:rPr>
          <w:b/>
          <w:bCs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0" w:name="_Ref361410951"/>
      <w:r>
        <w:rPr>
          <w:bCs/>
          <w:u w:val="none"/>
        </w:rPr>
        <w:t xml:space="preserve">Подрядчик обязуется </w:t>
      </w:r>
      <w:r>
        <w:rPr>
          <w:bCs/>
          <w:u w:val="none"/>
        </w:rPr>
        <w:t xml:space="preserve">в соответствии с</w:t>
      </w:r>
      <w:r>
        <w:rPr>
          <w:bCs/>
          <w:u w:val="none"/>
        </w:rPr>
        <w:t xml:space="preserve"> </w:t>
      </w:r>
      <w:r>
        <w:rPr>
          <w:bCs/>
        </w:rPr>
        <w:t xml:space="preserve">Техническим заданием</w:t>
      </w:r>
      <w:r>
        <w:rPr>
          <w:bCs/>
          <w:highlight w:val="white"/>
        </w:rPr>
        <w:t xml:space="preserve"> (</w:t>
      </w:r>
      <w:r>
        <w:rPr>
          <w:bCs/>
          <w:highlight w:val="white"/>
        </w:rPr>
        <w:t xml:space="preserve">П</w:t>
      </w:r>
      <w:r>
        <w:rPr>
          <w:bCs/>
          <w:highlight w:val="white"/>
        </w:rPr>
        <w:t xml:space="preserve">р</w:t>
      </w:r>
      <w:r>
        <w:rPr>
          <w:bCs/>
          <w:highlight w:val="white"/>
        </w:rPr>
        <w:t xml:space="preserve">иложение № 1 к Договору</w:t>
      </w:r>
      <w:r>
        <w:rPr>
          <w:bCs/>
          <w:highlight w:val="white"/>
        </w:rPr>
        <w:t xml:space="preserve">) </w:t>
      </w:r>
      <w:r>
        <w:rPr>
          <w:bCs/>
          <w:highlight w:val="white"/>
        </w:rPr>
        <w:t xml:space="preserve">выполнить строительно-монтажные и пусконаладочные работы по модерниз</w:t>
      </w:r>
      <w:r>
        <w:rPr>
          <w:bCs/>
        </w:rPr>
        <w:t xml:space="preserve">ации системы узлов учета сброса сточных вод Комсомольской ТЭЦ-2 </w:t>
      </w:r>
      <w:r>
        <w:rPr>
          <w:bCs/>
        </w:rPr>
        <w:t xml:space="preserve">(далее </w:t>
      </w:r>
      <w:r>
        <w:rPr>
          <w:bCs/>
        </w:rPr>
        <w:t xml:space="preserve">по тексту </w:t>
      </w:r>
      <w:r>
        <w:rPr>
          <w:bCs/>
        </w:rPr>
        <w:t xml:space="preserve">–</w:t>
      </w:r>
      <w:r>
        <w:rPr>
          <w:bCs/>
        </w:rPr>
        <w:t xml:space="preserve"> </w:t>
      </w:r>
      <w:r>
        <w:rPr>
          <w:bCs/>
        </w:rPr>
        <w:t xml:space="preserve">«</w:t>
      </w:r>
      <w:r>
        <w:rPr>
          <w:bCs/>
        </w:rPr>
        <w:t xml:space="preserve">Работы</w:t>
      </w:r>
      <w:r>
        <w:rPr>
          <w:bCs/>
        </w:rPr>
        <w:t xml:space="preserve">»</w:t>
      </w:r>
      <w:r>
        <w:rPr>
          <w:bCs/>
        </w:rPr>
        <w:t xml:space="preserve">)</w:t>
      </w:r>
      <w:r>
        <w:rPr>
          <w:bCs/>
        </w:rPr>
        <w:t xml:space="preserve">, </w:t>
      </w:r>
      <w:r>
        <w:rPr>
          <w:bCs/>
        </w:rPr>
        <w:t xml:space="preserve">а также сдать </w:t>
      </w:r>
      <w:r>
        <w:rPr>
          <w:bCs/>
        </w:rPr>
        <w:t xml:space="preserve">Р</w:t>
      </w:r>
      <w:r>
        <w:rPr>
          <w:bCs/>
        </w:rPr>
        <w:t xml:space="preserve">езультат </w:t>
      </w:r>
      <w:r>
        <w:rPr>
          <w:bCs/>
        </w:rPr>
        <w:t xml:space="preserve">Р</w:t>
      </w:r>
      <w:r>
        <w:rPr>
          <w:bCs/>
        </w:rPr>
        <w:t xml:space="preserve">абот </w:t>
      </w:r>
      <w:r>
        <w:rPr>
          <w:bCs/>
        </w:rPr>
        <w:t xml:space="preserve">Заказчику, а </w:t>
      </w:r>
      <w:r>
        <w:rPr>
          <w:bCs/>
        </w:rPr>
        <w:t xml:space="preserve">Заказчик обязуется создать Подрядчику указанные в Договоре условия для выполнения Работ, принять </w:t>
      </w:r>
      <w:r>
        <w:rPr>
          <w:bCs/>
        </w:rPr>
        <w:t xml:space="preserve">Р</w:t>
      </w:r>
      <w:r>
        <w:rPr>
          <w:bCs/>
        </w:rPr>
        <w:t xml:space="preserve">езультат</w:t>
      </w:r>
      <w:r>
        <w:rPr>
          <w:bCs/>
        </w:rPr>
        <w:t xml:space="preserve"> </w:t>
      </w:r>
      <w:r>
        <w:rPr>
          <w:bCs/>
        </w:rPr>
        <w:t xml:space="preserve">Р</w:t>
      </w:r>
      <w:r>
        <w:rPr>
          <w:bCs/>
        </w:rPr>
        <w:t xml:space="preserve">абот</w:t>
      </w:r>
      <w:r>
        <w:rPr>
          <w:bCs/>
        </w:rPr>
        <w:t xml:space="preserve"> и уплатить </w:t>
      </w:r>
      <w:r>
        <w:rPr>
          <w:bCs/>
        </w:rPr>
        <w:t xml:space="preserve">Цену Договора</w:t>
      </w:r>
      <w:r>
        <w:rPr>
          <w:bCs/>
        </w:rPr>
        <w:t xml:space="preserve">.</w:t>
      </w:r>
      <w:bookmarkEnd w:id="0"/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состав Работ по Договору входят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Строительно-монтажные работы;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color w:val="000000" w:themeColor="text1"/>
          <w:highlight w:val="white"/>
        </w:rPr>
      </w:pPr>
      <w:r>
        <w:rPr>
          <w:bCs/>
          <w:color w:val="000000" w:themeColor="text1"/>
          <w:highlight w:val="white"/>
        </w:rPr>
        <w:t xml:space="preserve">Пуско-наладочные работы</w:t>
      </w:r>
      <w:r>
        <w:rPr>
          <w:bCs/>
          <w:color w:val="000000" w:themeColor="text1"/>
          <w:highlight w:val="white"/>
        </w:rPr>
        <w:t xml:space="preserve">.</w:t>
      </w:r>
      <w:r>
        <w:rPr>
          <w:bCs/>
          <w:color w:val="000000" w:themeColor="text1"/>
          <w:highlight w:val="white"/>
        </w:rPr>
      </w:r>
      <w:r>
        <w:rPr>
          <w:bCs/>
          <w:color w:val="000000" w:themeColor="text1"/>
          <w:highlight w:val="white"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Объем и состав Работ по Договору определяется </w:t>
      </w:r>
      <w:r>
        <w:rPr>
          <w:bCs/>
          <w:color w:val="000000" w:themeColor="text1"/>
        </w:rPr>
        <w:t xml:space="preserve">Ведомостью </w:t>
      </w:r>
      <w:r>
        <w:rPr>
          <w:bCs/>
          <w:color w:val="000000" w:themeColor="text1"/>
        </w:rPr>
        <w:t xml:space="preserve">объемов работ </w:t>
      </w:r>
      <w:r>
        <w:rPr>
          <w:bCs/>
          <w:color w:val="000000" w:themeColor="text1"/>
        </w:rPr>
        <w:t xml:space="preserve">(Приложение №1.1 к Техническому заданию</w:t>
      </w:r>
      <w:r>
        <w:rPr>
          <w:bCs/>
          <w:color w:val="000000" w:themeColor="text1"/>
        </w:rPr>
        <w:t xml:space="preserve">). Работы по Договору</w:t>
      </w:r>
      <w:r>
        <w:rPr>
          <w:bCs/>
          <w:color w:val="000000" w:themeColor="text1"/>
        </w:rPr>
        <w:t xml:space="preserve"> подлежат выполнению </w:t>
      </w:r>
      <w:r>
        <w:rPr>
          <w:bCs/>
          <w:color w:val="000000" w:themeColor="text1"/>
        </w:rPr>
        <w:t xml:space="preserve">Подрядчиком </w:t>
      </w:r>
      <w:r>
        <w:rPr>
          <w:bCs/>
          <w:color w:val="000000" w:themeColor="text1"/>
        </w:rPr>
        <w:t xml:space="preserve">в строгом соответствии с Техническим заданием</w:t>
      </w:r>
      <w:r>
        <w:rPr>
          <w:bCs/>
          <w:color w:val="000000" w:themeColor="text1"/>
        </w:rPr>
        <w:t xml:space="preserve">, требованиями Применимого права </w:t>
      </w:r>
      <w:r>
        <w:rPr>
          <w:bCs/>
          <w:color w:val="000000" w:themeColor="text1"/>
        </w:rPr>
        <w:t xml:space="preserve">и </w:t>
      </w:r>
      <w:r>
        <w:rPr>
          <w:bCs/>
          <w:color w:val="000000" w:themeColor="text1"/>
        </w:rPr>
        <w:t xml:space="preserve">указаниями Заказчика</w:t>
      </w:r>
      <w:r>
        <w:rPr>
          <w:bCs/>
          <w:color w:val="000000" w:themeColor="text1"/>
        </w:rPr>
        <w:t xml:space="preserve">.</w:t>
      </w:r>
      <w:r>
        <w:rPr>
          <w:bCs/>
          <w:color w:val="000000" w:themeColor="text1"/>
        </w:rPr>
      </w:r>
      <w:r>
        <w:rPr>
          <w:bCs/>
          <w:color w:val="000000" w:themeColor="text1"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Работ</w:t>
      </w:r>
      <w:r>
        <w:rPr>
          <w:bCs/>
          <w:color w:val="000000" w:themeColor="text1"/>
        </w:rPr>
        <w:t xml:space="preserve">ы по Договору</w:t>
      </w:r>
      <w:r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выполняются </w:t>
      </w:r>
      <w:r>
        <w:rPr>
          <w:bCs/>
          <w:color w:val="000000" w:themeColor="text1"/>
        </w:rPr>
        <w:t xml:space="preserve">для </w:t>
      </w:r>
      <w:r>
        <w:rPr>
          <w:bCs/>
          <w:color w:val="000000" w:themeColor="text1"/>
        </w:rPr>
        <w:t xml:space="preserve">нужд</w:t>
      </w:r>
      <w:r>
        <w:rPr>
          <w:bCs/>
          <w:color w:val="000000" w:themeColor="text1"/>
        </w:rPr>
        <w:t xml:space="preserve"> структурного подразделения </w:t>
      </w:r>
      <w:r>
        <w:rPr>
          <w:bCs/>
          <w:color w:val="000000" w:themeColor="text1"/>
        </w:rPr>
        <w:t xml:space="preserve">Заказчика </w:t>
      </w:r>
      <w:r>
        <w:rPr>
          <w:bCs/>
          <w:color w:val="000000" w:themeColor="text1"/>
        </w:rPr>
        <w:t xml:space="preserve"> «Комсомольская ТЭЦ-2»</w:t>
      </w:r>
      <w:r>
        <w:rPr>
          <w:bCs/>
          <w:color w:val="000000" w:themeColor="text1"/>
        </w:rPr>
        <w:t xml:space="preserve">.</w:t>
      </w:r>
      <w:r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</w:r>
      <w:r>
        <w:rPr>
          <w:bCs/>
          <w:color w:val="000000" w:themeColor="text1"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Место выполнения </w:t>
      </w:r>
      <w:r>
        <w:rPr>
          <w:bCs/>
        </w:rPr>
        <w:t xml:space="preserve">Р</w:t>
      </w:r>
      <w:r>
        <w:rPr>
          <w:bCs/>
        </w:rPr>
        <w:t xml:space="preserve">абот: Хабаровский край, г. Комсомольск-на-Амуре, Аллея Труда 1/3</w:t>
      </w:r>
      <w:r>
        <w:rPr>
          <w:bCs/>
        </w:rPr>
        <w:t xml:space="preserve">, территория Комсомольской ТЭЦ-2</w:t>
      </w:r>
      <w:r>
        <w:t xml:space="preserve">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1" w:name="_Ref361320424"/>
      <w:r>
        <w:rPr>
          <w:bCs/>
        </w:rPr>
        <w:t xml:space="preserve">Работ</w:t>
      </w:r>
      <w:r>
        <w:rPr>
          <w:bCs/>
        </w:rPr>
        <w:t xml:space="preserve">ы</w:t>
      </w:r>
      <w:r>
        <w:rPr>
          <w:bCs/>
        </w:rPr>
        <w:t xml:space="preserve"> выполня</w:t>
      </w:r>
      <w:r>
        <w:rPr>
          <w:bCs/>
        </w:rPr>
        <w:t xml:space="preserve">ю</w:t>
      </w:r>
      <w:r>
        <w:rPr>
          <w:bCs/>
        </w:rPr>
        <w:t xml:space="preserve">тся Подрядчиком в следующие сроки:</w:t>
      </w:r>
      <w:bookmarkEnd w:id="1"/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white"/>
        </w:rPr>
      </w:pPr>
      <w:r>
        <w:rPr>
          <w:bCs/>
        </w:rPr>
        <w:t xml:space="preserve">начало выполнения Работ</w:t>
      </w:r>
      <w:r>
        <w:rPr>
          <w:bCs/>
          <w:highlight w:val="white"/>
        </w:rPr>
        <w:t xml:space="preserve">: </w:t>
      </w:r>
      <w:r>
        <w:rPr>
          <w:highlight w:val="white"/>
        </w:rPr>
        <w:t xml:space="preserve">с даты, следующей за датой заключения Договора</w:t>
      </w:r>
      <w:r>
        <w:rPr>
          <w:highlight w:val="white"/>
        </w:rPr>
        <w:t xml:space="preserve">;</w:t>
      </w:r>
      <w:r>
        <w:rPr>
          <w:highlight w:val="white"/>
        </w:rPr>
      </w:r>
      <w:r>
        <w:rPr>
          <w:highlight w:val="white"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white"/>
        </w:rPr>
      </w:pPr>
      <w:r>
        <w:rPr>
          <w:bCs/>
          <w:highlight w:val="white"/>
        </w:rPr>
        <w:t xml:space="preserve">окончание выполнения Работ: </w:t>
      </w:r>
      <w:r>
        <w:rPr>
          <w:highlight w:val="white"/>
        </w:rPr>
        <w:t xml:space="preserve">«30» декабря 2026 г. </w:t>
      </w:r>
      <w:r>
        <w:rPr>
          <w:highlight w:val="white"/>
        </w:rPr>
      </w:r>
      <w:r>
        <w:rPr>
          <w:highlight w:val="white"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color w:val="000000" w:themeColor="text1"/>
        </w:rPr>
      </w:pPr>
      <w:r>
        <w:rPr>
          <w:bCs/>
        </w:rPr>
        <w:t xml:space="preserve">В</w:t>
      </w:r>
      <w:r>
        <w:rPr>
          <w:bCs/>
        </w:rPr>
        <w:t xml:space="preserve">ыполнение </w:t>
      </w:r>
      <w:r>
        <w:rPr>
          <w:bCs/>
        </w:rPr>
        <w:t xml:space="preserve">Работ </w:t>
      </w:r>
      <w:r>
        <w:rPr>
          <w:bCs/>
        </w:rPr>
        <w:t xml:space="preserve">осуществляе</w:t>
      </w:r>
      <w:r>
        <w:rPr>
          <w:bCs/>
        </w:rPr>
        <w:t xml:space="preserve">тся</w:t>
      </w:r>
      <w:r>
        <w:rPr>
          <w:bCs/>
        </w:rPr>
        <w:t xml:space="preserve"> </w:t>
      </w:r>
      <w:r>
        <w:rPr>
          <w:bCs/>
        </w:rPr>
        <w:t xml:space="preserve">в соответствии с </w:t>
      </w:r>
      <w:r>
        <w:rPr>
          <w:bCs/>
        </w:rPr>
        <w:t xml:space="preserve">г</w:t>
      </w:r>
      <w:r>
        <w:rPr>
          <w:bCs/>
        </w:rPr>
        <w:t xml:space="preserve">рафиком выполнения и финансирования </w:t>
      </w:r>
      <w:r>
        <w:rPr>
          <w:bCs/>
        </w:rPr>
        <w:t xml:space="preserve">Р</w:t>
      </w:r>
      <w:r>
        <w:rPr>
          <w:bCs/>
        </w:rPr>
        <w:t xml:space="preserve">абот (Приложение № </w:t>
      </w:r>
      <w:r>
        <w:rPr>
          <w:bCs/>
        </w:rPr>
        <w:t xml:space="preserve">3</w:t>
      </w:r>
      <w:r>
        <w:rPr>
          <w:bCs/>
        </w:rPr>
        <w:t xml:space="preserve"> к Договору</w:t>
      </w:r>
      <w:r>
        <w:rPr>
          <w:bCs/>
        </w:rPr>
        <w:t xml:space="preserve">)</w:t>
      </w:r>
      <w:r>
        <w:rPr>
          <w:bCs/>
        </w:rPr>
        <w:t xml:space="preserve"> </w:t>
      </w:r>
      <w:r>
        <w:rPr>
          <w:bCs/>
        </w:rPr>
        <w:t xml:space="preserve">в рамках </w:t>
      </w:r>
      <w:r>
        <w:rPr>
          <w:bCs/>
        </w:rPr>
        <w:t xml:space="preserve">общих </w:t>
      </w:r>
      <w:r>
        <w:rPr>
          <w:bCs/>
        </w:rPr>
        <w:t xml:space="preserve">сроков,</w:t>
      </w:r>
      <w:r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указанных в </w:t>
      </w:r>
      <w:r>
        <w:rPr>
          <w:bCs/>
          <w:color w:val="000000" w:themeColor="text1"/>
        </w:rPr>
        <w:t xml:space="preserve">пункт</w:t>
      </w:r>
      <w:r>
        <w:rPr>
          <w:bCs/>
          <w:color w:val="000000" w:themeColor="text1"/>
        </w:rPr>
        <w:t xml:space="preserve">ах </w:t>
      </w:r>
      <w:r>
        <w:rPr>
          <w:bCs/>
          <w:color w:val="000000" w:themeColor="text1"/>
        </w:rPr>
        <w:t xml:space="preserve">1.6</w:t>
      </w:r>
      <w:r>
        <w:rPr>
          <w:bCs/>
          <w:color w:val="000000" w:themeColor="text1"/>
        </w:rPr>
        <w:t xml:space="preserve">.1-1.6.2</w:t>
      </w:r>
      <w:r>
        <w:rPr>
          <w:bCs/>
          <w:color w:val="000000" w:themeColor="text1"/>
        </w:rPr>
        <w:t xml:space="preserve"> Договора</w:t>
      </w:r>
      <w:r>
        <w:rPr>
          <w:bCs/>
          <w:color w:val="000000" w:themeColor="text1"/>
        </w:rPr>
        <w:t xml:space="preserve">.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color w:val="000000" w:themeColor="text1"/>
        </w:rPr>
      </w:pPr>
      <w:r>
        <w:rPr>
          <w:bCs/>
        </w:rPr>
        <w:t xml:space="preserve">Работ</w:t>
      </w:r>
      <w:r>
        <w:rPr>
          <w:bCs/>
        </w:rPr>
        <w:t xml:space="preserve">ы</w:t>
      </w:r>
      <w:r>
        <w:rPr>
          <w:bCs/>
        </w:rPr>
        <w:t xml:space="preserve">, указанны</w:t>
      </w:r>
      <w:r>
        <w:rPr>
          <w:bCs/>
        </w:rPr>
        <w:t xml:space="preserve">е</w:t>
      </w:r>
      <w:r>
        <w:rPr>
          <w:bCs/>
        </w:rPr>
        <w:t xml:space="preserve"> в </w:t>
      </w:r>
      <w:r>
        <w:t xml:space="preserve">пункте</w:t>
      </w:r>
      <w:r>
        <w:t xml:space="preserve"> 1.1</w:t>
      </w:r>
      <w:r>
        <w:rPr>
          <w:bCs/>
        </w:rPr>
        <w:t xml:space="preserve"> Договора, подлежат выполнению </w:t>
      </w:r>
      <w:r>
        <w:rPr>
          <w:bCs/>
          <w:color w:val="000000" w:themeColor="text1"/>
        </w:rPr>
        <w:t xml:space="preserve">в отношении </w:t>
      </w:r>
      <w:bookmarkStart w:id="6" w:name="_GoBack"/>
      <w:r>
        <w:rPr>
          <w:bCs/>
          <w:color w:val="000000" w:themeColor="text1"/>
        </w:rPr>
        <w:t xml:space="preserve">О</w:t>
      </w:r>
      <w:r>
        <w:rPr>
          <w:bCs/>
          <w:color w:val="000000" w:themeColor="text1"/>
        </w:rPr>
        <w:t xml:space="preserve">бъекта</w:t>
      </w:r>
      <w:bookmarkEnd w:id="6"/>
      <w:r>
        <w:rPr>
          <w:bCs/>
          <w:color w:val="000000" w:themeColor="text1"/>
        </w:rPr>
        <w:t xml:space="preserve">, указанн</w:t>
      </w:r>
      <w:r>
        <w:rPr>
          <w:bCs/>
          <w:color w:val="000000" w:themeColor="text1"/>
        </w:rPr>
        <w:t xml:space="preserve">ых</w:t>
      </w:r>
      <w:r>
        <w:rPr>
          <w:bCs/>
          <w:color w:val="000000" w:themeColor="text1"/>
          <w:highlight w:val="white"/>
        </w:rPr>
        <w:t xml:space="preserve"> в </w:t>
      </w:r>
      <w:r>
        <w:rPr>
          <w:bCs/>
          <w:color w:val="000000" w:themeColor="text1"/>
          <w:highlight w:val="white"/>
        </w:rPr>
        <w:t xml:space="preserve">Приложении № </w:t>
      </w:r>
      <w:r>
        <w:rPr>
          <w:bCs/>
          <w:color w:val="000000" w:themeColor="text1"/>
          <w:highlight w:val="white"/>
        </w:rPr>
        <w:t xml:space="preserve">2</w:t>
      </w:r>
      <w:r>
        <w:rPr>
          <w:bCs/>
          <w:color w:val="000000" w:themeColor="text1"/>
          <w:highlight w:val="white"/>
        </w:rPr>
        <w:t xml:space="preserve"> к До</w:t>
      </w:r>
      <w:r>
        <w:rPr>
          <w:bCs/>
          <w:color w:val="000000" w:themeColor="text1"/>
        </w:rPr>
        <w:t xml:space="preserve">говору</w:t>
      </w:r>
      <w:r>
        <w:rPr>
          <w:bCs/>
          <w:color w:val="000000" w:themeColor="text1"/>
        </w:rPr>
        <w:t xml:space="preserve">.</w:t>
      </w:r>
      <w:r>
        <w:rPr>
          <w:bCs/>
          <w:color w:val="000000" w:themeColor="text1"/>
        </w:rPr>
      </w:r>
      <w:r>
        <w:rPr>
          <w:bCs/>
          <w:color w:val="000000" w:themeColor="text1"/>
        </w:rPr>
      </w:r>
    </w:p>
    <w:p>
      <w:pPr>
        <w:ind w:left="567" w:firstLine="0"/>
        <w:spacing w:line="240" w:lineRule="auto"/>
        <w:shd w:val="clear" w:color="auto" w:fill="ffffff"/>
        <w:widowControl w:val="off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pStyle w:val="1226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Права и обязанности Ст</w:t>
      </w:r>
      <w:r>
        <w:rPr>
          <w:b/>
          <w:bCs/>
        </w:rPr>
        <w:t xml:space="preserve">орон</w:t>
      </w:r>
      <w:r>
        <w:rPr>
          <w:b/>
          <w:bCs/>
        </w:rPr>
        <w:t xml:space="preserve"> </w:t>
      </w:r>
      <w:r>
        <w:rPr>
          <w:b/>
          <w:bCs/>
        </w:rPr>
      </w:r>
      <w:r>
        <w:rPr>
          <w:b/>
          <w:bCs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  <w:u w:val="single"/>
        </w:rPr>
        <w:t xml:space="preserve">Заказчик обязан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Сообщить Подрядчику </w:t>
      </w:r>
      <w:r>
        <w:rPr>
          <w:bCs/>
        </w:rPr>
        <w:t xml:space="preserve">контакты и должность</w:t>
      </w:r>
      <w:r>
        <w:rPr>
          <w:bCs/>
        </w:rPr>
        <w:t xml:space="preserve"> представителей Заказчика </w:t>
      </w:r>
      <w:r>
        <w:rPr>
          <w:bCs/>
        </w:rPr>
        <w:t xml:space="preserve">уполномоченных</w:t>
      </w:r>
      <w:r>
        <w:rPr>
          <w:bCs/>
        </w:rPr>
        <w:t xml:space="preserve"> </w:t>
      </w:r>
      <w:r>
        <w:rPr>
          <w:bCs/>
        </w:rPr>
        <w:t xml:space="preserve">на оперативное рассмотрение </w:t>
      </w:r>
      <w:r>
        <w:rPr>
          <w:bCs/>
        </w:rPr>
        <w:t xml:space="preserve">и </w:t>
      </w:r>
      <w:r>
        <w:rPr>
          <w:bCs/>
        </w:rPr>
        <w:t xml:space="preserve">решение </w:t>
      </w:r>
      <w:r>
        <w:rPr>
          <w:bCs/>
        </w:rPr>
        <w:t xml:space="preserve">технических и организационных вопросов, связанных с выполнением Работ</w:t>
      </w:r>
      <w:r>
        <w:rPr>
          <w:bCs/>
        </w:rPr>
        <w:t xml:space="preserve">.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/>
      <w:bookmarkStart w:id="7" w:name="_Ref361401696"/>
      <w:r/>
      <w:bookmarkStart w:id="8" w:name="_Ref361320734"/>
      <w:r/>
      <w:bookmarkStart w:id="9" w:name="_Ref361396847"/>
      <w:r>
        <w:rPr>
          <w:bCs/>
        </w:rPr>
        <w:t xml:space="preserve">В течен</w:t>
      </w:r>
      <w:r>
        <w:rPr>
          <w:bCs/>
          <w:highlight w:val="white"/>
        </w:rPr>
        <w:t xml:space="preserve">ие </w:t>
      </w:r>
      <w:r>
        <w:rPr>
          <w:bCs/>
          <w:highlight w:val="white"/>
        </w:rPr>
        <w:t xml:space="preserve">3 (трех)</w:t>
      </w:r>
      <w:r>
        <w:rPr>
          <w:bCs/>
          <w:highlight w:val="white"/>
        </w:rPr>
        <w:t xml:space="preserve"> </w:t>
      </w:r>
      <w:r>
        <w:rPr>
          <w:bCs/>
        </w:rPr>
        <w:t xml:space="preserve">рабочих дней с даты </w:t>
      </w:r>
      <w:r>
        <w:rPr>
          <w:bCs/>
        </w:rPr>
        <w:t xml:space="preserve">получения </w:t>
      </w:r>
      <w:r>
        <w:rPr>
          <w:bCs/>
        </w:rPr>
        <w:t xml:space="preserve">соответствующего письменного запроса Подрядчика</w:t>
      </w:r>
      <w:r>
        <w:rPr>
          <w:bCs/>
        </w:rPr>
        <w:t xml:space="preserve">, передать (предоставить) последнему:</w:t>
      </w:r>
      <w:r/>
    </w:p>
    <w:p>
      <w:pPr>
        <w:pStyle w:val="1226"/>
        <w:numPr>
          <w:ilvl w:val="0"/>
          <w:numId w:val="11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  <w:rPr>
          <w:highlight w:val="white"/>
        </w:rPr>
      </w:pPr>
      <w:r>
        <w:t xml:space="preserve">место производства Раб</w:t>
      </w:r>
      <w:r>
        <w:rPr>
          <w:highlight w:val="white"/>
        </w:rPr>
        <w:t xml:space="preserve">от, </w:t>
      </w:r>
      <w:r>
        <w:rPr>
          <w:highlight w:val="white"/>
        </w:rPr>
        <w:t xml:space="preserve">место (помещение) </w:t>
      </w:r>
      <w:r>
        <w:rPr>
          <w:highlight w:val="white"/>
        </w:rPr>
        <w:t xml:space="preserve">для складирования </w:t>
      </w:r>
      <w:r>
        <w:rPr>
          <w:bCs/>
          <w:highlight w:val="white"/>
        </w:rPr>
        <w:t xml:space="preserve">М</w:t>
      </w:r>
      <w:r>
        <w:rPr>
          <w:bCs/>
          <w:highlight w:val="white"/>
        </w:rPr>
        <w:t xml:space="preserve">атериал</w:t>
      </w:r>
      <w:r>
        <w:rPr>
          <w:bCs/>
          <w:highlight w:val="white"/>
        </w:rPr>
        <w:t xml:space="preserve">ьно-технических ресурсов</w:t>
      </w:r>
      <w:r>
        <w:rPr>
          <w:bCs/>
          <w:highlight w:val="white"/>
        </w:rPr>
        <w:t xml:space="preserve"> и оборудования</w:t>
      </w:r>
      <w:r>
        <w:rPr>
          <w:bCs/>
          <w:highlight w:val="white"/>
        </w:rPr>
        <w:t xml:space="preserve">,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 </w:t>
      </w:r>
      <w:r>
        <w:rPr>
          <w:highlight w:val="white"/>
        </w:rPr>
        <w:t xml:space="preserve">по</w:t>
      </w:r>
      <w:r>
        <w:rPr>
          <w:highlight w:val="white"/>
        </w:rPr>
        <w:t xml:space="preserve"> соответствующи</w:t>
      </w:r>
      <w:r>
        <w:rPr>
          <w:highlight w:val="white"/>
        </w:rPr>
        <w:t xml:space="preserve">м </w:t>
      </w:r>
      <w:r>
        <w:rPr>
          <w:highlight w:val="white"/>
        </w:rPr>
        <w:t xml:space="preserve">акт</w:t>
      </w:r>
      <w:r>
        <w:rPr>
          <w:highlight w:val="white"/>
        </w:rPr>
        <w:t xml:space="preserve">ам</w:t>
      </w:r>
      <w:r>
        <w:rPr>
          <w:highlight w:val="white"/>
        </w:rPr>
        <w:t xml:space="preserve"> сдачи-приемки (Приложение № 5.1</w:t>
      </w:r>
      <w:r>
        <w:rPr>
          <w:highlight w:val="white"/>
        </w:rPr>
        <w:t xml:space="preserve"> к Договору</w:t>
      </w:r>
      <w:r>
        <w:rPr>
          <w:highlight w:val="white"/>
        </w:rPr>
        <w:t xml:space="preserve">)</w:t>
      </w:r>
      <w:r>
        <w:rPr>
          <w:highlight w:val="white"/>
        </w:rPr>
        <w:t xml:space="preserve">;</w:t>
      </w:r>
      <w:r>
        <w:rPr>
          <w:highlight w:val="white"/>
        </w:rPr>
      </w:r>
      <w:r>
        <w:rPr>
          <w:highlight w:val="white"/>
        </w:rPr>
      </w:r>
    </w:p>
    <w:p>
      <w:pPr>
        <w:pStyle w:val="1226"/>
        <w:numPr>
          <w:ilvl w:val="0"/>
          <w:numId w:val="11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rPr>
          <w:bCs/>
          <w:highlight w:val="white"/>
        </w:rPr>
        <w:t xml:space="preserve">техническую и иную документацию, </w:t>
      </w:r>
      <w:r>
        <w:rPr>
          <w:bCs/>
          <w:highlight w:val="white"/>
        </w:rPr>
        <w:t xml:space="preserve">указанную в Техническом задании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(</w:t>
      </w:r>
      <w:r>
        <w:rPr>
          <w:bCs/>
          <w:highlight w:val="white"/>
        </w:rPr>
        <w:t xml:space="preserve">Приложение № 1 к Договору</w:t>
      </w:r>
      <w:r>
        <w:rPr>
          <w:bCs/>
          <w:highlight w:val="white"/>
        </w:rPr>
        <w:t xml:space="preserve">),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содержащую исходные данные для выполнения Подрядчиком Раб</w:t>
      </w:r>
      <w:r>
        <w:rPr>
          <w:bCs/>
          <w:highlight w:val="white"/>
        </w:rPr>
        <w:t xml:space="preserve">от по Договору, </w:t>
      </w:r>
      <w:r>
        <w:rPr>
          <w:bCs/>
          <w:highlight w:val="white"/>
        </w:rPr>
        <w:t xml:space="preserve">п</w:t>
      </w:r>
      <w:r>
        <w:rPr>
          <w:bCs/>
        </w:rPr>
        <w:t xml:space="preserve">о Акту сдачи</w:t>
      </w:r>
      <w:r>
        <w:rPr>
          <w:bCs/>
        </w:rPr>
        <w:t xml:space="preserve">-</w:t>
      </w:r>
      <w:r>
        <w:rPr>
          <w:bCs/>
        </w:rPr>
        <w:t xml:space="preserve">приемки </w:t>
      </w:r>
      <w:r>
        <w:rPr>
          <w:bCs/>
        </w:rPr>
        <w:t xml:space="preserve">технической и иной документации </w:t>
      </w:r>
      <w:r>
        <w:rPr>
          <w:bCs/>
        </w:rPr>
        <w:t xml:space="preserve">(Приложение №</w:t>
      </w:r>
      <w:r>
        <w:rPr>
          <w:bCs/>
        </w:rPr>
        <w:t xml:space="preserve"> </w:t>
      </w:r>
      <w:r>
        <w:rPr>
          <w:bCs/>
        </w:rPr>
        <w:t xml:space="preserve">5</w:t>
      </w:r>
      <w:r>
        <w:rPr>
          <w:bCs/>
        </w:rPr>
        <w:t xml:space="preserve">.2</w:t>
      </w:r>
      <w:r>
        <w:rPr>
          <w:bCs/>
        </w:rPr>
        <w:t xml:space="preserve"> к Договору</w:t>
      </w:r>
      <w:r>
        <w:rPr>
          <w:bCs/>
        </w:rPr>
        <w:t xml:space="preserve">);</w:t>
      </w:r>
      <w:r>
        <w:t xml:space="preserve"> </w:t>
      </w:r>
      <w:r/>
    </w:p>
    <w:p>
      <w:pPr>
        <w:pStyle w:val="1226"/>
        <w:numPr>
          <w:ilvl w:val="0"/>
          <w:numId w:val="11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rPr>
          <w:bCs/>
          <w:highlight w:val="white"/>
        </w:rPr>
        <w:t xml:space="preserve">оборудование и инструменты, которые не будут являться составной частью </w:t>
      </w:r>
      <w:r>
        <w:rPr>
          <w:bCs/>
          <w:highlight w:val="white"/>
        </w:rPr>
        <w:t xml:space="preserve">Р</w:t>
      </w:r>
      <w:r>
        <w:rPr>
          <w:bCs/>
          <w:highlight w:val="white"/>
        </w:rPr>
        <w:t xml:space="preserve">езультата </w:t>
      </w:r>
      <w:r>
        <w:rPr>
          <w:bCs/>
          <w:highlight w:val="white"/>
        </w:rPr>
        <w:t xml:space="preserve">Р</w:t>
      </w:r>
      <w:r>
        <w:rPr>
          <w:bCs/>
          <w:highlight w:val="white"/>
        </w:rPr>
        <w:t xml:space="preserve">абот</w:t>
      </w:r>
      <w:r>
        <w:rPr>
          <w:bCs/>
          <w:highlight w:val="white"/>
        </w:rPr>
        <w:t xml:space="preserve">,</w:t>
      </w:r>
      <w:r>
        <w:rPr>
          <w:bCs/>
          <w:highlight w:val="white"/>
        </w:rPr>
        <w:t xml:space="preserve"> по Акту сдачи</w:t>
      </w:r>
      <w:r>
        <w:rPr>
          <w:bCs/>
          <w:highlight w:val="white"/>
        </w:rPr>
        <w:t xml:space="preserve">-</w:t>
      </w:r>
      <w:r>
        <w:rPr>
          <w:bCs/>
          <w:highlight w:val="white"/>
        </w:rPr>
        <w:t xml:space="preserve">приемки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оборудования и инструментов </w:t>
      </w:r>
      <w:r>
        <w:rPr>
          <w:bCs/>
          <w:highlight w:val="white"/>
        </w:rPr>
        <w:t xml:space="preserve">(Приложение № </w:t>
      </w:r>
      <w:r>
        <w:rPr>
          <w:bCs/>
          <w:highlight w:val="white"/>
        </w:rPr>
        <w:t xml:space="preserve">5</w:t>
      </w:r>
      <w:r>
        <w:rPr>
          <w:bCs/>
          <w:highlight w:val="white"/>
        </w:rPr>
        <w:t xml:space="preserve">.3</w:t>
      </w:r>
      <w:r>
        <w:rPr>
          <w:bCs/>
          <w:highlight w:val="white"/>
        </w:rPr>
        <w:t xml:space="preserve"> к Договору</w:t>
      </w:r>
      <w:r>
        <w:rPr>
          <w:bCs/>
          <w:highlight w:val="white"/>
        </w:rPr>
        <w:t xml:space="preserve">)</w:t>
      </w:r>
      <w:r>
        <w:rPr>
          <w:bCs/>
          <w:highlight w:val="white"/>
        </w:rPr>
        <w:t xml:space="preserve">.</w:t>
      </w:r>
      <w:bookmarkEnd w:id="7"/>
      <w:r>
        <w:rPr>
          <w:bCs/>
          <w:highlight w:val="yellow"/>
        </w:rPr>
        <w:t xml:space="preserve"> </w:t>
      </w:r>
      <w:bookmarkEnd w:id="8"/>
      <w:r>
        <w:t xml:space="preserve"> </w:t>
      </w:r>
      <w:bookmarkEnd w:id="9"/>
      <w:r/>
      <w:r/>
    </w:p>
    <w:p>
      <w:pPr>
        <w:pStyle w:val="1266"/>
        <w:numPr>
          <w:ilvl w:val="2"/>
          <w:numId w:val="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наличии технической возможности и соответствующих ресурсов обеспечить Подрядчика коммунальным</w:t>
      </w:r>
      <w:r>
        <w:rPr>
          <w:rFonts w:ascii="Times New Roman" w:hAnsi="Times New Roman" w:cs="Times New Roman"/>
          <w:sz w:val="24"/>
          <w:szCs w:val="24"/>
        </w:rPr>
        <w:t xml:space="preserve">и ресурсами (электроснабжение, водоснабжение и водоотведение, сжатый воздух), предоставить помещения для размещения персонала, складские и / или иные помещения, а также оказать иные услуги в соответствии с Техническим задан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ием (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Приложение № 1 к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Догово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ру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). 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Ознакомить Подрядчика с локальными нормативными актами Заказчика, устанавливающими требования по охране труда, </w:t>
      </w:r>
      <w:r>
        <w:rPr>
          <w:bCs/>
        </w:rPr>
        <w:t xml:space="preserve">промышленной и пожарной безопасности</w:t>
      </w:r>
      <w:r>
        <w:rPr>
          <w:bCs/>
        </w:rPr>
        <w:t xml:space="preserve">, правилами пропуск</w:t>
      </w:r>
      <w:r>
        <w:rPr>
          <w:bCs/>
        </w:rPr>
        <w:t xml:space="preserve">ного и </w:t>
      </w:r>
      <w:r>
        <w:rPr>
          <w:bCs/>
        </w:rPr>
        <w:t xml:space="preserve">внутриобъект</w:t>
      </w:r>
      <w:r>
        <w:rPr>
          <w:bCs/>
        </w:rPr>
        <w:t xml:space="preserve">ово</w:t>
      </w:r>
      <w:r>
        <w:rPr>
          <w:bCs/>
        </w:rPr>
        <w:t xml:space="preserve">го</w:t>
      </w:r>
      <w:r>
        <w:rPr>
          <w:bCs/>
        </w:rPr>
        <w:t xml:space="preserve"> режима З</w:t>
      </w:r>
      <w:r>
        <w:rPr>
          <w:bCs/>
        </w:rPr>
        <w:t xml:space="preserve">аказчика.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bCs/>
        </w:rPr>
      </w:pPr>
      <w:r>
        <w:rPr>
          <w:bCs/>
        </w:rPr>
        <w:t xml:space="preserve">Принять и оплатить выполненные Подрядчиком Работы на условиях, по цене и в сроки, предусмотренные Договором.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tabs>
          <w:tab w:val="left" w:pos="709" w:leader="none"/>
        </w:tabs>
        <w:rPr>
          <w:bCs/>
        </w:rPr>
      </w:pPr>
      <w:r>
        <w:rPr>
          <w:bCs/>
        </w:rPr>
        <w:t xml:space="preserve">Производить освидетельствование</w:t>
      </w:r>
      <w:r>
        <w:rPr>
          <w:bCs/>
        </w:rPr>
        <w:t xml:space="preserve"> </w:t>
      </w:r>
      <w:r>
        <w:rPr>
          <w:bCs/>
        </w:rPr>
        <w:t xml:space="preserve">(приемку) </w:t>
      </w:r>
      <w:r>
        <w:rPr>
          <w:bCs/>
        </w:rPr>
        <w:t xml:space="preserve">Скрытых работ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tabs>
          <w:tab w:val="left" w:pos="709" w:leader="none"/>
        </w:tabs>
      </w:pPr>
      <w:r>
        <w:rPr>
          <w:bCs/>
          <w:highlight w:val="none"/>
        </w:rPr>
        <w:t xml:space="preserve">В</w:t>
      </w:r>
      <w:r>
        <w:rPr>
          <w:bCs/>
          <w:highlight w:val="none"/>
        </w:rPr>
        <w:t xml:space="preserve"> течение 10 (десяти) рабочих дней с даты следующей за датой заключения договора, предоставить доступ Подрядчику для размещения Исполнительной документации (далее - ИД) в электронном виде на сетевом ресурсе Группы РусГидро (далее - сетевой ресурс),  в соотв</w:t>
      </w:r>
      <w:r>
        <w:rPr>
          <w:bCs/>
          <w:highlight w:val="none"/>
        </w:rPr>
        <w:t xml:space="preserve">етствии с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Приложениями №11-</w:t>
      </w:r>
      <w:r>
        <w:rPr>
          <w:bCs/>
          <w:highlight w:val="white"/>
        </w:rPr>
        <w:t xml:space="preserve">12</w:t>
      </w:r>
      <w:r>
        <w:rPr>
          <w:bCs/>
          <w:highlight w:val="white"/>
        </w:rPr>
        <w:t xml:space="preserve"> к Д</w:t>
      </w:r>
      <w:r>
        <w:rPr>
          <w:bCs/>
          <w:highlight w:val="none"/>
        </w:rPr>
        <w:t xml:space="preserve">оговору.</w:t>
      </w:r>
      <w:r>
        <w:rPr>
          <w:bCs/>
          <w:highlight w:val="none"/>
        </w:rPr>
      </w:r>
      <w:r/>
    </w:p>
    <w:p>
      <w:pPr>
        <w:pStyle w:val="1226"/>
        <w:numPr>
          <w:ilvl w:val="2"/>
          <w:numId w:val="3"/>
        </w:numPr>
        <w:ind w:left="0" w:firstLine="709"/>
        <w:jc w:val="both"/>
        <w:tabs>
          <w:tab w:val="left" w:pos="709" w:leader="none"/>
        </w:tabs>
      </w:pPr>
      <w:r>
        <w:rPr>
          <w:bCs/>
          <w:highlight w:val="none"/>
        </w:rPr>
        <w:t xml:space="preserve"> В срок 5 (пять) рабочих дней проверить исполнительную документацию По</w:t>
      </w:r>
      <w:r>
        <w:rPr>
          <w:bCs/>
          <w:highlight w:val="white"/>
        </w:rPr>
        <w:t xml:space="preserve">дрядчика, в случае наличия замечаний известить Подрядчика и отразить замечания в Реестре (</w:t>
      </w:r>
      <w:r>
        <w:rPr>
          <w:bCs/>
          <w:highlight w:val="white"/>
        </w:rPr>
        <w:t xml:space="preserve">Приложения №</w:t>
      </w:r>
      <w:r>
        <w:rPr>
          <w:bCs/>
          <w:highlight w:val="white"/>
        </w:rPr>
        <w:t xml:space="preserve">11</w:t>
      </w:r>
      <w:r>
        <w:rPr>
          <w:bCs/>
          <w:highlight w:val="white"/>
        </w:rPr>
        <w:t xml:space="preserve">-</w:t>
      </w:r>
      <w:r>
        <w:rPr>
          <w:bCs/>
          <w:highlight w:val="white"/>
        </w:rPr>
        <w:t xml:space="preserve">12</w:t>
      </w:r>
      <w:r>
        <w:rPr>
          <w:bCs/>
          <w:highlight w:val="white"/>
        </w:rPr>
        <w:t xml:space="preserve"> к Договору</w:t>
      </w:r>
      <w:r>
        <w:rPr>
          <w:bCs/>
          <w:highlight w:val="white"/>
        </w:rPr>
        <w:t xml:space="preserve">) </w:t>
      </w:r>
      <w:r>
        <w:rPr>
          <w:bCs/>
          <w:highlight w:val="none"/>
        </w:rPr>
        <w:t xml:space="preserve">с указанием сроков их устранения и письменно известить Подрядчика о</w:t>
      </w:r>
      <w:r>
        <w:rPr>
          <w:bCs/>
          <w:highlight w:val="none"/>
        </w:rPr>
        <w:t xml:space="preserve"> необходимости устранения замечаний. </w:t>
      </w:r>
      <w:r>
        <w:rPr>
          <w:bCs/>
          <w:highlight w:val="none"/>
        </w:rPr>
        <w:t xml:space="preserve">В случае отсутствия замечаний </w:t>
      </w:r>
      <w:r>
        <w:rPr>
          <w:bCs/>
          <w:highlight w:val="none"/>
        </w:rPr>
        <w:t xml:space="preserve">сделать отметку в</w:t>
      </w:r>
      <w:r>
        <w:rPr>
          <w:bCs/>
          <w:highlight w:val="white"/>
        </w:rPr>
        <w:t xml:space="preserve"> Реестре (</w:t>
      </w:r>
      <w:r>
        <w:rPr>
          <w:bCs/>
          <w:highlight w:val="white"/>
        </w:rPr>
        <w:t xml:space="preserve">Приложения № 11-12 к Договор</w:t>
      </w:r>
      <w:r>
        <w:rPr>
          <w:bCs/>
          <w:highlight w:val="white"/>
        </w:rPr>
        <w:t xml:space="preserve">у</w:t>
      </w:r>
      <w:r>
        <w:rPr>
          <w:bCs/>
          <w:highlight w:val="none"/>
        </w:rPr>
        <w:t xml:space="preserve">) на сетевом ресурсе о приемке такого комплекта исполнительной документации в состав сдаточного комплекта</w:t>
      </w:r>
      <w:r>
        <w:rPr>
          <w:bCs/>
          <w:highlight w:val="none"/>
        </w:rPr>
        <w:t xml:space="preserve">.</w:t>
      </w:r>
      <w:r/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bCs/>
        </w:rPr>
      </w:pPr>
      <w:r>
        <w:rPr>
          <w:bCs/>
        </w:rPr>
        <w:t xml:space="preserve">Выполнять иные обязанности, предусмотренные Договором.</w:t>
      </w:r>
      <w:r>
        <w:rPr>
          <w:bCs/>
        </w:rPr>
      </w:r>
      <w:r>
        <w:rPr>
          <w:bCs/>
        </w:rPr>
      </w:r>
    </w:p>
    <w:p>
      <w:pPr>
        <w:ind w:firstLine="0"/>
        <w:spacing w:line="240" w:lineRule="auto"/>
        <w:tabs>
          <w:tab w:val="left" w:pos="70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  <w:u w:val="single"/>
        </w:rPr>
        <w:t xml:space="preserve">Заказчик имеет право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Самостоятельно или с привлечением третьих лиц о</w:t>
      </w:r>
      <w:r>
        <w:rPr>
          <w:bCs/>
        </w:rPr>
        <w:t xml:space="preserve">существлять </w:t>
      </w:r>
      <w:r>
        <w:rPr>
          <w:bCs/>
        </w:rPr>
        <w:t xml:space="preserve">контроль</w:t>
      </w:r>
      <w:r>
        <w:rPr>
          <w:bCs/>
        </w:rPr>
        <w:t xml:space="preserve">, в том числе строительный,</w:t>
      </w:r>
      <w:r>
        <w:rPr>
          <w:bCs/>
        </w:rPr>
        <w:t xml:space="preserve"> и надзор за ходом и качеством выполняемых Подрядчиком</w:t>
      </w:r>
      <w:r>
        <w:rPr>
          <w:bCs/>
        </w:rPr>
        <w:t xml:space="preserve"> и </w:t>
      </w:r>
      <w:r>
        <w:rPr>
          <w:bCs/>
        </w:rPr>
        <w:t xml:space="preserve">С</w:t>
      </w:r>
      <w:r>
        <w:rPr>
          <w:bCs/>
        </w:rPr>
        <w:t xml:space="preserve">убподрядчиками</w:t>
      </w:r>
      <w:r>
        <w:rPr>
          <w:bCs/>
        </w:rPr>
        <w:t xml:space="preserve"> по Договору</w:t>
      </w:r>
      <w:r>
        <w:rPr>
          <w:bCs/>
        </w:rPr>
        <w:t xml:space="preserve"> Работ, </w:t>
      </w:r>
      <w:r>
        <w:rPr>
          <w:bCs/>
        </w:rPr>
        <w:t xml:space="preserve">соблюдением сроков</w:t>
      </w:r>
      <w:r>
        <w:rPr>
          <w:bCs/>
        </w:rPr>
        <w:t xml:space="preserve"> </w:t>
      </w:r>
      <w:r>
        <w:rPr>
          <w:bCs/>
        </w:rPr>
        <w:t xml:space="preserve">их выполнения</w:t>
      </w:r>
      <w:r>
        <w:rPr>
          <w:bCs/>
        </w:rPr>
        <w:t xml:space="preserve">, </w:t>
      </w:r>
      <w:r>
        <w:rPr>
          <w:bCs/>
        </w:rPr>
        <w:t xml:space="preserve">не вмешиваясь при этом в их оперативно-хозяйственную деятельность.</w:t>
      </w:r>
      <w:r>
        <w:rPr>
          <w:bCs/>
        </w:rPr>
        <w:t xml:space="preserve"> Проведение Заказчиком контроля не снимает с Подрядчика ответственности за ненадлежащее выполнение Работ.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К</w:t>
      </w:r>
      <w:r>
        <w:rPr>
          <w:bCs/>
        </w:rPr>
        <w:t xml:space="preserve">руглосуточн</w:t>
      </w:r>
      <w:r>
        <w:rPr>
          <w:bCs/>
        </w:rPr>
        <w:t xml:space="preserve">о осуществлять</w:t>
      </w:r>
      <w:r>
        <w:rPr>
          <w:bCs/>
        </w:rPr>
        <w:t xml:space="preserve"> доступ к месту производства Работ</w:t>
      </w:r>
      <w:r>
        <w:rPr>
          <w:bCs/>
        </w:rPr>
        <w:t xml:space="preserve">, месту </w:t>
      </w:r>
      <w:r>
        <w:rPr>
          <w:bCs/>
        </w:rPr>
        <w:t xml:space="preserve">(помещению) для </w:t>
      </w:r>
      <w:r>
        <w:rPr>
          <w:bCs/>
        </w:rPr>
        <w:t xml:space="preserve">складирования </w:t>
      </w:r>
      <w:r>
        <w:rPr>
          <w:bCs/>
        </w:rPr>
        <w:t xml:space="preserve">Материально-технических ресурсов</w:t>
      </w:r>
      <w:r>
        <w:rPr>
          <w:bCs/>
        </w:rPr>
        <w:t xml:space="preserve"> и оборудования</w:t>
      </w:r>
      <w:r>
        <w:rPr>
          <w:bCs/>
        </w:rPr>
        <w:t xml:space="preserve">.</w:t>
      </w:r>
      <w:r>
        <w:rPr>
          <w:bCs/>
        </w:rPr>
        <w:t xml:space="preserve"> </w:t>
      </w:r>
      <w:r>
        <w:rPr>
          <w:bCs/>
        </w:rPr>
        <w:t xml:space="preserve">В случае предоставления Подрядчику отдельного помещения для </w:t>
      </w:r>
      <w:r>
        <w:rPr>
          <w:bCs/>
        </w:rPr>
        <w:t xml:space="preserve">складирования</w:t>
      </w:r>
      <w:r>
        <w:rPr>
          <w:bCs/>
        </w:rPr>
        <w:t xml:space="preserve"> </w:t>
      </w:r>
      <w:r>
        <w:rPr>
          <w:bCs/>
        </w:rPr>
        <w:t xml:space="preserve">М</w:t>
      </w:r>
      <w:r>
        <w:rPr>
          <w:bCs/>
        </w:rPr>
        <w:t xml:space="preserve">атериал</w:t>
      </w:r>
      <w:r>
        <w:rPr>
          <w:bCs/>
        </w:rPr>
        <w:t xml:space="preserve">ьно-технических ресурсов</w:t>
      </w:r>
      <w:r>
        <w:rPr>
          <w:bCs/>
        </w:rPr>
        <w:t xml:space="preserve"> и оборудования, </w:t>
      </w:r>
      <w:r>
        <w:rPr>
          <w:bCs/>
        </w:rPr>
        <w:t xml:space="preserve"> </w:t>
      </w:r>
      <w:r>
        <w:rPr>
          <w:bCs/>
        </w:rPr>
        <w:t xml:space="preserve">осуществлять осмотр такого помещения</w:t>
      </w:r>
      <w:r>
        <w:rPr>
          <w:bCs/>
        </w:rPr>
        <w:t xml:space="preserve"> </w:t>
      </w:r>
      <w:r>
        <w:rPr>
          <w:bCs/>
        </w:rPr>
        <w:t xml:space="preserve">по первому требованию и </w:t>
      </w:r>
      <w:r>
        <w:rPr>
          <w:bCs/>
        </w:rPr>
        <w:t xml:space="preserve">в присутствии представителя Подрядчика.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/>
      <w:bookmarkStart w:id="10" w:name="_Ref361334652"/>
      <w:r>
        <w:rPr>
          <w:bCs/>
        </w:rPr>
        <w:t xml:space="preserve">Приостан</w:t>
      </w:r>
      <w:r>
        <w:rPr>
          <w:bCs/>
        </w:rPr>
        <w:t xml:space="preserve">авливать</w:t>
      </w:r>
      <w:r>
        <w:rPr>
          <w:bCs/>
        </w:rPr>
        <w:t xml:space="preserve"> осуществление </w:t>
      </w:r>
      <w:r>
        <w:rPr>
          <w:bCs/>
        </w:rPr>
        <w:t xml:space="preserve">любых </w:t>
      </w:r>
      <w:r>
        <w:rPr>
          <w:bCs/>
        </w:rPr>
        <w:t xml:space="preserve">платежей</w:t>
      </w:r>
      <w:r>
        <w:rPr>
          <w:bCs/>
        </w:rPr>
        <w:t xml:space="preserve"> </w:t>
      </w:r>
      <w:r>
        <w:rPr>
          <w:bCs/>
        </w:rPr>
        <w:t xml:space="preserve">(независимо от наличия оснований и наступления сроков таких платежей)</w:t>
      </w:r>
      <w:r>
        <w:rPr>
          <w:bCs/>
        </w:rPr>
        <w:t xml:space="preserve"> и</w:t>
      </w:r>
      <w:r>
        <w:rPr>
          <w:bCs/>
        </w:rPr>
        <w:t xml:space="preserve"> </w:t>
      </w:r>
      <w:r>
        <w:rPr>
          <w:bCs/>
        </w:rPr>
        <w:t xml:space="preserve">производство Работ </w:t>
      </w:r>
      <w:r>
        <w:rPr>
          <w:bCs/>
        </w:rPr>
        <w:t xml:space="preserve">по Договору </w:t>
      </w:r>
      <w:r>
        <w:rPr>
          <w:bCs/>
        </w:rPr>
        <w:t xml:space="preserve">путем направления Подрядчику соответствующего письменного требования с указанием причин приостановления </w:t>
      </w:r>
      <w:r>
        <w:rPr>
          <w:bCs/>
        </w:rPr>
        <w:t xml:space="preserve">при обнаружении отступлений от </w:t>
      </w:r>
      <w:r>
        <w:rPr>
          <w:bCs/>
        </w:rPr>
        <w:t xml:space="preserve">условий Договора</w:t>
      </w:r>
      <w:r>
        <w:rPr>
          <w:bCs/>
        </w:rPr>
        <w:t xml:space="preserve">, </w:t>
      </w:r>
      <w:r>
        <w:rPr>
          <w:bCs/>
        </w:rPr>
        <w:t xml:space="preserve">в том числе нарушений сроков </w:t>
      </w:r>
      <w:r>
        <w:rPr>
          <w:bCs/>
        </w:rPr>
        <w:t xml:space="preserve">и / или качества </w:t>
      </w:r>
      <w:r>
        <w:rPr>
          <w:bCs/>
        </w:rPr>
        <w:t xml:space="preserve">выполнения Работ, </w:t>
      </w:r>
      <w:r>
        <w:rPr>
          <w:bCs/>
        </w:rPr>
        <w:t xml:space="preserve">требований </w:t>
      </w:r>
      <w:r>
        <w:rPr>
          <w:bCs/>
        </w:rPr>
        <w:t xml:space="preserve">Технического задания, </w:t>
      </w:r>
      <w:r>
        <w:rPr>
          <w:bCs/>
        </w:rPr>
        <w:t xml:space="preserve">П</w:t>
      </w:r>
      <w:r>
        <w:rPr>
          <w:bCs/>
        </w:rPr>
        <w:t xml:space="preserve">роектной</w:t>
      </w:r>
      <w:r>
        <w:rPr>
          <w:bCs/>
        </w:rPr>
        <w:t xml:space="preserve">, </w:t>
      </w:r>
      <w:r>
        <w:rPr>
          <w:bCs/>
          <w:highlight w:val="white"/>
        </w:rPr>
        <w:t xml:space="preserve">Рабочей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и</w:t>
      </w:r>
      <w:r>
        <w:rPr>
          <w:bCs/>
        </w:rPr>
        <w:t xml:space="preserve"> иной </w:t>
      </w:r>
      <w:r>
        <w:rPr>
          <w:bCs/>
        </w:rPr>
        <w:t xml:space="preserve">документации</w:t>
      </w:r>
      <w:r>
        <w:rPr>
          <w:bCs/>
        </w:rPr>
        <w:t xml:space="preserve">,</w:t>
      </w:r>
      <w:r>
        <w:rPr>
          <w:bCs/>
        </w:rPr>
        <w:t xml:space="preserve"> </w:t>
      </w:r>
      <w:r>
        <w:rPr>
          <w:bCs/>
        </w:rPr>
        <w:t xml:space="preserve">Применимого права</w:t>
      </w:r>
      <w:r>
        <w:rPr>
          <w:bCs/>
        </w:rPr>
        <w:t xml:space="preserve">, </w:t>
      </w:r>
      <w:r>
        <w:rPr>
          <w:bCs/>
        </w:rPr>
        <w:t xml:space="preserve">до</w:t>
      </w:r>
      <w:r>
        <w:rPr>
          <w:bCs/>
        </w:rPr>
        <w:t xml:space="preserve"> устранения таких нарушений или их последствий</w:t>
      </w:r>
      <w:r>
        <w:rPr>
          <w:bCs/>
        </w:rPr>
        <w:t xml:space="preserve">, устанавливать сроки устранения таких нарушений</w:t>
      </w:r>
      <w:r>
        <w:rPr>
          <w:bCs/>
        </w:rPr>
        <w:t xml:space="preserve">. </w:t>
      </w:r>
      <w:r>
        <w:rPr>
          <w:bCs/>
        </w:rPr>
        <w:t xml:space="preserve">При этом Заказчик не будет считаться просрочившим </w:t>
      </w:r>
      <w:r>
        <w:rPr>
          <w:bCs/>
        </w:rPr>
        <w:t xml:space="preserve">и / </w:t>
      </w:r>
      <w:r>
        <w:rPr>
          <w:bCs/>
        </w:rPr>
        <w:t xml:space="preserve">или нарушившим свои обязательства по Договору. </w:t>
      </w:r>
      <w:r>
        <w:rPr>
          <w:bCs/>
        </w:rPr>
        <w:t xml:space="preserve">Приостановка Работ не </w:t>
      </w:r>
      <w:r>
        <w:rPr>
          <w:bCs/>
        </w:rPr>
        <w:t xml:space="preserve">является основанием для</w:t>
      </w:r>
      <w:r>
        <w:rPr>
          <w:bCs/>
        </w:rPr>
        <w:t xml:space="preserve"> продлени</w:t>
      </w:r>
      <w:r>
        <w:rPr>
          <w:bCs/>
        </w:rPr>
        <w:t xml:space="preserve">я</w:t>
      </w:r>
      <w:r>
        <w:rPr>
          <w:bCs/>
        </w:rPr>
        <w:t xml:space="preserve"> сроков выполнения </w:t>
      </w:r>
      <w:r>
        <w:rPr>
          <w:bCs/>
        </w:rPr>
        <w:t xml:space="preserve">Подрядчиком </w:t>
      </w:r>
      <w:r>
        <w:rPr>
          <w:bCs/>
        </w:rPr>
        <w:t xml:space="preserve">Работ, установленных Договором.</w:t>
      </w:r>
      <w:r>
        <w:rPr>
          <w:bCs/>
        </w:rPr>
        <w:t xml:space="preserve"> </w:t>
      </w:r>
      <w:r>
        <w:rPr>
          <w:bCs/>
        </w:rPr>
        <w:t xml:space="preserve">В случае, когда в результате такой приостановки становится очевидной невозможность завершения Работ в срок,</w:t>
      </w:r>
      <w:r>
        <w:rPr>
          <w:bCs/>
        </w:rPr>
        <w:t xml:space="preserve"> установленный Договором,</w:t>
      </w:r>
      <w:r>
        <w:rPr>
          <w:bCs/>
        </w:rPr>
        <w:t xml:space="preserve"> Заказчик вправе отказаться от </w:t>
      </w:r>
      <w:r>
        <w:rPr>
          <w:bCs/>
        </w:rPr>
        <w:t xml:space="preserve">его </w:t>
      </w:r>
      <w:r>
        <w:rPr>
          <w:bCs/>
        </w:rPr>
        <w:t xml:space="preserve">исполнения и потребовать возмещения причиненных убытков.</w:t>
      </w:r>
      <w:bookmarkEnd w:id="10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/>
      <w:bookmarkStart w:id="11" w:name="_Ref361334468"/>
      <w:r>
        <w:rPr>
          <w:bCs/>
        </w:rPr>
        <w:t xml:space="preserve">Изымать </w:t>
      </w:r>
      <w:r>
        <w:rPr>
          <w:bCs/>
        </w:rPr>
        <w:t xml:space="preserve">пропуска и не допускать на территорию Заказчика работников Подрядчика и </w:t>
      </w:r>
      <w:r>
        <w:rPr>
          <w:bCs/>
        </w:rPr>
        <w:t xml:space="preserve">/ </w:t>
      </w:r>
      <w:r>
        <w:rPr>
          <w:bCs/>
        </w:rPr>
        <w:t xml:space="preserve">или привлеченн</w:t>
      </w:r>
      <w:r>
        <w:rPr>
          <w:bCs/>
        </w:rPr>
        <w:t xml:space="preserve">ых</w:t>
      </w:r>
      <w:r>
        <w:rPr>
          <w:bCs/>
        </w:rPr>
        <w:t xml:space="preserve"> им </w:t>
      </w:r>
      <w:r>
        <w:rPr>
          <w:bCs/>
        </w:rPr>
        <w:t xml:space="preserve">Субподрядчик</w:t>
      </w:r>
      <w:r>
        <w:rPr>
          <w:bCs/>
        </w:rPr>
        <w:t xml:space="preserve">ов при выявлении нарушений</w:t>
      </w:r>
      <w:r>
        <w:rPr>
          <w:bCs/>
        </w:rPr>
        <w:t xml:space="preserve"> такими работниками</w:t>
      </w:r>
      <w:r>
        <w:rPr>
          <w:bCs/>
        </w:rPr>
        <w:t xml:space="preserve"> пропускного и </w:t>
      </w:r>
      <w:r>
        <w:rPr>
          <w:bCs/>
        </w:rPr>
        <w:t xml:space="preserve">внутриобъект</w:t>
      </w:r>
      <w:r>
        <w:rPr>
          <w:bCs/>
        </w:rPr>
        <w:t xml:space="preserve">о</w:t>
      </w:r>
      <w:r>
        <w:rPr>
          <w:bCs/>
        </w:rPr>
        <w:t xml:space="preserve">во</w:t>
      </w:r>
      <w:r>
        <w:rPr>
          <w:bCs/>
        </w:rPr>
        <w:t xml:space="preserve">г</w:t>
      </w:r>
      <w:r>
        <w:rPr>
          <w:bCs/>
        </w:rPr>
        <w:t xml:space="preserve">о</w:t>
      </w:r>
      <w:r>
        <w:rPr>
          <w:bCs/>
        </w:rPr>
        <w:t xml:space="preserve"> режима, требований охраны труда, пожарной </w:t>
      </w:r>
      <w:r>
        <w:rPr>
          <w:bCs/>
        </w:rPr>
        <w:t xml:space="preserve">и промышленной </w:t>
      </w:r>
      <w:r>
        <w:rPr>
          <w:bCs/>
        </w:rPr>
        <w:t xml:space="preserve">безопасности, природоохранного законодательства</w:t>
      </w:r>
      <w:r>
        <w:rPr>
          <w:bCs/>
        </w:rPr>
        <w:t xml:space="preserve">, на период до принятия совместного решения Сторон о возобновлении допуска.</w:t>
      </w:r>
      <w:bookmarkEnd w:id="11"/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/>
      <w:bookmarkStart w:id="12" w:name="_Ref361319348"/>
      <w:r>
        <w:rPr>
          <w:bCs/>
        </w:rPr>
        <w:t xml:space="preserve">Вносить изменения в Техническое задание</w:t>
      </w:r>
      <w:r>
        <w:rPr>
          <w:bCs/>
        </w:rPr>
        <w:t xml:space="preserve"> </w:t>
      </w:r>
      <w:r>
        <w:rPr>
          <w:bCs/>
        </w:rPr>
        <w:t xml:space="preserve">при условии</w:t>
      </w:r>
      <w:r>
        <w:rPr>
          <w:bCs/>
        </w:rPr>
        <w:t xml:space="preserve">,</w:t>
      </w:r>
      <w:r>
        <w:rPr>
          <w:bCs/>
        </w:rPr>
        <w:t xml:space="preserve"> </w:t>
      </w:r>
      <w:r>
        <w:rPr>
          <w:bCs/>
        </w:rPr>
        <w:t xml:space="preserve">если вызываемые этим дополнительные работы не меняют характера предусмотренных в Договоре Работ таким образом, что выполнение указаний Заказчика потребовало бы от Подрядчика получения отсутствующих у него допусков, разрешений и</w:t>
      </w:r>
      <w:r>
        <w:rPr>
          <w:bCs/>
        </w:rPr>
        <w:t xml:space="preserve"> </w:t>
      </w:r>
      <w:r>
        <w:rPr>
          <w:bCs/>
        </w:rPr>
        <w:t xml:space="preserve">/</w:t>
      </w:r>
      <w:r>
        <w:rPr>
          <w:bCs/>
        </w:rPr>
        <w:t xml:space="preserve"> </w:t>
      </w:r>
      <w:r>
        <w:rPr>
          <w:bCs/>
        </w:rPr>
        <w:t xml:space="preserve">или лицензий. В целях внесения соответствующих изменений Заказчик обязан направить Подрядчику письменное распоряжение, обязательное к выполнению Подрядчиком.</w:t>
      </w:r>
      <w:bookmarkEnd w:id="12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Давать Подрядчику указания о способе выполнения Работ, если такие указания не противоречат условиям Договора и не являются вмешательством в деятельность Подрядчика.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Требовать от Подрядчика представления информации и по</w:t>
      </w:r>
      <w:r>
        <w:rPr>
          <w:bCs/>
        </w:rPr>
        <w:t xml:space="preserve">яснений о ходе выполнения Работ, требовать представления Заказчику документов, полученных Подрядчиком в ходе выполнения своих обязательств по Договору, в том числе копий предписаний контролирующих и надзорных органов, выданных Подрядчику и привлеченным им </w:t>
      </w:r>
      <w:r>
        <w:rPr>
          <w:bCs/>
        </w:rPr>
        <w:t xml:space="preserve">Субподрядчик</w:t>
      </w:r>
      <w:r>
        <w:rPr>
          <w:bCs/>
        </w:rPr>
        <w:t xml:space="preserve">ам.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  <w:rPr>
          <w:bCs/>
        </w:rPr>
      </w:pPr>
      <w:r>
        <w:rPr>
          <w:bCs/>
        </w:rPr>
        <w:t xml:space="preserve">В случае необходимости приостановки Работ </w:t>
      </w:r>
      <w:r>
        <w:rPr>
          <w:bCs/>
        </w:rPr>
        <w:t xml:space="preserve">по Договору </w:t>
      </w:r>
      <w:r>
        <w:rPr>
          <w:bCs/>
        </w:rPr>
        <w:t xml:space="preserve">да</w:t>
      </w:r>
      <w:r>
        <w:rPr>
          <w:bCs/>
        </w:rPr>
        <w:t xml:space="preserve">ва</w:t>
      </w:r>
      <w:r>
        <w:rPr>
          <w:bCs/>
        </w:rPr>
        <w:t xml:space="preserve">ть Подрядчику распоряжение о консервации </w:t>
      </w:r>
      <w:r>
        <w:rPr>
          <w:bCs/>
        </w:rPr>
        <w:t xml:space="preserve">результата </w:t>
      </w:r>
      <w:r>
        <w:rPr>
          <w:bCs/>
        </w:rPr>
        <w:t xml:space="preserve">фактически выполненных Работ. </w:t>
      </w:r>
      <w:r>
        <w:rPr>
          <w:bCs/>
        </w:rPr>
      </w:r>
      <w:r>
        <w:rPr>
          <w:bCs/>
        </w:rPr>
      </w:r>
    </w:p>
    <w:p>
      <w:pPr>
        <w:pStyle w:val="1226"/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  <w:rPr>
          <w:bCs/>
        </w:rPr>
      </w:pPr>
      <w:r>
        <w:rPr>
          <w:bCs/>
        </w:rPr>
        <w:t xml:space="preserve">Получив указанное распоряжение, Подрядчик обязан незамедлительно принять </w:t>
      </w:r>
      <w:r>
        <w:rPr>
          <w:bCs/>
        </w:rPr>
        <w:t xml:space="preserve">все возможные </w:t>
      </w:r>
      <w:r>
        <w:rPr>
          <w:bCs/>
        </w:rPr>
        <w:t xml:space="preserve">меры по обеспечению сохранности </w:t>
      </w:r>
      <w:r>
        <w:rPr>
          <w:bCs/>
        </w:rPr>
        <w:t xml:space="preserve">результата </w:t>
      </w:r>
      <w:r>
        <w:rPr>
          <w:bCs/>
        </w:rPr>
        <w:t xml:space="preserve">фактически выполненных Работ</w:t>
      </w:r>
      <w:r>
        <w:rPr>
          <w:bCs/>
        </w:rPr>
        <w:t xml:space="preserve"> на период, достаточный для согласования и заключения Сторонами дополнительного соглашения</w:t>
      </w:r>
      <w:r>
        <w:rPr>
          <w:bCs/>
        </w:rPr>
        <w:t xml:space="preserve"> к Договору</w:t>
      </w:r>
      <w:r>
        <w:rPr>
          <w:bCs/>
        </w:rPr>
        <w:t xml:space="preserve">,</w:t>
      </w:r>
      <w:r>
        <w:rPr>
          <w:bCs/>
        </w:rPr>
        <w:t xml:space="preserve"> устанавливающего п</w:t>
      </w:r>
      <w:r>
        <w:rPr>
          <w:bCs/>
        </w:rPr>
        <w:t xml:space="preserve">орядок, сроки и стоимость консервации</w:t>
      </w:r>
      <w:r>
        <w:rPr>
          <w:bCs/>
        </w:rPr>
        <w:t xml:space="preserve"> результата </w:t>
      </w:r>
      <w:r>
        <w:rPr>
          <w:bCs/>
        </w:rPr>
        <w:t xml:space="preserve">фактически выполненных </w:t>
      </w:r>
      <w:r>
        <w:rPr>
          <w:bCs/>
        </w:rPr>
        <w:t xml:space="preserve">Работ, </w:t>
      </w:r>
      <w:r>
        <w:rPr>
          <w:bCs/>
        </w:rPr>
        <w:t xml:space="preserve">обеспечивающие </w:t>
      </w:r>
      <w:r>
        <w:rPr>
          <w:bCs/>
        </w:rPr>
        <w:t xml:space="preserve">его</w:t>
      </w:r>
      <w:r>
        <w:rPr>
          <w:bCs/>
        </w:rPr>
        <w:t xml:space="preserve"> долговременную сохранность.</w:t>
      </w:r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226"/>
        <w:ind w:left="0" w:firstLine="567"/>
        <w:jc w:val="both"/>
        <w:shd w:val="clear" w:color="auto" w:fill="ffffff"/>
        <w:tabs>
          <w:tab w:val="left" w:pos="567" w:leader="none"/>
        </w:tabs>
        <w:rPr>
          <w:bCs/>
          <w:color w:val="ff0000"/>
        </w:rPr>
      </w:pPr>
      <w:r>
        <w:rPr>
          <w:bCs/>
          <w:color w:val="ff0000"/>
        </w:rPr>
      </w:r>
      <w:r>
        <w:rPr>
          <w:bCs/>
          <w:color w:val="ff0000"/>
        </w:rPr>
      </w:r>
      <w:r>
        <w:rPr>
          <w:bCs/>
          <w:color w:val="ff0000"/>
        </w:rPr>
      </w:r>
    </w:p>
    <w:p>
      <w:pPr>
        <w:pStyle w:val="1226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  <w:u w:val="single"/>
        </w:rPr>
        <w:t xml:space="preserve">Подрядчик обязан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</w:t>
      </w:r>
      <w:r>
        <w:rPr>
          <w:bCs/>
        </w:rPr>
        <w:t xml:space="preserve">ыполнить Работы в </w:t>
      </w:r>
      <w:r>
        <w:rPr>
          <w:bCs/>
        </w:rPr>
        <w:t xml:space="preserve">объеме</w:t>
      </w:r>
      <w:r>
        <w:rPr>
          <w:bCs/>
        </w:rPr>
        <w:t xml:space="preserve">, сроки</w:t>
      </w:r>
      <w:r>
        <w:rPr>
          <w:bCs/>
        </w:rPr>
        <w:t xml:space="preserve"> и </w:t>
      </w:r>
      <w:r>
        <w:rPr>
          <w:bCs/>
        </w:rPr>
        <w:t xml:space="preserve">с качеством, соответствующим </w:t>
      </w:r>
      <w:r>
        <w:rPr>
          <w:bCs/>
        </w:rPr>
        <w:t xml:space="preserve">требованиям</w:t>
      </w:r>
      <w:r>
        <w:rPr>
          <w:bCs/>
        </w:rPr>
        <w:t xml:space="preserve"> Договора</w:t>
      </w:r>
      <w:r>
        <w:rPr>
          <w:bCs/>
        </w:rPr>
        <w:t xml:space="preserve"> и </w:t>
      </w:r>
      <w:r>
        <w:rPr>
          <w:bCs/>
        </w:rPr>
        <w:t xml:space="preserve">Применимого права</w:t>
      </w:r>
      <w:r>
        <w:t xml:space="preserve"> </w:t>
      </w:r>
      <w:r>
        <w:rPr>
          <w:bCs/>
        </w:rPr>
        <w:t xml:space="preserve">и сдать их результат Заказчику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 срок, указанный в </w:t>
      </w:r>
      <w:r>
        <w:rPr>
          <w:bCs/>
        </w:rPr>
        <w:t xml:space="preserve">пункте</w:t>
      </w:r>
      <w:r>
        <w:rPr>
          <w:bCs/>
        </w:rPr>
        <w:t xml:space="preserve"> </w:t>
      </w:r>
      <w:r>
        <w:rPr>
          <w:bCs/>
        </w:rPr>
        <w:t xml:space="preserve">2</w:t>
      </w:r>
      <w:r>
        <w:rPr>
          <w:bCs/>
        </w:rPr>
        <w:t xml:space="preserve">.1.2 Договора, п</w:t>
      </w:r>
      <w:r>
        <w:rPr>
          <w:bCs/>
        </w:rPr>
        <w:t xml:space="preserve">ринять </w:t>
      </w:r>
      <w:r>
        <w:rPr>
          <w:bCs/>
        </w:rPr>
        <w:t xml:space="preserve">от Заказчика </w:t>
      </w:r>
      <w:r>
        <w:rPr>
          <w:bCs/>
        </w:rPr>
        <w:t xml:space="preserve">на время выполнения Работ по Договору</w:t>
      </w:r>
      <w:r>
        <w:rPr>
          <w:bCs/>
        </w:rPr>
        <w:t xml:space="preserve">:</w:t>
      </w:r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0"/>
          <w:numId w:val="2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white"/>
        </w:rPr>
      </w:pPr>
      <w:r>
        <w:rPr>
          <w:bCs/>
        </w:rPr>
        <w:t xml:space="preserve">место </w:t>
      </w:r>
      <w:r>
        <w:rPr>
          <w:bCs/>
        </w:rPr>
        <w:t xml:space="preserve">производства</w:t>
      </w:r>
      <w:r>
        <w:rPr>
          <w:bCs/>
        </w:rPr>
        <w:t xml:space="preserve"> Работ</w:t>
      </w:r>
      <w:r>
        <w:rPr>
          <w:bCs/>
        </w:rPr>
        <w:t xml:space="preserve">,</w:t>
      </w:r>
      <w:r>
        <w:rPr>
          <w:bCs/>
          <w:color w:val="ff0000"/>
        </w:rPr>
        <w:t xml:space="preserve"> </w:t>
      </w:r>
      <w:r>
        <w:rPr>
          <w:bCs/>
          <w:highlight w:val="white"/>
        </w:rPr>
        <w:t xml:space="preserve">место (помещение) для складирования </w:t>
      </w:r>
      <w:r>
        <w:rPr>
          <w:bCs/>
          <w:highlight w:val="white"/>
        </w:rPr>
        <w:t xml:space="preserve">М</w:t>
      </w:r>
      <w:r>
        <w:rPr>
          <w:bCs/>
          <w:highlight w:val="white"/>
        </w:rPr>
        <w:t xml:space="preserve">атериал</w:t>
      </w:r>
      <w:r>
        <w:rPr>
          <w:bCs/>
          <w:highlight w:val="white"/>
        </w:rPr>
        <w:t xml:space="preserve">ьно-технических ресурсов</w:t>
      </w:r>
      <w:r>
        <w:rPr>
          <w:bCs/>
          <w:highlight w:val="white"/>
        </w:rPr>
        <w:t xml:space="preserve"> и оборудования</w:t>
      </w:r>
      <w:r>
        <w:rPr>
          <w:bCs/>
          <w:highlight w:val="white"/>
        </w:rPr>
        <w:t xml:space="preserve">, </w:t>
      </w:r>
      <w:r>
        <w:rPr>
          <w:bCs/>
          <w:highlight w:val="white"/>
        </w:rPr>
        <w:t xml:space="preserve">по</w:t>
      </w:r>
      <w:r>
        <w:rPr>
          <w:bCs/>
        </w:rPr>
        <w:t xml:space="preserve"> </w:t>
      </w:r>
      <w:r>
        <w:rPr>
          <w:bCs/>
        </w:rPr>
        <w:t xml:space="preserve">соответствующим актам сдачи-приемки</w:t>
      </w:r>
      <w:r>
        <w:rPr>
          <w:bCs/>
        </w:rPr>
        <w:t xml:space="preserve"> </w:t>
      </w:r>
      <w:r>
        <w:rPr>
          <w:bCs/>
          <w:highlight w:val="white"/>
        </w:rPr>
        <w:t xml:space="preserve">(</w:t>
      </w:r>
      <w:r>
        <w:rPr>
          <w:bCs/>
          <w:highlight w:val="white"/>
        </w:rPr>
        <w:t xml:space="preserve">Приложение </w:t>
      </w:r>
      <w:r>
        <w:rPr>
          <w:bCs/>
          <w:highlight w:val="white"/>
        </w:rPr>
        <w:t xml:space="preserve">№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5</w:t>
      </w:r>
      <w:r>
        <w:rPr>
          <w:bCs/>
          <w:highlight w:val="white"/>
        </w:rPr>
        <w:t xml:space="preserve">.1</w:t>
      </w:r>
      <w:r>
        <w:rPr>
          <w:bCs/>
          <w:highlight w:val="white"/>
        </w:rPr>
        <w:t xml:space="preserve"> к Договору</w:t>
      </w:r>
      <w:r>
        <w:rPr>
          <w:bCs/>
          <w:highlight w:val="white"/>
        </w:rPr>
        <w:t xml:space="preserve">)</w:t>
      </w:r>
      <w:r>
        <w:rPr>
          <w:bCs/>
          <w:highlight w:val="white"/>
        </w:rPr>
        <w:t xml:space="preserve">;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226"/>
        <w:numPr>
          <w:ilvl w:val="0"/>
          <w:numId w:val="2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white"/>
        </w:rPr>
      </w:pPr>
      <w:r>
        <w:rPr>
          <w:bCs/>
        </w:rPr>
        <w:t xml:space="preserve">техническую и иную документацию</w:t>
      </w:r>
      <w:r>
        <w:rPr>
          <w:bCs/>
        </w:rPr>
        <w:t xml:space="preserve">, указанную в Техническом задании </w:t>
      </w:r>
      <w:r>
        <w:rPr>
          <w:bCs/>
          <w:highlight w:val="white"/>
        </w:rPr>
        <w:t xml:space="preserve">(</w:t>
      </w:r>
      <w:r>
        <w:rPr>
          <w:bCs/>
          <w:highlight w:val="white"/>
        </w:rPr>
        <w:t xml:space="preserve">Приложение №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1 к Договору</w:t>
      </w:r>
      <w:r>
        <w:rPr>
          <w:bCs/>
          <w:highlight w:val="white"/>
        </w:rPr>
        <w:t xml:space="preserve">) </w:t>
      </w:r>
      <w:r>
        <w:rPr>
          <w:bCs/>
          <w:highlight w:val="white"/>
        </w:rPr>
        <w:t xml:space="preserve">по Акту сдачи-приемки </w:t>
      </w:r>
      <w:r>
        <w:rPr>
          <w:bCs/>
          <w:highlight w:val="white"/>
        </w:rPr>
        <w:t xml:space="preserve">технической и иной документации </w:t>
      </w:r>
      <w:r>
        <w:rPr>
          <w:bCs/>
          <w:highlight w:val="white"/>
        </w:rPr>
        <w:t xml:space="preserve">(</w:t>
      </w:r>
      <w:r>
        <w:rPr>
          <w:bCs/>
          <w:highlight w:val="white"/>
        </w:rPr>
        <w:t xml:space="preserve">Приложение </w:t>
      </w:r>
      <w:r>
        <w:rPr>
          <w:bCs/>
          <w:highlight w:val="white"/>
        </w:rPr>
        <w:t xml:space="preserve">№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5</w:t>
      </w:r>
      <w:r>
        <w:rPr>
          <w:bCs/>
          <w:highlight w:val="white"/>
        </w:rPr>
        <w:t xml:space="preserve">.2</w:t>
      </w:r>
      <w:r>
        <w:rPr>
          <w:bCs/>
          <w:highlight w:val="white"/>
        </w:rPr>
        <w:t xml:space="preserve"> к Договору</w:t>
      </w:r>
      <w:r>
        <w:rPr>
          <w:bCs/>
          <w:highlight w:val="white"/>
        </w:rPr>
        <w:t xml:space="preserve">)</w:t>
      </w:r>
      <w:r>
        <w:rPr>
          <w:bCs/>
          <w:highlight w:val="white"/>
        </w:rPr>
        <w:t xml:space="preserve">;</w:t>
      </w:r>
      <w:r>
        <w:rPr>
          <w:bCs/>
          <w:highlight w:val="white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1226"/>
        <w:numPr>
          <w:ilvl w:val="0"/>
          <w:numId w:val="2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white"/>
        </w:rPr>
      </w:pPr>
      <w:r>
        <w:rPr>
          <w:highlight w:val="white"/>
        </w:rPr>
        <w:t xml:space="preserve">оборудование </w:t>
      </w:r>
      <w:r>
        <w:rPr>
          <w:highlight w:val="white"/>
        </w:rPr>
        <w:t xml:space="preserve">и</w:t>
      </w:r>
      <w:r>
        <w:rPr>
          <w:highlight w:val="white"/>
        </w:rPr>
        <w:t xml:space="preserve"> инструмент</w:t>
      </w:r>
      <w:r>
        <w:rPr>
          <w:highlight w:val="white"/>
        </w:rPr>
        <w:t xml:space="preserve">ы,</w:t>
      </w:r>
      <w:r>
        <w:rPr>
          <w:highlight w:val="white"/>
        </w:rPr>
        <w:t xml:space="preserve"> </w:t>
      </w:r>
      <w:r>
        <w:rPr>
          <w:highlight w:val="white"/>
        </w:rPr>
        <w:t xml:space="preserve">которые не будут являться составной частью </w:t>
      </w:r>
      <w:r>
        <w:rPr>
          <w:highlight w:val="white"/>
        </w:rPr>
        <w:t xml:space="preserve">Р</w:t>
      </w:r>
      <w:r>
        <w:rPr>
          <w:highlight w:val="white"/>
        </w:rPr>
        <w:t xml:space="preserve">езультата </w:t>
      </w:r>
      <w:r>
        <w:rPr>
          <w:highlight w:val="white"/>
        </w:rPr>
        <w:t xml:space="preserve">Р</w:t>
      </w:r>
      <w:r>
        <w:rPr>
          <w:highlight w:val="white"/>
        </w:rPr>
        <w:t xml:space="preserve">абот</w:t>
      </w:r>
      <w:r>
        <w:rPr>
          <w:highlight w:val="white"/>
        </w:rPr>
        <w:t xml:space="preserve">,</w:t>
      </w:r>
      <w:r>
        <w:rPr>
          <w:highlight w:val="white"/>
        </w:rPr>
        <w:t xml:space="preserve"> </w:t>
      </w:r>
      <w:r>
        <w:rPr>
          <w:highlight w:val="white"/>
        </w:rPr>
        <w:t xml:space="preserve">по Акту сдачи-приемки </w:t>
      </w:r>
      <w:r>
        <w:rPr>
          <w:bCs/>
          <w:highlight w:val="white"/>
        </w:rPr>
        <w:t xml:space="preserve">оборудования и инструментов </w:t>
      </w:r>
      <w:r>
        <w:rPr>
          <w:highlight w:val="white"/>
        </w:rPr>
        <w:t xml:space="preserve">(Приложение </w:t>
      </w:r>
      <w:r>
        <w:rPr>
          <w:highlight w:val="white"/>
        </w:rPr>
        <w:t xml:space="preserve">№</w:t>
      </w:r>
      <w:r>
        <w:rPr>
          <w:highlight w:val="white"/>
        </w:rPr>
        <w:t xml:space="preserve"> </w:t>
      </w:r>
      <w:r>
        <w:rPr>
          <w:highlight w:val="white"/>
        </w:rPr>
        <w:t xml:space="preserve">5</w:t>
      </w:r>
      <w:r>
        <w:rPr>
          <w:highlight w:val="white"/>
        </w:rPr>
        <w:t xml:space="preserve">.3</w:t>
      </w:r>
      <w:r>
        <w:rPr>
          <w:highlight w:val="white"/>
        </w:rPr>
        <w:t xml:space="preserve"> к Договору</w:t>
      </w:r>
      <w:r>
        <w:rPr>
          <w:highlight w:val="white"/>
        </w:rPr>
        <w:t xml:space="preserve">)</w:t>
      </w:r>
      <w:r>
        <w:rPr>
          <w:bCs/>
          <w:highlight w:val="white"/>
        </w:rPr>
        <w:t xml:space="preserve">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226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418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При прием</w:t>
      </w:r>
      <w:r>
        <w:rPr>
          <w:bCs/>
          <w:highlight w:val="white"/>
        </w:rPr>
        <w:t xml:space="preserve">к</w:t>
      </w:r>
      <w:r>
        <w:rPr>
          <w:bCs/>
          <w:highlight w:val="white"/>
        </w:rPr>
        <w:t xml:space="preserve">е места производства </w:t>
      </w:r>
      <w:r>
        <w:rPr>
          <w:bCs/>
          <w:highlight w:val="white"/>
        </w:rPr>
        <w:t xml:space="preserve">Р</w:t>
      </w:r>
      <w:r>
        <w:rPr>
          <w:bCs/>
          <w:highlight w:val="white"/>
        </w:rPr>
        <w:t xml:space="preserve">абот</w:t>
      </w:r>
      <w:r>
        <w:rPr>
          <w:bCs/>
          <w:highlight w:val="white"/>
        </w:rPr>
        <w:t xml:space="preserve">,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места (помещения) для складирования </w:t>
      </w:r>
      <w:r>
        <w:rPr>
          <w:bCs/>
          <w:highlight w:val="white"/>
        </w:rPr>
        <w:t xml:space="preserve">М</w:t>
      </w:r>
      <w:r>
        <w:rPr>
          <w:bCs/>
          <w:highlight w:val="white"/>
        </w:rPr>
        <w:t xml:space="preserve">атериал</w:t>
      </w:r>
      <w:r>
        <w:rPr>
          <w:bCs/>
          <w:highlight w:val="white"/>
        </w:rPr>
        <w:t xml:space="preserve">ьно-технических ресурсов</w:t>
      </w:r>
      <w:r>
        <w:rPr>
          <w:bCs/>
          <w:highlight w:val="white"/>
        </w:rPr>
        <w:t xml:space="preserve"> и оборудования</w:t>
      </w:r>
      <w:r>
        <w:rPr>
          <w:bCs/>
          <w:highlight w:val="white"/>
        </w:rPr>
        <w:t xml:space="preserve">, </w:t>
      </w:r>
      <w:r>
        <w:rPr>
          <w:bCs/>
          <w:highlight w:val="white"/>
        </w:rPr>
        <w:t xml:space="preserve">а также оборудования и инструмента</w:t>
      </w:r>
      <w:r>
        <w:rPr>
          <w:bCs/>
          <w:highlight w:val="white"/>
        </w:rPr>
        <w:t xml:space="preserve">,</w:t>
      </w:r>
      <w:r>
        <w:rPr>
          <w:highlight w:val="white"/>
        </w:rPr>
        <w:t xml:space="preserve"> которые не будут являться составной частью </w:t>
      </w:r>
      <w:r>
        <w:rPr>
          <w:highlight w:val="white"/>
        </w:rPr>
        <w:t xml:space="preserve">Р</w:t>
      </w:r>
      <w:r>
        <w:rPr>
          <w:highlight w:val="white"/>
        </w:rPr>
        <w:t xml:space="preserve">езультата </w:t>
      </w:r>
      <w:r>
        <w:rPr>
          <w:highlight w:val="white"/>
        </w:rPr>
        <w:t xml:space="preserve">Р</w:t>
      </w:r>
      <w:r>
        <w:rPr>
          <w:highlight w:val="white"/>
        </w:rPr>
        <w:t xml:space="preserve">абот</w:t>
      </w:r>
      <w:r>
        <w:rPr>
          <w:highlight w:val="white"/>
        </w:rPr>
        <w:t xml:space="preserve">,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указать </w:t>
      </w:r>
      <w:r>
        <w:rPr>
          <w:bCs/>
          <w:highlight w:val="white"/>
        </w:rPr>
        <w:t xml:space="preserve">в </w:t>
      </w:r>
      <w:r>
        <w:rPr>
          <w:bCs/>
          <w:highlight w:val="white"/>
        </w:rPr>
        <w:t xml:space="preserve">соответствующих актах</w:t>
      </w:r>
      <w:r>
        <w:rPr>
          <w:bCs/>
          <w:highlight w:val="white"/>
        </w:rPr>
        <w:t xml:space="preserve"> сдачи-приемки все замечания и недостатки, которые могут повлиять на </w:t>
      </w:r>
      <w:r>
        <w:rPr>
          <w:bCs/>
          <w:highlight w:val="white"/>
        </w:rPr>
        <w:t xml:space="preserve">сроки </w:t>
      </w:r>
      <w:r>
        <w:rPr>
          <w:bCs/>
          <w:highlight w:val="white"/>
        </w:rPr>
        <w:t xml:space="preserve">выполн</w:t>
      </w:r>
      <w:r>
        <w:rPr>
          <w:bCs/>
          <w:highlight w:val="white"/>
        </w:rPr>
        <w:t xml:space="preserve">ения</w:t>
      </w:r>
      <w:r>
        <w:rPr>
          <w:bCs/>
          <w:highlight w:val="white"/>
        </w:rPr>
        <w:t xml:space="preserve"> Работ</w:t>
      </w:r>
      <w:r>
        <w:rPr>
          <w:bCs/>
          <w:highlight w:val="white"/>
        </w:rPr>
        <w:t xml:space="preserve"> или Результат </w:t>
      </w:r>
      <w:r>
        <w:rPr>
          <w:bCs/>
          <w:highlight w:val="white"/>
        </w:rPr>
        <w:t xml:space="preserve">Р</w:t>
      </w:r>
      <w:r>
        <w:rPr>
          <w:bCs/>
          <w:highlight w:val="white"/>
        </w:rPr>
        <w:t xml:space="preserve">абот</w:t>
      </w:r>
      <w:r>
        <w:rPr>
          <w:bCs/>
          <w:highlight w:val="white"/>
        </w:rPr>
        <w:t xml:space="preserve">, в том числе </w:t>
      </w:r>
      <w:r>
        <w:rPr>
          <w:bCs/>
          <w:highlight w:val="white"/>
        </w:rPr>
        <w:t xml:space="preserve">на </w:t>
      </w:r>
      <w:r>
        <w:rPr>
          <w:bCs/>
          <w:highlight w:val="white"/>
        </w:rPr>
        <w:t xml:space="preserve">безопасность Работ</w:t>
      </w:r>
      <w:r>
        <w:rPr>
          <w:bCs/>
          <w:highlight w:val="white"/>
        </w:rPr>
        <w:t xml:space="preserve">,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складируемых </w:t>
      </w:r>
      <w:r>
        <w:rPr>
          <w:bCs/>
          <w:highlight w:val="white"/>
        </w:rPr>
        <w:t xml:space="preserve">М</w:t>
      </w:r>
      <w:r>
        <w:rPr>
          <w:bCs/>
          <w:highlight w:val="white"/>
        </w:rPr>
        <w:t xml:space="preserve">атериал</w:t>
      </w:r>
      <w:r>
        <w:rPr>
          <w:bCs/>
          <w:highlight w:val="white"/>
        </w:rPr>
        <w:t xml:space="preserve">ьно-технических ресурсов</w:t>
      </w:r>
      <w:r>
        <w:rPr>
          <w:bCs/>
          <w:highlight w:val="white"/>
        </w:rPr>
        <w:t xml:space="preserve"> и оборудования, </w:t>
      </w:r>
      <w:r>
        <w:rPr>
          <w:bCs/>
          <w:highlight w:val="white"/>
        </w:rPr>
        <w:t xml:space="preserve">или достижение Объектом Гарантированных показателей</w:t>
      </w:r>
      <w:r>
        <w:rPr>
          <w:bCs/>
          <w:highlight w:val="white"/>
        </w:rPr>
        <w:t xml:space="preserve">. 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226"/>
        <w:ind w:left="0" w:firstLine="567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 случае невыполнения </w:t>
      </w:r>
      <w:r>
        <w:rPr>
          <w:bCs/>
        </w:rPr>
        <w:t xml:space="preserve">данно</w:t>
      </w:r>
      <w:r>
        <w:rPr>
          <w:bCs/>
        </w:rPr>
        <w:t xml:space="preserve">й</w:t>
      </w:r>
      <w:r>
        <w:rPr>
          <w:bCs/>
        </w:rPr>
        <w:t xml:space="preserve"> </w:t>
      </w:r>
      <w:r>
        <w:rPr>
          <w:bCs/>
        </w:rPr>
        <w:t xml:space="preserve">обязанности</w:t>
      </w:r>
      <w:r>
        <w:rPr>
          <w:bCs/>
        </w:rPr>
        <w:t xml:space="preserve"> </w:t>
      </w:r>
      <w:r>
        <w:rPr>
          <w:bCs/>
        </w:rPr>
        <w:t xml:space="preserve">Подрядчик лишается права предъявлять </w:t>
      </w:r>
      <w:r>
        <w:rPr>
          <w:bCs/>
        </w:rPr>
        <w:t xml:space="preserve">Заказчику </w:t>
      </w:r>
      <w:r>
        <w:rPr>
          <w:bCs/>
        </w:rPr>
        <w:t xml:space="preserve">какие-либо</w:t>
      </w:r>
      <w:r>
        <w:rPr>
          <w:bCs/>
        </w:rPr>
        <w:t xml:space="preserve"> претензии</w:t>
      </w:r>
      <w:r>
        <w:rPr>
          <w:bCs/>
        </w:rPr>
        <w:t xml:space="preserve">, в том числе </w:t>
      </w:r>
      <w:r>
        <w:rPr>
          <w:bCs/>
        </w:rPr>
        <w:t xml:space="preserve">относительно увеличения объема или сроков выполнения Работ, вызванны</w:t>
      </w:r>
      <w:r>
        <w:rPr>
          <w:bCs/>
        </w:rPr>
        <w:t xml:space="preserve">е</w:t>
      </w:r>
      <w:r>
        <w:rPr>
          <w:bCs/>
        </w:rPr>
        <w:t xml:space="preserve"> наличием у Подрядчика замечаний к переданным Заказчиком местам (помещению), оборудованию и инструменту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Выдать замечания </w:t>
      </w:r>
      <w:r>
        <w:rPr>
          <w:bCs/>
        </w:rPr>
        <w:t xml:space="preserve">в от</w:t>
      </w:r>
      <w:r>
        <w:rPr>
          <w:bCs/>
        </w:rPr>
        <w:t xml:space="preserve">н</w:t>
      </w:r>
      <w:r>
        <w:rPr>
          <w:bCs/>
        </w:rPr>
        <w:t xml:space="preserve">ошении</w:t>
      </w:r>
      <w:r>
        <w:rPr>
          <w:bCs/>
        </w:rPr>
        <w:t xml:space="preserve"> </w:t>
      </w:r>
      <w:r>
        <w:rPr>
          <w:bCs/>
        </w:rPr>
        <w:t xml:space="preserve">технической и иной документации, предоставленной Заказчиком, в течен</w:t>
      </w:r>
      <w:r>
        <w:rPr>
          <w:bCs/>
          <w:highlight w:val="white"/>
        </w:rPr>
        <w:t xml:space="preserve">ие </w:t>
      </w:r>
      <w:r>
        <w:rPr>
          <w:bCs/>
          <w:highlight w:val="white"/>
        </w:rPr>
        <w:t xml:space="preserve">5</w:t>
      </w:r>
      <w:r>
        <w:rPr>
          <w:bCs/>
          <w:highlight w:val="white"/>
        </w:rPr>
        <w:t xml:space="preserve"> (</w:t>
      </w:r>
      <w:r>
        <w:rPr>
          <w:bCs/>
          <w:highlight w:val="white"/>
        </w:rPr>
        <w:t xml:space="preserve">пяти</w:t>
      </w:r>
      <w:r>
        <w:rPr>
          <w:bCs/>
          <w:highlight w:val="white"/>
        </w:rPr>
        <w:t xml:space="preserve">)</w:t>
      </w:r>
      <w:r>
        <w:rPr>
          <w:bCs/>
          <w:highlight w:val="white"/>
        </w:rPr>
        <w:t xml:space="preserve"> </w:t>
      </w:r>
      <w:r>
        <w:rPr>
          <w:bCs/>
        </w:rPr>
        <w:t xml:space="preserve">рабочих </w:t>
      </w:r>
      <w:r>
        <w:rPr>
          <w:bCs/>
        </w:rPr>
        <w:t xml:space="preserve">дней с даты</w:t>
      </w:r>
      <w:r>
        <w:rPr>
          <w:bCs/>
        </w:rPr>
        <w:t xml:space="preserve"> принятия её </w:t>
      </w:r>
      <w:r>
        <w:rPr>
          <w:bCs/>
        </w:rPr>
        <w:t xml:space="preserve">по Акту сдачи-приемки технической и и</w:t>
      </w:r>
      <w:r>
        <w:rPr>
          <w:bCs/>
          <w:highlight w:val="white"/>
        </w:rPr>
        <w:t xml:space="preserve">ной документации (</w:t>
      </w:r>
      <w:r>
        <w:rPr>
          <w:bCs/>
          <w:highlight w:val="white"/>
        </w:rPr>
        <w:t xml:space="preserve">П</w:t>
      </w:r>
      <w:r>
        <w:rPr>
          <w:bCs/>
          <w:highlight w:val="white"/>
        </w:rPr>
        <w:t xml:space="preserve">рилож</w:t>
      </w:r>
      <w:r>
        <w:rPr>
          <w:bCs/>
          <w:highlight w:val="white"/>
        </w:rPr>
        <w:t xml:space="preserve">ение № 5.2</w:t>
      </w:r>
      <w:r>
        <w:rPr>
          <w:bCs/>
          <w:highlight w:val="white"/>
        </w:rPr>
        <w:t xml:space="preserve"> к Договору</w:t>
      </w:r>
      <w:r>
        <w:rPr>
          <w:bCs/>
          <w:highlight w:val="white"/>
        </w:rPr>
        <w:t xml:space="preserve">)</w:t>
      </w:r>
      <w:r>
        <w:rPr>
          <w:bCs/>
          <w:highlight w:val="white"/>
        </w:rPr>
        <w:t xml:space="preserve">.</w:t>
      </w:r>
      <w:r>
        <w:rPr>
          <w:bCs/>
        </w:rPr>
        <w:t xml:space="preserve"> Отсутствие таких замечаний </w:t>
      </w:r>
      <w:r>
        <w:rPr>
          <w:bCs/>
        </w:rPr>
        <w:t xml:space="preserve">в указанный срок </w:t>
      </w:r>
      <w:r>
        <w:rPr>
          <w:bCs/>
        </w:rPr>
        <w:t xml:space="preserve">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 случае недостаточности для производства Работ </w:t>
      </w:r>
      <w:r>
        <w:rPr>
          <w:bCs/>
        </w:rPr>
        <w:t xml:space="preserve">по Договору </w:t>
      </w:r>
      <w:r>
        <w:rPr>
          <w:bCs/>
        </w:rPr>
        <w:t xml:space="preserve">источников электроснабжения, водоснабжения или канализации, предоставленных Заказчиком </w:t>
      </w:r>
      <w:r>
        <w:rPr>
          <w:bCs/>
        </w:rPr>
        <w:t xml:space="preserve">в соответствии с</w:t>
      </w:r>
      <w:r>
        <w:rPr>
          <w:bCs/>
        </w:rPr>
        <w:t xml:space="preserve"> п</w:t>
      </w:r>
      <w:r>
        <w:rPr>
          <w:bCs/>
        </w:rPr>
        <w:t xml:space="preserve">унктом </w:t>
      </w:r>
      <w:r>
        <w:rPr>
          <w:bCs/>
        </w:rPr>
        <w:t xml:space="preserve">2</w:t>
      </w:r>
      <w:r>
        <w:rPr>
          <w:bCs/>
        </w:rPr>
        <w:t xml:space="preserve">.1.</w:t>
      </w:r>
      <w:r>
        <w:rPr>
          <w:bCs/>
        </w:rPr>
        <w:t xml:space="preserve">3</w:t>
      </w:r>
      <w:r>
        <w:rPr>
          <w:bCs/>
        </w:rPr>
        <w:t xml:space="preserve"> Договора, а также при отсутствии таких источников в месте производства Работ, самостоятельно обеспечить наличие электроэнергии, воды</w:t>
      </w:r>
      <w:r>
        <w:rPr>
          <w:bCs/>
        </w:rPr>
        <w:t xml:space="preserve"> и </w:t>
      </w:r>
      <w:r>
        <w:rPr>
          <w:bCs/>
        </w:rPr>
        <w:t xml:space="preserve">других ресурсов,</w:t>
      </w:r>
      <w:r>
        <w:rPr>
          <w:bCs/>
        </w:rPr>
        <w:t xml:space="preserve"> необходимых для выполнения Работ</w:t>
      </w:r>
      <w:r>
        <w:rPr>
          <w:bCs/>
        </w:rPr>
        <w:t xml:space="preserve">.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До фактического начала выполнения Работ</w:t>
      </w:r>
      <w:r>
        <w:rPr>
          <w:bCs/>
        </w:rPr>
        <w:t xml:space="preserve"> </w:t>
      </w:r>
      <w:r>
        <w:rPr>
          <w:bCs/>
        </w:rPr>
        <w:t xml:space="preserve">предоставить Заказчику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0"/>
          <w:numId w:val="19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контакты</w:t>
      </w:r>
      <w:r>
        <w:rPr>
          <w:bCs/>
        </w:rPr>
        <w:t xml:space="preserve"> и</w:t>
      </w:r>
      <w:r>
        <w:rPr>
          <w:bCs/>
        </w:rPr>
        <w:t xml:space="preserve"> должность представителей Подрядчика</w:t>
      </w:r>
      <w:r>
        <w:rPr>
          <w:bCs/>
        </w:rPr>
        <w:t xml:space="preserve">, уполномоченных на</w:t>
      </w:r>
      <w:r>
        <w:rPr>
          <w:bCs/>
        </w:rPr>
        <w:t xml:space="preserve"> оперативно</w:t>
      </w:r>
      <w:r>
        <w:rPr>
          <w:bCs/>
        </w:rPr>
        <w:t xml:space="preserve">е</w:t>
      </w:r>
      <w:r>
        <w:rPr>
          <w:bCs/>
        </w:rPr>
        <w:t xml:space="preserve"> рассмотрени</w:t>
      </w:r>
      <w:r>
        <w:rPr>
          <w:bCs/>
        </w:rPr>
        <w:t xml:space="preserve">е</w:t>
      </w:r>
      <w:r>
        <w:rPr>
          <w:bCs/>
        </w:rPr>
        <w:t xml:space="preserve"> и решени</w:t>
      </w:r>
      <w:r>
        <w:rPr>
          <w:bCs/>
        </w:rPr>
        <w:t xml:space="preserve">е </w:t>
      </w:r>
      <w:r>
        <w:rPr>
          <w:bCs/>
        </w:rPr>
        <w:t xml:space="preserve">технических и организационных вопросов, связанных с выполнением Работ;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0"/>
          <w:numId w:val="19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bCs/>
        </w:rPr>
      </w:pPr>
      <w:r>
        <w:rPr>
          <w:bCs/>
        </w:rPr>
        <w:t xml:space="preserve">контакты и должность представителя Подрядчика, ответственного за соблюдение норм и правил в облас</w:t>
      </w:r>
      <w:r>
        <w:rPr>
          <w:bCs/>
        </w:rPr>
        <w:t xml:space="preserve">ти охраны труда, электробезопасности, пожарной и промышленной безопасности, природоохранного законодательства в месте производства Работ. Подрядчик обязан обеспечить присутствие указанного лица в месте производства Работ в течение всего срока их выполнения</w:t>
      </w:r>
      <w:r>
        <w:rPr>
          <w:bCs/>
        </w:rPr>
        <w:t xml:space="preserve">;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0"/>
          <w:numId w:val="19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bCs/>
        </w:rPr>
      </w:pPr>
      <w:r>
        <w:rPr>
          <w:bCs/>
        </w:rPr>
        <w:t xml:space="preserve">контакты и должность представителей Подрядчика, ответственных за пожарную </w:t>
      </w:r>
      <w:r>
        <w:rPr>
          <w:bCs/>
          <w:highlight w:val="white"/>
        </w:rPr>
        <w:t xml:space="preserve">безопасность помещений, переданных Заказчиком Подрядчику </w:t>
      </w:r>
      <w:r>
        <w:rPr>
          <w:bCs/>
          <w:highlight w:val="white"/>
        </w:rPr>
        <w:t xml:space="preserve">по </w:t>
      </w:r>
      <w:r>
        <w:rPr>
          <w:highlight w:val="white"/>
        </w:rPr>
        <w:t xml:space="preserve">соответствующим актам сдачи-приемки (</w:t>
      </w:r>
      <w:r>
        <w:rPr>
          <w:highlight w:val="white"/>
        </w:rPr>
        <w:t xml:space="preserve">Приложение № 5.1 к Договору</w:t>
      </w:r>
      <w:r>
        <w:rPr>
          <w:highlight w:val="white"/>
        </w:rPr>
        <w:t xml:space="preserve">) в</w:t>
      </w:r>
      <w:r>
        <w:t xml:space="preserve"> соответствии с пунктами 2.1.2 и 2.1.3 Договора.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Обеспечить сохранность переданных Заказчиком по </w:t>
      </w:r>
      <w:r>
        <w:rPr>
          <w:bCs/>
        </w:rPr>
        <w:t xml:space="preserve">соответствующим а</w:t>
      </w:r>
      <w:r>
        <w:rPr>
          <w:bCs/>
        </w:rPr>
        <w:t xml:space="preserve">ктам сдачи-приемки </w:t>
      </w:r>
      <w:r>
        <w:rPr>
          <w:bCs/>
        </w:rPr>
        <w:t xml:space="preserve">мест (помещений), </w:t>
      </w:r>
      <w:r>
        <w:rPr>
          <w:bCs/>
        </w:rPr>
        <w:t xml:space="preserve">технической и иной документации,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оборудования и инструмента</w:t>
      </w:r>
      <w:r>
        <w:rPr>
          <w:bCs/>
          <w:highlight w:val="white"/>
        </w:rPr>
        <w:t xml:space="preserve">, </w:t>
      </w:r>
      <w:r>
        <w:rPr>
          <w:bCs/>
          <w:highlight w:val="white"/>
        </w:rPr>
        <w:t xml:space="preserve">а также возврат их Заказчику в первоначальном состоян</w:t>
      </w:r>
      <w:r>
        <w:rPr>
          <w:bCs/>
        </w:rPr>
        <w:t xml:space="preserve">ии с учетом естественного износа не позднее даты</w:t>
      </w:r>
      <w:r>
        <w:rPr>
          <w:bCs/>
        </w:rPr>
        <w:t xml:space="preserve"> окончания выполнения Работ</w:t>
      </w:r>
      <w:r>
        <w:rPr>
          <w:bCs/>
        </w:rPr>
        <w:t xml:space="preserve">, указанной в п</w:t>
      </w:r>
      <w:r>
        <w:rPr>
          <w:bCs/>
        </w:rPr>
        <w:t xml:space="preserve">ункте</w:t>
      </w:r>
      <w:r>
        <w:rPr>
          <w:bCs/>
        </w:rPr>
        <w:t xml:space="preserve"> 1.6.2 Договора, либо, в случаях</w:t>
      </w:r>
      <w:r>
        <w:rPr>
          <w:bCs/>
        </w:rPr>
        <w:t xml:space="preserve"> прекращения (расторжения) Договора</w:t>
      </w:r>
      <w:r>
        <w:rPr>
          <w:bCs/>
        </w:rPr>
        <w:t xml:space="preserve">, указанных в п</w:t>
      </w:r>
      <w:r>
        <w:rPr>
          <w:bCs/>
        </w:rPr>
        <w:t xml:space="preserve">ункте </w:t>
      </w:r>
      <w:r>
        <w:rPr>
          <w:bCs/>
        </w:rPr>
        <w:t xml:space="preserve">2</w:t>
      </w:r>
      <w:r>
        <w:rPr>
          <w:bCs/>
        </w:rPr>
        <w:t xml:space="preserve">.2.</w:t>
      </w:r>
      <w:r>
        <w:rPr>
          <w:bCs/>
        </w:rPr>
        <w:t xml:space="preserve">3</w:t>
      </w:r>
      <w:r>
        <w:rPr>
          <w:bCs/>
        </w:rPr>
        <w:t xml:space="preserve"> и </w:t>
      </w:r>
      <w:r>
        <w:rPr>
          <w:bCs/>
        </w:rPr>
        <w:t xml:space="preserve">разделе 1</w:t>
      </w:r>
      <w:r>
        <w:rPr>
          <w:bCs/>
        </w:rPr>
        <w:t xml:space="preserve">6</w:t>
      </w:r>
      <w:r>
        <w:rPr>
          <w:bCs/>
        </w:rPr>
        <w:t xml:space="preserve"> Договора, – не позднее 3 (трех) рабочих дней с даты получения соответствующего требования Заказчика.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Обеспечить наличие допусков, разрешений</w:t>
      </w:r>
      <w:r>
        <w:t xml:space="preserve"> и лицензий</w:t>
      </w:r>
      <w:r>
        <w:t xml:space="preserve">, необходимых для п</w:t>
      </w:r>
      <w:r>
        <w:t xml:space="preserve">роизводства</w:t>
      </w:r>
      <w:r>
        <w:t xml:space="preserve"> Работ</w:t>
      </w:r>
      <w:r>
        <w:t xml:space="preserve">.</w:t>
      </w:r>
      <w:r/>
    </w:p>
    <w:p>
      <w:pPr>
        <w:pStyle w:val="1226"/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Подрядчик обязан </w:t>
      </w:r>
      <w:r>
        <w:t xml:space="preserve">незамедлительно, но в любом случае не позднее рабочего дня, следующего за днем наступлени</w:t>
      </w:r>
      <w:r>
        <w:t xml:space="preserve">я</w:t>
      </w:r>
      <w:r>
        <w:t xml:space="preserve"> соответствующего обстоятельства</w:t>
      </w:r>
      <w:r>
        <w:t xml:space="preserve">, </w:t>
      </w:r>
      <w:r>
        <w:t xml:space="preserve">сообщать Заказчику об </w:t>
      </w:r>
      <w:r>
        <w:t xml:space="preserve">отзыве, прекращении</w:t>
      </w:r>
      <w:r>
        <w:t xml:space="preserve">,</w:t>
      </w:r>
      <w:r>
        <w:t xml:space="preserve"> приостановлении</w:t>
      </w:r>
      <w:r>
        <w:t xml:space="preserve"> </w:t>
      </w:r>
      <w:r>
        <w:t xml:space="preserve">действия, </w:t>
      </w:r>
      <w:r>
        <w:t xml:space="preserve">признании недействительными или утрате по другим основаниям допусков, разрешений </w:t>
      </w:r>
      <w:r>
        <w:t xml:space="preserve">и</w:t>
      </w:r>
      <w:r>
        <w:t xml:space="preserve"> лицензий, необходимых для </w:t>
      </w:r>
      <w:r>
        <w:t xml:space="preserve">надлежащего </w:t>
      </w:r>
      <w:r>
        <w:rPr>
          <w:highlight w:val="white"/>
        </w:rPr>
        <w:t xml:space="preserve">исполнения Подрядчиком своих обязательств по Договору</w:t>
      </w:r>
      <w:r>
        <w:rPr>
          <w:bCs/>
          <w:highlight w:val="white"/>
        </w:rPr>
        <w:t xml:space="preserve">, в </w:t>
      </w:r>
      <w:r>
        <w:rPr>
          <w:bCs/>
          <w:highlight w:val="white"/>
        </w:rPr>
        <w:t xml:space="preserve">том числе</w:t>
      </w:r>
      <w:r>
        <w:rPr>
          <w:bCs/>
          <w:highlight w:val="white"/>
        </w:rPr>
        <w:t xml:space="preserve"> указанных в </w:t>
      </w:r>
      <w:r>
        <w:rPr>
          <w:bCs/>
          <w:highlight w:val="white"/>
        </w:rPr>
        <w:t xml:space="preserve">Приложении №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6</w:t>
      </w:r>
      <w:r>
        <w:rPr>
          <w:bCs/>
          <w:highlight w:val="white"/>
        </w:rPr>
        <w:t xml:space="preserve"> к Договору</w:t>
      </w:r>
      <w:r>
        <w:rPr>
          <w:highlight w:val="white"/>
        </w:rPr>
        <w:t xml:space="preserve">, </w:t>
      </w:r>
      <w:r>
        <w:t xml:space="preserve">а также</w:t>
      </w:r>
      <w:r>
        <w:t xml:space="preserve"> в разумный срок</w:t>
      </w:r>
      <w:r>
        <w:t xml:space="preserve"> </w:t>
      </w:r>
      <w:r>
        <w:t xml:space="preserve">обеспечить </w:t>
      </w:r>
      <w:r>
        <w:t xml:space="preserve">получ</w:t>
      </w:r>
      <w:r>
        <w:t xml:space="preserve">ение</w:t>
      </w:r>
      <w:r>
        <w:t xml:space="preserve"> соответствующи</w:t>
      </w:r>
      <w:r>
        <w:t xml:space="preserve">х</w:t>
      </w:r>
      <w:r>
        <w:t xml:space="preserve"> допуск</w:t>
      </w:r>
      <w:r>
        <w:t xml:space="preserve">ов</w:t>
      </w:r>
      <w:r>
        <w:t xml:space="preserve">, разрешени</w:t>
      </w:r>
      <w:r>
        <w:t xml:space="preserve">й и </w:t>
      </w:r>
      <w:r>
        <w:t xml:space="preserve">лицензи</w:t>
      </w:r>
      <w:r>
        <w:t xml:space="preserve">й </w:t>
      </w:r>
      <w:r>
        <w:t xml:space="preserve">в срок, обеспечивающи</w:t>
      </w:r>
      <w:r>
        <w:t xml:space="preserve">х</w:t>
      </w:r>
      <w:r>
        <w:t xml:space="preserve"> надлежащее исполнение Подрядчиком </w:t>
      </w:r>
      <w:r>
        <w:t xml:space="preserve">обязательств по</w:t>
      </w:r>
      <w:r>
        <w:t xml:space="preserve"> Договор</w:t>
      </w:r>
      <w:r>
        <w:t xml:space="preserve">у</w:t>
      </w:r>
      <w:r>
        <w:t xml:space="preserve">. </w:t>
      </w:r>
      <w:r/>
    </w:p>
    <w:p>
      <w:pPr>
        <w:pStyle w:val="1226"/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Если в</w:t>
      </w:r>
      <w:r>
        <w:t xml:space="preserve"> </w:t>
      </w:r>
      <w:r>
        <w:t xml:space="preserve">процессе </w:t>
      </w:r>
      <w:r>
        <w:t xml:space="preserve">выполнения Работ</w:t>
      </w:r>
      <w:r>
        <w:t xml:space="preserve"> по Договору</w:t>
      </w:r>
      <w:r>
        <w:t xml:space="preserve"> законом или иным нормативным</w:t>
      </w:r>
      <w:r>
        <w:t xml:space="preserve"> правовым</w:t>
      </w:r>
      <w:r>
        <w:t xml:space="preserve"> актом будет установлена </w:t>
      </w:r>
      <w:r>
        <w:t xml:space="preserve">обязанность</w:t>
      </w:r>
      <w:r>
        <w:t xml:space="preserve"> Подрядчика получить дополнительные допуски, разрешения и</w:t>
      </w:r>
      <w:r>
        <w:t xml:space="preserve"> </w:t>
      </w:r>
      <w:r>
        <w:t xml:space="preserve">/</w:t>
      </w:r>
      <w:r>
        <w:t xml:space="preserve"> </w:t>
      </w:r>
      <w:r>
        <w:t xml:space="preserve">или лицензии, Подрядчик </w:t>
      </w:r>
      <w:r>
        <w:t xml:space="preserve">обязан </w:t>
      </w:r>
      <w:r>
        <w:t xml:space="preserve">направит</w:t>
      </w:r>
      <w:r>
        <w:t xml:space="preserve">ь</w:t>
      </w:r>
      <w:r>
        <w:t xml:space="preserve"> Заказчику соответствующее </w:t>
      </w:r>
      <w:r>
        <w:t xml:space="preserve">письменное </w:t>
      </w:r>
      <w:r>
        <w:t xml:space="preserve">уведомление</w:t>
      </w:r>
      <w:r>
        <w:t xml:space="preserve">,</w:t>
      </w:r>
      <w:r>
        <w:t xml:space="preserve"> </w:t>
      </w:r>
      <w:r>
        <w:t xml:space="preserve">а также </w:t>
      </w:r>
      <w:r>
        <w:t xml:space="preserve">в разумный срок </w:t>
      </w:r>
      <w:r>
        <w:t xml:space="preserve">получит</w:t>
      </w:r>
      <w:r>
        <w:t xml:space="preserve">ь</w:t>
      </w:r>
      <w:r>
        <w:t xml:space="preserve"> необходимые допуски, разрешения и</w:t>
      </w:r>
      <w:r>
        <w:t xml:space="preserve"> </w:t>
      </w:r>
      <w:r>
        <w:t xml:space="preserve">/</w:t>
      </w:r>
      <w:r>
        <w:t xml:space="preserve"> </w:t>
      </w:r>
      <w:r>
        <w:t xml:space="preserve">или лицензии и направит</w:t>
      </w:r>
      <w:r>
        <w:t xml:space="preserve">ь</w:t>
      </w:r>
      <w:r>
        <w:t xml:space="preserve"> их копии Заказчику.</w:t>
      </w:r>
      <w:r/>
    </w:p>
    <w:p>
      <w:pPr>
        <w:pStyle w:val="1226"/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Во избежание сомнений, принятие соответствующего закона или иного нормативного </w:t>
      </w:r>
      <w:r>
        <w:t xml:space="preserve">правового </w:t>
      </w:r>
      <w:r>
        <w:t xml:space="preserve">акта не будет рассматриваться для целей Договора как обстоятельство непреодолимой силы </w:t>
      </w:r>
      <w:r>
        <w:t xml:space="preserve">(форс-мажор), указанное в пункте </w:t>
      </w:r>
      <w:r>
        <w:t xml:space="preserve">1</w:t>
      </w:r>
      <w:r>
        <w:t xml:space="preserve">3</w:t>
      </w:r>
      <w:r>
        <w:t xml:space="preserve">.1 Договора, </w:t>
      </w:r>
      <w:r>
        <w:t xml:space="preserve">и Подрядчик не будет иметь права на продление сроков выполнения Работ или увеличение стоимости Работ, если Сторонами письменно не согласовано иное.</w:t>
      </w:r>
      <w:r>
        <w:rPr>
          <w:bCs/>
        </w:rPr>
      </w:r>
      <w:r/>
    </w:p>
    <w:p>
      <w:pPr>
        <w:pStyle w:val="1226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t xml:space="preserve">В</w:t>
      </w:r>
      <w:r>
        <w:t xml:space="preserve">ыполнять</w:t>
      </w:r>
      <w:r>
        <w:rPr>
          <w:bCs/>
        </w:rPr>
        <w:t xml:space="preserve"> Работ</w:t>
      </w:r>
      <w:r>
        <w:rPr>
          <w:bCs/>
        </w:rPr>
        <w:t xml:space="preserve">ы</w:t>
      </w:r>
      <w:r>
        <w:rPr>
          <w:bCs/>
        </w:rPr>
        <w:t xml:space="preserve"> силами квалифицированных специалистов</w:t>
      </w:r>
      <w:r>
        <w:rPr>
          <w:bCs/>
        </w:rPr>
        <w:t xml:space="preserve">, прошедших соответствующую подготовку</w:t>
      </w:r>
      <w:r>
        <w:rPr>
          <w:bCs/>
        </w:rPr>
        <w:t xml:space="preserve">, </w:t>
      </w:r>
      <w:r>
        <w:rPr>
          <w:bCs/>
        </w:rPr>
        <w:t xml:space="preserve">квалификация, опыт и компетенция котор</w:t>
      </w:r>
      <w:r>
        <w:rPr>
          <w:bCs/>
        </w:rPr>
        <w:t xml:space="preserve">ых</w:t>
      </w:r>
      <w:r>
        <w:rPr>
          <w:bCs/>
        </w:rPr>
        <w:t xml:space="preserve"> позволяет о</w:t>
      </w:r>
      <w:r>
        <w:rPr>
          <w:bCs/>
        </w:rPr>
        <w:t xml:space="preserve">беспечит</w:t>
      </w:r>
      <w:r>
        <w:rPr>
          <w:bCs/>
        </w:rPr>
        <w:t xml:space="preserve">ь надлежащее и качественное выполнение </w:t>
      </w:r>
      <w:r>
        <w:rPr>
          <w:bCs/>
        </w:rPr>
        <w:t xml:space="preserve">Работ.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Обеспечить доставку, приемку, разгрузку, складирование и хранение прибывающих на мест</w:t>
      </w:r>
      <w:r>
        <w:rPr>
          <w:bCs/>
        </w:rPr>
        <w:t xml:space="preserve">о</w:t>
      </w:r>
      <w:r>
        <w:rPr>
          <w:bCs/>
        </w:rPr>
        <w:t xml:space="preserve"> </w:t>
      </w:r>
      <w:r>
        <w:rPr>
          <w:bCs/>
        </w:rPr>
        <w:t xml:space="preserve">производства Р</w:t>
      </w:r>
      <w:r>
        <w:rPr>
          <w:bCs/>
        </w:rPr>
        <w:t xml:space="preserve">абот Материальн</w:t>
      </w:r>
      <w:r>
        <w:rPr>
          <w:bCs/>
        </w:rPr>
        <w:t xml:space="preserve">о-технических</w:t>
      </w:r>
      <w:r>
        <w:rPr>
          <w:bCs/>
        </w:rPr>
        <w:t xml:space="preserve"> ресурсов</w:t>
      </w:r>
      <w:r>
        <w:rPr>
          <w:bCs/>
        </w:rPr>
        <w:t xml:space="preserve"> и оборудования</w:t>
      </w:r>
      <w:r>
        <w:rPr>
          <w:bCs/>
        </w:rPr>
        <w:t xml:space="preserve">, необходимых для выполнения Работ.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Организовать контроль качества поступающих Материально-технических ресурсов</w:t>
      </w:r>
      <w:r>
        <w:rPr>
          <w:bCs/>
        </w:rPr>
        <w:t xml:space="preserve"> </w:t>
      </w:r>
      <w:r>
        <w:rPr>
          <w:bCs/>
        </w:rPr>
        <w:t xml:space="preserve">и оборудования</w:t>
      </w:r>
      <w:r>
        <w:rPr>
          <w:bCs/>
        </w:rPr>
        <w:t xml:space="preserve">, обеспечить наличие соответствующих сертификатов, технических паспортов и других документов, удостоверяющих качество используемых Подрядчиком в месте производства Работ Материально-технических ресурсов</w:t>
      </w:r>
      <w:r>
        <w:rPr>
          <w:bCs/>
        </w:rPr>
        <w:t xml:space="preserve"> и оборудования</w:t>
      </w:r>
      <w:r>
        <w:rPr>
          <w:bCs/>
        </w:rPr>
        <w:t xml:space="preserve">. К</w:t>
      </w:r>
      <w:r>
        <w:rPr>
          <w:bCs/>
        </w:rPr>
        <w:t xml:space="preserve">опии </w:t>
      </w:r>
      <w:r>
        <w:rPr>
          <w:bCs/>
        </w:rPr>
        <w:t xml:space="preserve">таких</w:t>
      </w:r>
      <w:r>
        <w:rPr>
          <w:bCs/>
        </w:rPr>
        <w:t xml:space="preserve"> сертификатов, технических паспортов и иных документов должны быть предоставлены Заказчику до начала производства Работ. </w:t>
      </w:r>
      <w:r>
        <w:rPr>
          <w:bCs/>
        </w:rPr>
      </w:r>
      <w:r>
        <w:rPr>
          <w:bCs/>
        </w:rPr>
      </w:r>
    </w:p>
    <w:p>
      <w:pPr>
        <w:pStyle w:val="1226"/>
        <w:ind w:left="0" w:firstLine="710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Подрядчик обязуется письменно согласовать с Заказчиком планируемые к использованию </w:t>
      </w:r>
      <w:r>
        <w:rPr>
          <w:bCs/>
        </w:rPr>
        <w:t xml:space="preserve">М</w:t>
      </w:r>
      <w:r>
        <w:rPr>
          <w:bCs/>
        </w:rPr>
        <w:t xml:space="preserve">атериал</w:t>
      </w:r>
      <w:r>
        <w:rPr>
          <w:bCs/>
        </w:rPr>
        <w:t xml:space="preserve">ьно-технические ресурсы</w:t>
      </w:r>
      <w:r>
        <w:rPr>
          <w:bCs/>
        </w:rPr>
        <w:t xml:space="preserve"> и оборудовани</w:t>
      </w:r>
      <w:r>
        <w:rPr>
          <w:bCs/>
        </w:rPr>
        <w:t xml:space="preserve">е</w:t>
      </w:r>
      <w:r>
        <w:rPr>
          <w:bCs/>
        </w:rPr>
        <w:t xml:space="preserve"> </w:t>
      </w:r>
      <w:r>
        <w:rPr>
          <w:bCs/>
        </w:rPr>
        <w:t xml:space="preserve">до начала производства Работ в случае, если они не соответствуют условиям Договора.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 случаях, установленных правилами пропускного и </w:t>
      </w:r>
      <w:r>
        <w:rPr>
          <w:bCs/>
        </w:rPr>
        <w:t xml:space="preserve">внутриобъектового</w:t>
      </w:r>
      <w:r>
        <w:rPr>
          <w:bCs/>
        </w:rPr>
        <w:t xml:space="preserve"> режима Заказчика, предварительно согласовать с Заказчиком </w:t>
      </w:r>
      <w:r>
        <w:rPr>
          <w:bCs/>
        </w:rPr>
        <w:t xml:space="preserve">пофамильные</w:t>
      </w:r>
      <w:r>
        <w:rPr>
          <w:bCs/>
        </w:rPr>
        <w:t xml:space="preserve"> списки персонала, задействованного при производстве Работ.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Провести инструктаж персонала, задействованного при производстве Работ, обеспечить соблюдение </w:t>
      </w:r>
      <w:r>
        <w:rPr>
          <w:bCs/>
        </w:rPr>
        <w:t xml:space="preserve">(в том числе указанным персоналом) </w:t>
      </w:r>
      <w:r>
        <w:rPr>
          <w:bCs/>
        </w:rPr>
        <w:t xml:space="preserve">правил эксплуатации электроустановок, </w:t>
      </w:r>
      <w:r>
        <w:rPr>
          <w:bCs/>
        </w:rPr>
        <w:t xml:space="preserve">требований </w:t>
      </w:r>
      <w:r>
        <w:rPr>
          <w:bCs/>
        </w:rPr>
        <w:t xml:space="preserve">охраны труда, пожарной и промышленной безопасности, экологических, санитарных требований и правил, а также иных нормативных </w:t>
      </w:r>
      <w:r>
        <w:rPr>
          <w:bCs/>
        </w:rPr>
        <w:t xml:space="preserve">правовых </w:t>
      </w:r>
      <w:r>
        <w:rPr>
          <w:bCs/>
        </w:rPr>
        <w:t xml:space="preserve">актов и требований локальных нормативных актов Заказчика.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Обеспечить </w:t>
      </w:r>
      <w:r>
        <w:rPr>
          <w:bCs/>
        </w:rPr>
        <w:t xml:space="preserve">в</w:t>
      </w:r>
      <w:r>
        <w:rPr>
          <w:bCs/>
        </w:rPr>
        <w:t xml:space="preserve"> соответствии с законодательством Российской Федерации согласие физических лиц, персональные данные которых должны быть переданы Заказчику</w:t>
      </w:r>
      <w:r>
        <w:rPr>
          <w:bCs/>
        </w:rPr>
        <w:t xml:space="preserve"> по условиям Договора</w:t>
      </w:r>
      <w:r>
        <w:rPr>
          <w:bCs/>
        </w:rPr>
        <w:t xml:space="preserve">, </w:t>
      </w:r>
      <w:r>
        <w:rPr>
          <w:bCs/>
        </w:rPr>
        <w:t xml:space="preserve">на</w:t>
      </w:r>
      <w:r>
        <w:rPr>
          <w:bCs/>
        </w:rPr>
        <w:t xml:space="preserve"> так</w:t>
      </w:r>
      <w:r>
        <w:rPr>
          <w:bCs/>
        </w:rPr>
        <w:t xml:space="preserve">ую</w:t>
      </w:r>
      <w:r>
        <w:rPr>
          <w:bCs/>
        </w:rPr>
        <w:t xml:space="preserve"> передач</w:t>
      </w:r>
      <w:r>
        <w:rPr>
          <w:bCs/>
        </w:rPr>
        <w:t xml:space="preserve">у</w:t>
      </w:r>
      <w:r>
        <w:rPr>
          <w:bCs/>
        </w:rPr>
        <w:t xml:space="preserve">, а также осуществл</w:t>
      </w:r>
      <w:r>
        <w:rPr>
          <w:bCs/>
        </w:rPr>
        <w:t xml:space="preserve">ение</w:t>
      </w:r>
      <w:r>
        <w:rPr>
          <w:bCs/>
        </w:rPr>
        <w:t xml:space="preserve"> Заказчиком обработк</w:t>
      </w:r>
      <w:r>
        <w:rPr>
          <w:bCs/>
        </w:rPr>
        <w:t xml:space="preserve">и</w:t>
      </w:r>
      <w:r>
        <w:rPr>
          <w:bCs/>
        </w:rPr>
        <w:t xml:space="preserve">, </w:t>
      </w:r>
      <w:r>
        <w:rPr>
          <w:bCs/>
        </w:rPr>
        <w:t xml:space="preserve">включая сбор, накопление, хранение, </w:t>
      </w:r>
      <w:r>
        <w:rPr>
          <w:bCs/>
        </w:rPr>
        <w:t xml:space="preserve">уточнение (обновление, изменение), использование, передачу (распространение, предоставление, доступ)</w:t>
      </w:r>
      <w:r>
        <w:rPr>
          <w:bCs/>
        </w:rPr>
        <w:t xml:space="preserve"> и уничтожение </w:t>
      </w:r>
      <w:r>
        <w:rPr>
          <w:bCs/>
        </w:rPr>
        <w:t xml:space="preserve">таких персональных данных</w:t>
      </w:r>
      <w:r>
        <w:rPr>
          <w:bCs/>
        </w:rPr>
        <w:t xml:space="preserve">, и п</w:t>
      </w:r>
      <w:r>
        <w:rPr>
          <w:bCs/>
        </w:rPr>
        <w:t xml:space="preserve">о </w:t>
      </w:r>
      <w:r>
        <w:rPr>
          <w:bCs/>
        </w:rPr>
        <w:t xml:space="preserve">письменному </w:t>
      </w:r>
      <w:r>
        <w:rPr>
          <w:bCs/>
        </w:rPr>
        <w:t xml:space="preserve">требованию Заказчика предоставить документы, подтверждающие получение такого согласия.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 случае применения контролирующими органами штрафных санкций к Заказчику по фактам нарушения Подрядчиком требований </w:t>
      </w:r>
      <w:r>
        <w:rPr>
          <w:bCs/>
        </w:rPr>
        <w:t xml:space="preserve">охраны труда, электробезопасности, </w:t>
      </w:r>
      <w:r>
        <w:rPr>
          <w:bCs/>
        </w:rPr>
        <w:t xml:space="preserve">пожарной </w:t>
      </w:r>
      <w:r>
        <w:rPr>
          <w:bCs/>
        </w:rPr>
        <w:t xml:space="preserve">и промышленной </w:t>
      </w:r>
      <w:r>
        <w:rPr>
          <w:bCs/>
        </w:rPr>
        <w:t xml:space="preserve">безопасности, природоохранного законодательства</w:t>
      </w:r>
      <w:r>
        <w:rPr>
          <w:bCs/>
        </w:rPr>
        <w:t xml:space="preserve"> </w:t>
      </w:r>
      <w:r>
        <w:rPr>
          <w:bCs/>
        </w:rPr>
        <w:t xml:space="preserve">или иных нормативн</w:t>
      </w:r>
      <w:r>
        <w:rPr>
          <w:bCs/>
        </w:rPr>
        <w:t xml:space="preserve">ых </w:t>
      </w:r>
      <w:r>
        <w:rPr>
          <w:bCs/>
        </w:rPr>
        <w:t xml:space="preserve">правовых актов, возмещать Заказчику расходы по уплате таких штрафов в течение 10 (десяти) рабочих дней с даты получения соответствующего письменного требования.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Предоставить Заказчику в полном объеме необходимую для приемки Работ приемо-сдаточную и исполнительную документацию</w:t>
      </w:r>
      <w:r>
        <w:t xml:space="preserve"> </w:t>
      </w:r>
      <w:r>
        <w:rPr>
          <w:bCs/>
        </w:rPr>
        <w:t xml:space="preserve">в </w:t>
      </w:r>
      <w:r>
        <w:rPr>
          <w:bCs/>
        </w:rPr>
        <w:t xml:space="preserve">3 (трех)</w:t>
      </w:r>
      <w:r>
        <w:rPr>
          <w:bCs/>
        </w:rPr>
        <w:t xml:space="preserve"> экземплярах</w:t>
      </w:r>
      <w:r>
        <w:rPr>
          <w:bCs/>
        </w:rPr>
        <w:t xml:space="preserve">. </w:t>
      </w:r>
      <w:r>
        <w:rPr>
          <w:bCs/>
        </w:rPr>
      </w:r>
      <w:r>
        <w:rPr>
          <w:bCs/>
        </w:rPr>
      </w:r>
    </w:p>
    <w:p>
      <w:pPr>
        <w:pStyle w:val="1226"/>
        <w:ind w:left="0" w:firstLine="709"/>
        <w:jc w:val="both"/>
        <w:shd w:val="clear" w:color="auto" w:fill="ffffff"/>
        <w:rPr>
          <w:bCs/>
        </w:rPr>
      </w:pPr>
      <w:r>
        <w:rPr>
          <w:bCs/>
        </w:rPr>
        <w:t xml:space="preserve">Исполнительная документация должна обеспечивать достоверность и полноту сведений о фактически выполненных Работах.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Обеспечивать в месте производства Работ порядок и чистоту, накапливать строительный и бытовой мусор в предназначенных для этого и указанных Заказчиком места</w:t>
      </w:r>
      <w:r>
        <w:rPr>
          <w:bCs/>
        </w:rPr>
        <w:t xml:space="preserve">х, не допуская переполнения мест накопления, самостоятельно определить места складирования и вывоза грунта, мусора, а также строительных отходов, материалов от разборки зданий и сооружений, вырубленных насаждений, непригодных для вторичного использования. </w:t>
      </w:r>
      <w:r>
        <w:rPr>
          <w:bCs/>
        </w:rPr>
      </w:r>
      <w:r>
        <w:rPr>
          <w:bCs/>
        </w:rPr>
      </w:r>
    </w:p>
    <w:p>
      <w:pPr>
        <w:ind w:firstLine="709"/>
        <w:spacing w:line="240" w:lineRule="auto"/>
        <w:shd w:val="clear" w:color="auto" w:fill="ffffff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Расходы по вывозу и складированию указанных материалов, в том числе стоимость услуг специальных площадок для их хранения, несет Подрядчик.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До даты сдачи Заказчику </w:t>
      </w:r>
      <w:r>
        <w:rPr>
          <w:bCs/>
        </w:rPr>
        <w:t xml:space="preserve">Результата </w:t>
      </w:r>
      <w:r>
        <w:rPr>
          <w:bCs/>
        </w:rPr>
        <w:t xml:space="preserve">Р</w:t>
      </w:r>
      <w:r>
        <w:rPr>
          <w:bCs/>
        </w:rPr>
        <w:t xml:space="preserve">абот обеспечить за свой счет уборку места </w:t>
      </w:r>
      <w:r>
        <w:rPr>
          <w:bCs/>
        </w:rPr>
        <w:t xml:space="preserve">производства</w:t>
      </w:r>
      <w:r>
        <w:rPr>
          <w:bCs/>
        </w:rPr>
        <w:t xml:space="preserve"> Работ, вывоз </w:t>
      </w:r>
      <w:r>
        <w:rPr>
          <w:bCs/>
        </w:rPr>
        <w:t xml:space="preserve">строительного </w:t>
      </w:r>
      <w:r>
        <w:rPr>
          <w:bCs/>
        </w:rPr>
        <w:t xml:space="preserve">мусора и отходов Подрядчика, образовавшихся в ходе выполнения Работ, в места утилизации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 </w:t>
      </w:r>
      <w:r>
        <w:rPr>
          <w:bCs/>
        </w:rPr>
        <w:t xml:space="preserve">П</w:t>
      </w:r>
      <w:r>
        <w:rPr>
          <w:bCs/>
        </w:rPr>
        <w:t xml:space="preserve">ередать Заказчику в полном объеме</w:t>
      </w:r>
      <w:r>
        <w:t xml:space="preserve"> лом черных и цветных металлов</w:t>
      </w:r>
      <w:r>
        <w:t xml:space="preserve">,</w:t>
      </w:r>
      <w:r>
        <w:t xml:space="preserve"> </w:t>
      </w:r>
      <w:r>
        <w:rPr>
          <w:bCs/>
        </w:rPr>
        <w:t xml:space="preserve">образовавшийся в ходе выполнения Работ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Выполнять полученные в ходе исполнения Договора указания Заказчика</w:t>
      </w:r>
      <w:r>
        <w:t xml:space="preserve"> </w:t>
      </w:r>
      <w:r>
        <w:rPr>
          <w:bCs/>
        </w:rPr>
        <w:t xml:space="preserve">если такие указания не противоречат условиям Договора и не представляют собой вмешательства в деятельность Подрядчика</w:t>
      </w:r>
      <w:r>
        <w:rPr>
          <w:bCs/>
        </w:rPr>
        <w:t xml:space="preserve">. </w:t>
      </w:r>
      <w:r>
        <w:rPr>
          <w:bCs/>
        </w:rPr>
      </w:r>
      <w:r>
        <w:rPr>
          <w:bCs/>
        </w:rPr>
      </w:r>
    </w:p>
    <w:p>
      <w:pPr>
        <w:ind w:firstLine="709"/>
        <w:spacing w:line="240" w:lineRule="auto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  <w:sz w:val="24"/>
          <w:szCs w:val="24"/>
        </w:rPr>
        <w:t xml:space="preserve">В случае, е</w:t>
      </w:r>
      <w:r>
        <w:rPr>
          <w:bCs/>
          <w:sz w:val="24"/>
          <w:szCs w:val="24"/>
        </w:rPr>
        <w:t xml:space="preserve">сли такие указания могут привести к увеличению Цены Договора, Подрядчик обязан </w:t>
      </w:r>
      <w:r>
        <w:rPr>
          <w:bCs/>
          <w:sz w:val="24"/>
          <w:szCs w:val="24"/>
        </w:rPr>
        <w:t xml:space="preserve">письменно </w:t>
      </w:r>
      <w:r>
        <w:rPr>
          <w:bCs/>
          <w:sz w:val="24"/>
          <w:szCs w:val="24"/>
        </w:rPr>
        <w:t xml:space="preserve">сообщить об этом Заказчику не позднее 5 (пяти) </w:t>
      </w:r>
      <w:r>
        <w:rPr>
          <w:bCs/>
          <w:sz w:val="24"/>
          <w:szCs w:val="24"/>
        </w:rPr>
        <w:t xml:space="preserve">календарных </w:t>
      </w:r>
      <w:r>
        <w:rPr>
          <w:bCs/>
          <w:sz w:val="24"/>
          <w:szCs w:val="24"/>
        </w:rPr>
        <w:t xml:space="preserve">дней с даты получения </w:t>
      </w:r>
      <w:r>
        <w:rPr>
          <w:bCs/>
          <w:sz w:val="24"/>
          <w:szCs w:val="24"/>
        </w:rPr>
        <w:t xml:space="preserve">соответствующего </w:t>
      </w:r>
      <w:r>
        <w:rPr>
          <w:bCs/>
          <w:sz w:val="24"/>
          <w:szCs w:val="24"/>
        </w:rPr>
        <w:t xml:space="preserve">указания Заказчика</w:t>
      </w:r>
      <w:r>
        <w:rPr>
          <w:bCs/>
          <w:sz w:val="24"/>
          <w:szCs w:val="24"/>
        </w:rPr>
        <w:t xml:space="preserve">, и</w:t>
      </w:r>
      <w:r>
        <w:rPr>
          <w:bCs/>
          <w:sz w:val="24"/>
          <w:szCs w:val="24"/>
        </w:rPr>
        <w:t xml:space="preserve"> Стороны, при неизбежности наступления указанных обстоятельств, </w:t>
      </w:r>
      <w:r>
        <w:rPr>
          <w:bCs/>
          <w:sz w:val="24"/>
          <w:szCs w:val="24"/>
        </w:rPr>
        <w:t xml:space="preserve">обязаны </w:t>
      </w:r>
      <w:r>
        <w:rPr>
          <w:bCs/>
          <w:sz w:val="24"/>
          <w:szCs w:val="24"/>
        </w:rPr>
        <w:t xml:space="preserve">подпи</w:t>
      </w:r>
      <w:r>
        <w:rPr>
          <w:bCs/>
          <w:sz w:val="24"/>
          <w:szCs w:val="24"/>
        </w:rPr>
        <w:t xml:space="preserve">сать</w:t>
      </w:r>
      <w:r>
        <w:rPr>
          <w:bCs/>
          <w:sz w:val="24"/>
          <w:szCs w:val="24"/>
        </w:rPr>
        <w:t xml:space="preserve"> дополнительное соглашение к Договору. </w:t>
      </w:r>
      <w:r>
        <w:rPr>
          <w:bCs/>
        </w:rPr>
      </w:r>
      <w:r>
        <w:rPr>
          <w:bCs/>
        </w:rPr>
      </w:r>
    </w:p>
    <w:p>
      <w:pPr>
        <w:ind w:firstLine="709"/>
        <w:spacing w:line="240" w:lineRule="auto"/>
        <w:shd w:val="clear" w:color="auto" w:fill="ffffff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Подрядчик не несет ответственности за возможные убытки, возникшие в результате исполнения указаний Заказчика, только если Подрядчик письменно известил Заказчика о возможных негативных последствиях исполнения таких указаний в соответствии с пунктом </w:t>
      </w:r>
      <w:r>
        <w:rPr>
          <w:bCs/>
          <w:sz w:val="24"/>
          <w:szCs w:val="24"/>
        </w:rPr>
        <w:t xml:space="preserve">2</w:t>
      </w:r>
      <w:r>
        <w:rPr>
          <w:bCs/>
          <w:sz w:val="24"/>
          <w:szCs w:val="24"/>
        </w:rPr>
        <w:t xml:space="preserve">.3.21</w:t>
      </w:r>
      <w:r>
        <w:rPr>
          <w:bCs/>
          <w:sz w:val="24"/>
          <w:szCs w:val="24"/>
        </w:rPr>
        <w:t xml:space="preserve">.1</w:t>
      </w:r>
      <w:r>
        <w:rPr>
          <w:bCs/>
          <w:sz w:val="24"/>
          <w:szCs w:val="24"/>
        </w:rPr>
        <w:t xml:space="preserve"> Договора</w:t>
      </w:r>
      <w:r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226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Подрядчик не вправе отказаться от выполнения или задержать выполнение указаний Заказчика в части сокращения объемов Работ, прекращения и</w:t>
      </w:r>
      <w:r>
        <w:rPr>
          <w:bCs/>
        </w:rPr>
        <w:t xml:space="preserve"> </w:t>
      </w:r>
      <w:r>
        <w:rPr>
          <w:bCs/>
        </w:rPr>
        <w:t xml:space="preserve">/</w:t>
      </w:r>
      <w:r>
        <w:rPr>
          <w:bCs/>
        </w:rPr>
        <w:t xml:space="preserve"> </w:t>
      </w:r>
      <w:r>
        <w:rPr>
          <w:bCs/>
        </w:rPr>
        <w:t xml:space="preserve">или исключения отдельных видов Работ, кроме случая, указанного в п</w:t>
      </w:r>
      <w:r>
        <w:rPr>
          <w:bCs/>
        </w:rPr>
        <w:t xml:space="preserve">ункте</w:t>
      </w:r>
      <w:r>
        <w:rPr>
          <w:bCs/>
        </w:rPr>
        <w:t xml:space="preserve"> </w:t>
      </w:r>
      <w:r>
        <w:rPr>
          <w:bCs/>
        </w:rPr>
        <w:t xml:space="preserve">2</w:t>
      </w:r>
      <w:r>
        <w:rPr>
          <w:bCs/>
        </w:rPr>
        <w:t xml:space="preserve">.3.</w:t>
      </w:r>
      <w:r>
        <w:rPr>
          <w:bCs/>
        </w:rPr>
        <w:t xml:space="preserve">21</w:t>
      </w:r>
      <w:r>
        <w:rPr>
          <w:bCs/>
        </w:rPr>
        <w:t xml:space="preserve">.1</w:t>
      </w:r>
      <w:r>
        <w:rPr>
          <w:bCs/>
        </w:rPr>
        <w:t xml:space="preserve"> Договора.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</w:t>
      </w:r>
      <w:r>
        <w:rPr>
          <w:bCs/>
        </w:rPr>
        <w:t xml:space="preserve">исьменно известить Заказчика и до получения от него </w:t>
      </w:r>
      <w:r>
        <w:rPr>
          <w:bCs/>
        </w:rPr>
        <w:t xml:space="preserve">необходимых </w:t>
      </w:r>
      <w:r>
        <w:rPr>
          <w:bCs/>
        </w:rPr>
        <w:t xml:space="preserve">указаний приостановить Работу при обнаружении: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3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возможных неблагоприятных для Заказчика последствий выполнения его указаний </w:t>
      </w:r>
      <w:r>
        <w:rPr>
          <w:bCs/>
        </w:rPr>
        <w:t xml:space="preserve">–</w:t>
      </w:r>
      <w:r>
        <w:rPr>
          <w:bCs/>
        </w:rPr>
        <w:t xml:space="preserve"> в любом случае не позднее момента начала выполнения таких указаний;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3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отклонения от требований действующих норм и правил, технической и иной документации, Договора и письменных указаний Заказчика, независимо от причин возникновения таких отклонений – в любом случае не позднее следующего рабочего дня после обнаружения</w:t>
      </w:r>
      <w:r>
        <w:rPr>
          <w:bCs/>
        </w:rPr>
        <w:t xml:space="preserve"> таких отклонений</w:t>
      </w:r>
      <w:r>
        <w:rPr>
          <w:bCs/>
        </w:rPr>
        <w:t xml:space="preserve">;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3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любых иных обстоятельств, угрожающих годности, прочности и</w:t>
      </w:r>
      <w:r>
        <w:rPr>
          <w:bCs/>
        </w:rPr>
        <w:t xml:space="preserve"> </w:t>
      </w:r>
      <w:r>
        <w:rPr>
          <w:bCs/>
        </w:rPr>
        <w:t xml:space="preserve">/</w:t>
      </w:r>
      <w:r>
        <w:rPr>
          <w:bCs/>
        </w:rPr>
        <w:t xml:space="preserve"> </w:t>
      </w:r>
      <w:r>
        <w:rPr>
          <w:bCs/>
        </w:rPr>
        <w:t xml:space="preserve">или безопасности </w:t>
      </w:r>
      <w:r>
        <w:rPr>
          <w:bCs/>
        </w:rPr>
        <w:t xml:space="preserve">Р</w:t>
      </w:r>
      <w:r>
        <w:rPr>
          <w:bCs/>
        </w:rPr>
        <w:t xml:space="preserve">езультата </w:t>
      </w:r>
      <w:r>
        <w:rPr>
          <w:bCs/>
        </w:rPr>
        <w:t xml:space="preserve">Р</w:t>
      </w:r>
      <w:r>
        <w:rPr>
          <w:bCs/>
        </w:rPr>
        <w:t xml:space="preserve">абот, либо </w:t>
      </w:r>
      <w:r>
        <w:rPr>
          <w:bCs/>
        </w:rPr>
        <w:t xml:space="preserve">способных повлечь изменение объемов, сроков, качества или стоимости выполнения Работ</w:t>
      </w:r>
      <w:r>
        <w:rPr>
          <w:bCs/>
        </w:rPr>
        <w:t xml:space="preserve">, </w:t>
      </w:r>
      <w:r>
        <w:rPr>
          <w:bCs/>
        </w:rPr>
        <w:t xml:space="preserve">предусмотренны</w:t>
      </w:r>
      <w:r>
        <w:rPr>
          <w:bCs/>
        </w:rPr>
        <w:t xml:space="preserve">х </w:t>
      </w:r>
      <w:r>
        <w:rPr>
          <w:bCs/>
        </w:rPr>
        <w:t xml:space="preserve">Договором – в любом случае не позднее следующего рабочего дня после обнаружения</w:t>
      </w:r>
      <w:r>
        <w:rPr>
          <w:bCs/>
        </w:rPr>
        <w:t xml:space="preserve"> таких обстоятельств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226"/>
        <w:ind w:left="0" w:firstLine="709"/>
        <w:jc w:val="both"/>
        <w:shd w:val="clear" w:color="auto" w:fill="ffffff"/>
        <w:tabs>
          <w:tab w:val="left" w:pos="567" w:leader="none"/>
        </w:tabs>
        <w:rPr>
          <w:bCs/>
        </w:rPr>
      </w:pPr>
      <w:r>
        <w:rPr>
          <w:bCs/>
        </w:rPr>
        <w:t xml:space="preserve">Невыполнение Подрядчиком требований пункта </w:t>
      </w:r>
      <w:r>
        <w:rPr>
          <w:bCs/>
        </w:rPr>
        <w:t xml:space="preserve">2</w:t>
      </w:r>
      <w:r>
        <w:rPr>
          <w:bCs/>
        </w:rPr>
        <w:t xml:space="preserve">.3.</w:t>
      </w:r>
      <w:r>
        <w:rPr>
          <w:bCs/>
        </w:rPr>
        <w:t xml:space="preserve">21</w:t>
      </w:r>
      <w:r>
        <w:rPr>
          <w:bCs/>
        </w:rPr>
        <w:t xml:space="preserve"> Договора лишает его права ссылаться на соответствующие обстоятельства, как на основание освобождения или ограничения своей ответственности по Договору.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Письменно у</w:t>
      </w:r>
      <w:r>
        <w:rPr>
          <w:bCs/>
        </w:rPr>
        <w:t xml:space="preserve">ведомлять</w:t>
      </w:r>
      <w:r>
        <w:t xml:space="preserve"> Заказчика о любых внеплановых событиях и происшествиях</w:t>
      </w:r>
      <w:r>
        <w:t xml:space="preserve">, возникших</w:t>
      </w:r>
      <w:r>
        <w:t xml:space="preserve"> в </w:t>
      </w:r>
      <w:r>
        <w:t xml:space="preserve">ходе</w:t>
      </w:r>
      <w:r>
        <w:t xml:space="preserve"> исполнени</w:t>
      </w:r>
      <w:r>
        <w:t xml:space="preserve">я</w:t>
      </w:r>
      <w:r>
        <w:t xml:space="preserve"> Договора, включая, но не ограничиваясь: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0"/>
          <w:numId w:val="21"/>
        </w:numPr>
        <w:ind w:left="0" w:right="23" w:firstLine="709"/>
        <w:jc w:val="both"/>
      </w:pPr>
      <w:r>
        <w:t xml:space="preserve">аварии </w:t>
      </w:r>
      <w:r>
        <w:t xml:space="preserve">– </w:t>
      </w:r>
      <w:r>
        <w:t xml:space="preserve">в течение 2 (</w:t>
      </w:r>
      <w:r>
        <w:t xml:space="preserve">д</w:t>
      </w:r>
      <w:r>
        <w:t xml:space="preserve">вух) часов;</w:t>
      </w:r>
      <w:r/>
    </w:p>
    <w:p>
      <w:pPr>
        <w:pStyle w:val="1226"/>
        <w:numPr>
          <w:ilvl w:val="0"/>
          <w:numId w:val="21"/>
        </w:numPr>
        <w:ind w:left="0" w:right="23" w:firstLine="709"/>
        <w:jc w:val="both"/>
      </w:pPr>
      <w:r>
        <w:t xml:space="preserve">любом </w:t>
      </w:r>
      <w:r>
        <w:t xml:space="preserve">несчастном случае независимо от степени его тяжести </w:t>
      </w:r>
      <w:r>
        <w:t xml:space="preserve">– </w:t>
      </w:r>
      <w:r>
        <w:t xml:space="preserve">в течение суток по форме Приложения, установленной Минтрудом России, а после окончания расследования</w:t>
      </w:r>
      <w:r>
        <w:t xml:space="preserve"> </w:t>
      </w:r>
      <w:r>
        <w:t xml:space="preserve">предоставлять копии </w:t>
      </w:r>
      <w:r>
        <w:t xml:space="preserve">соответствующих </w:t>
      </w:r>
      <w:r>
        <w:t xml:space="preserve">материалов;</w:t>
      </w:r>
      <w:r/>
    </w:p>
    <w:p>
      <w:pPr>
        <w:pStyle w:val="1226"/>
        <w:numPr>
          <w:ilvl w:val="0"/>
          <w:numId w:val="21"/>
        </w:numPr>
        <w:ind w:left="0" w:right="23" w:firstLine="709"/>
        <w:jc w:val="both"/>
      </w:pPr>
      <w:r>
        <w:t xml:space="preserve">хищени</w:t>
      </w:r>
      <w:r>
        <w:t xml:space="preserve">и</w:t>
      </w:r>
      <w:r>
        <w:t xml:space="preserve"> </w:t>
      </w:r>
      <w:r>
        <w:t xml:space="preserve">и </w:t>
      </w:r>
      <w:r>
        <w:t xml:space="preserve">ины</w:t>
      </w:r>
      <w:r>
        <w:t xml:space="preserve">х</w:t>
      </w:r>
      <w:r>
        <w:t xml:space="preserve"> противоправны</w:t>
      </w:r>
      <w:r>
        <w:t xml:space="preserve">х</w:t>
      </w:r>
      <w:r>
        <w:t xml:space="preserve"> </w:t>
      </w:r>
      <w:r>
        <w:t xml:space="preserve">действия</w:t>
      </w:r>
      <w:r>
        <w:t xml:space="preserve">х</w:t>
      </w:r>
      <w:r>
        <w:t xml:space="preserve"> </w:t>
      </w:r>
      <w:r>
        <w:t xml:space="preserve">– </w:t>
      </w:r>
      <w:r>
        <w:t xml:space="preserve">в течение 24 (</w:t>
      </w:r>
      <w:r>
        <w:t xml:space="preserve">д</w:t>
      </w:r>
      <w:r>
        <w:t xml:space="preserve">вадцати четырех) часов;</w:t>
      </w:r>
      <w:r/>
    </w:p>
    <w:p>
      <w:pPr>
        <w:pStyle w:val="1226"/>
        <w:numPr>
          <w:ilvl w:val="0"/>
          <w:numId w:val="21"/>
        </w:numPr>
        <w:ind w:left="0" w:right="23" w:firstLine="709"/>
        <w:jc w:val="both"/>
      </w:pPr>
      <w:r>
        <w:t xml:space="preserve">арест</w:t>
      </w:r>
      <w:r>
        <w:t xml:space="preserve">е</w:t>
      </w:r>
      <w:r>
        <w:t xml:space="preserve"> и</w:t>
      </w:r>
      <w:r>
        <w:t xml:space="preserve"> </w:t>
      </w:r>
      <w:r>
        <w:t xml:space="preserve">/</w:t>
      </w:r>
      <w:r>
        <w:t xml:space="preserve"> </w:t>
      </w:r>
      <w:r>
        <w:t xml:space="preserve">или блокировани</w:t>
      </w:r>
      <w:r>
        <w:t xml:space="preserve">и</w:t>
      </w:r>
      <w:r>
        <w:t xml:space="preserve"> счетов и</w:t>
      </w:r>
      <w:r>
        <w:t xml:space="preserve"> </w:t>
      </w:r>
      <w:r>
        <w:t xml:space="preserve">/</w:t>
      </w:r>
      <w:r>
        <w:t xml:space="preserve"> </w:t>
      </w:r>
      <w:r>
        <w:t xml:space="preserve">или </w:t>
      </w:r>
      <w:r>
        <w:t xml:space="preserve">ины</w:t>
      </w:r>
      <w:r>
        <w:t xml:space="preserve">х</w:t>
      </w:r>
      <w:r>
        <w:t xml:space="preserve"> </w:t>
      </w:r>
      <w:r>
        <w:t xml:space="preserve">обстоятельства</w:t>
      </w:r>
      <w:r>
        <w:t xml:space="preserve">х</w:t>
      </w:r>
      <w:r>
        <w:t xml:space="preserve">, </w:t>
      </w:r>
      <w:r>
        <w:t xml:space="preserve">влияющи</w:t>
      </w:r>
      <w:r>
        <w:t xml:space="preserve">х</w:t>
      </w:r>
      <w:r>
        <w:t xml:space="preserve"> </w:t>
      </w:r>
      <w:r>
        <w:t xml:space="preserve">на </w:t>
      </w:r>
      <w:r>
        <w:t xml:space="preserve">осуществление расчетов</w:t>
      </w:r>
      <w:r>
        <w:t xml:space="preserve"> между Сторонами </w:t>
      </w:r>
      <w:r>
        <w:t xml:space="preserve">– </w:t>
      </w:r>
      <w:r>
        <w:t xml:space="preserve">в течение 24 (</w:t>
      </w:r>
      <w:r>
        <w:t xml:space="preserve">д</w:t>
      </w:r>
      <w:r>
        <w:t xml:space="preserve">вадцати четырех) часов;</w:t>
      </w:r>
      <w:r/>
    </w:p>
    <w:p>
      <w:pPr>
        <w:pStyle w:val="1226"/>
        <w:numPr>
          <w:ilvl w:val="0"/>
          <w:numId w:val="21"/>
        </w:numPr>
        <w:ind w:left="0" w:right="23" w:firstLine="709"/>
        <w:jc w:val="both"/>
      </w:pPr>
      <w:r>
        <w:t xml:space="preserve">забастовк</w:t>
      </w:r>
      <w:r>
        <w:t xml:space="preserve">е</w:t>
      </w:r>
      <w:r>
        <w:t xml:space="preserve"> </w:t>
      </w:r>
      <w:r>
        <w:t xml:space="preserve">п</w:t>
      </w:r>
      <w:r>
        <w:t xml:space="preserve">ерсонала </w:t>
      </w:r>
      <w:r>
        <w:t xml:space="preserve">Субподрядчика, действия</w:t>
      </w:r>
      <w:r>
        <w:t xml:space="preserve">х</w:t>
      </w:r>
      <w:r>
        <w:t xml:space="preserve"> третьих лиц, включая органы власти и местного самоуправления</w:t>
      </w:r>
      <w:r>
        <w:t xml:space="preserve">,</w:t>
      </w:r>
      <w:r>
        <w:t xml:space="preserve"> прямо или косвенно </w:t>
      </w:r>
      <w:r>
        <w:t xml:space="preserve">касающи</w:t>
      </w:r>
      <w:r>
        <w:t xml:space="preserve">х</w:t>
      </w:r>
      <w:r>
        <w:t xml:space="preserve">ся </w:t>
      </w:r>
      <w:r>
        <w:t xml:space="preserve">исполнения </w:t>
      </w:r>
      <w:r>
        <w:t xml:space="preserve">обязательств Сторон по Договору </w:t>
      </w:r>
      <w:r>
        <w:t xml:space="preserve">– </w:t>
      </w:r>
      <w:r>
        <w:t xml:space="preserve">в течение 24 (</w:t>
      </w:r>
      <w:r>
        <w:t xml:space="preserve">д</w:t>
      </w:r>
      <w:r>
        <w:t xml:space="preserve">вадцати четырех) часов;</w:t>
      </w:r>
      <w:r/>
    </w:p>
    <w:p>
      <w:pPr>
        <w:pStyle w:val="1226"/>
        <w:numPr>
          <w:ilvl w:val="0"/>
          <w:numId w:val="21"/>
        </w:numPr>
        <w:ind w:left="0" w:right="23" w:firstLine="709"/>
        <w:jc w:val="both"/>
      </w:pPr>
      <w:r>
        <w:t xml:space="preserve">ины</w:t>
      </w:r>
      <w:r>
        <w:t xml:space="preserve">х</w:t>
      </w:r>
      <w:r>
        <w:t xml:space="preserve"> </w:t>
      </w:r>
      <w:r>
        <w:t xml:space="preserve">обстоятельства</w:t>
      </w:r>
      <w:r>
        <w:t xml:space="preserve">х</w:t>
      </w:r>
      <w:r>
        <w:t xml:space="preserve">, </w:t>
      </w:r>
      <w:r>
        <w:t xml:space="preserve">факт</w:t>
      </w:r>
      <w:r>
        <w:t xml:space="preserve">ах</w:t>
      </w:r>
      <w:r>
        <w:t xml:space="preserve">, сообщения</w:t>
      </w:r>
      <w:r>
        <w:t xml:space="preserve">х</w:t>
      </w:r>
      <w:r>
        <w:t xml:space="preserve"> в средствах массовой информации </w:t>
      </w:r>
      <w:r>
        <w:t xml:space="preserve">– </w:t>
      </w:r>
      <w:r>
        <w:t xml:space="preserve">в течение 24 (</w:t>
      </w:r>
      <w:r>
        <w:t xml:space="preserve">д</w:t>
      </w:r>
      <w:r>
        <w:t xml:space="preserve">вадцати четырех) часов</w:t>
      </w:r>
      <w:r>
        <w:t xml:space="preserve">.</w:t>
      </w:r>
      <w:r/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white"/>
        </w:rPr>
      </w:pPr>
      <w:r>
        <w:t xml:space="preserve">Нести риск случайной гибели и случайного повреждения </w:t>
      </w:r>
      <w:r>
        <w:t xml:space="preserve">мест (</w:t>
      </w:r>
      <w:r>
        <w:t xml:space="preserve">помещений</w:t>
      </w:r>
      <w:r>
        <w:t xml:space="preserve">),</w:t>
      </w:r>
      <w:r>
        <w:t xml:space="preserve"> </w:t>
      </w:r>
      <w:r>
        <w:rPr>
          <w:highlight w:val="white"/>
        </w:rPr>
        <w:t xml:space="preserve">оборудования и инструмента</w:t>
      </w:r>
      <w:r>
        <w:t xml:space="preserve">, </w:t>
      </w:r>
      <w:r>
        <w:t xml:space="preserve">принятых </w:t>
      </w:r>
      <w:r>
        <w:t xml:space="preserve">от Заказчика в соответствии с пунктом </w:t>
      </w:r>
      <w:r>
        <w:t xml:space="preserve">2</w:t>
      </w:r>
      <w:r>
        <w:t xml:space="preserve">.3.2 Договора, </w:t>
      </w:r>
      <w:r>
        <w:t xml:space="preserve">до момента их передачи</w:t>
      </w:r>
      <w:r>
        <w:t xml:space="preserve"> (возврата)</w:t>
      </w:r>
      <w:r>
        <w:t xml:space="preserve"> Заказчику по</w:t>
      </w:r>
      <w:r>
        <w:t xml:space="preserve"> соответствующим а</w:t>
      </w:r>
      <w:r>
        <w:t xml:space="preserve">кт</w:t>
      </w:r>
      <w:r>
        <w:t xml:space="preserve">ам</w:t>
      </w:r>
      <w:r>
        <w:t xml:space="preserve"> сдачи-приемки</w:t>
      </w:r>
      <w:r>
        <w:t xml:space="preserve"> </w:t>
      </w:r>
      <w:r>
        <w:rPr>
          <w:highlight w:val="white"/>
        </w:rPr>
        <w:t xml:space="preserve">(</w:t>
      </w:r>
      <w:r>
        <w:rPr>
          <w:highlight w:val="white"/>
        </w:rPr>
        <w:t xml:space="preserve">Приложени</w:t>
      </w:r>
      <w:r>
        <w:rPr>
          <w:highlight w:val="white"/>
        </w:rPr>
        <w:t xml:space="preserve">я</w:t>
      </w:r>
      <w:r>
        <w:rPr>
          <w:highlight w:val="white"/>
        </w:rPr>
        <w:t xml:space="preserve"> №</w:t>
      </w:r>
      <w:r>
        <w:rPr>
          <w:highlight w:val="white"/>
        </w:rPr>
        <w:t xml:space="preserve">№</w:t>
      </w:r>
      <w:r>
        <w:rPr>
          <w:highlight w:val="white"/>
        </w:rPr>
        <w:t xml:space="preserve"> 5.1</w:t>
      </w:r>
      <w:r>
        <w:rPr>
          <w:highlight w:val="white"/>
        </w:rPr>
        <w:t xml:space="preserve">, </w:t>
      </w:r>
      <w:r>
        <w:rPr>
          <w:highlight w:val="white"/>
        </w:rPr>
        <w:t xml:space="preserve">5.3</w:t>
      </w:r>
      <w:r>
        <w:rPr>
          <w:highlight w:val="white"/>
        </w:rPr>
        <w:t xml:space="preserve"> к Договору)</w:t>
      </w:r>
      <w:r>
        <w:rPr>
          <w:highlight w:val="white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По требованию и в сроки, установленные Заказчиком, своими силами, средствами и за свой счет у</w:t>
      </w:r>
      <w:r>
        <w:t xml:space="preserve">странять недостатки</w:t>
      </w:r>
      <w:r>
        <w:t xml:space="preserve">, несоответствия </w:t>
      </w:r>
      <w:r>
        <w:t xml:space="preserve">и</w:t>
      </w:r>
      <w:r>
        <w:t xml:space="preserve"> </w:t>
      </w:r>
      <w:r>
        <w:t xml:space="preserve">/</w:t>
      </w:r>
      <w:r>
        <w:t xml:space="preserve"> или</w:t>
      </w:r>
      <w:r>
        <w:t xml:space="preserve"> дефекты, выявленные в процессе производства Работ, при приемке выполненных Работ и</w:t>
      </w:r>
      <w:r>
        <w:t xml:space="preserve"> </w:t>
      </w:r>
      <w:r>
        <w:t xml:space="preserve">/</w:t>
      </w:r>
      <w:r>
        <w:t xml:space="preserve"> </w:t>
      </w:r>
      <w:r>
        <w:t xml:space="preserve">или в </w:t>
      </w:r>
      <w:r>
        <w:t xml:space="preserve">Г</w:t>
      </w:r>
      <w:r>
        <w:t xml:space="preserve">арантийный период, а</w:t>
      </w:r>
      <w:r>
        <w:t xml:space="preserve"> также </w:t>
      </w:r>
      <w:r>
        <w:t xml:space="preserve">связанные с несогласованными с Заказчиком отступлениями от требований Договора.</w:t>
      </w:r>
      <w:r/>
    </w:p>
    <w:p>
      <w:pPr>
        <w:pStyle w:val="1226"/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Подрядчик обязан незамедлительно приступать к устранению недостатков, о которых ему стало известно.</w:t>
      </w:r>
      <w:r/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t xml:space="preserve">П</w:t>
      </w:r>
      <w:r>
        <w:t xml:space="preserve">исьменно уведомлять Заказчика о необходимости проведения </w:t>
      </w:r>
      <w:r>
        <w:t xml:space="preserve">освидетельствования </w:t>
      </w:r>
      <w:r>
        <w:t xml:space="preserve">и</w:t>
      </w:r>
      <w:r>
        <w:t xml:space="preserve"> </w:t>
      </w:r>
      <w:r>
        <w:t xml:space="preserve">/</w:t>
      </w:r>
      <w:r>
        <w:t xml:space="preserve"> </w:t>
      </w:r>
      <w:r>
        <w:t xml:space="preserve">или </w:t>
      </w:r>
      <w:r>
        <w:t xml:space="preserve">приемки </w:t>
      </w:r>
      <w:r>
        <w:t xml:space="preserve">С</w:t>
      </w:r>
      <w:r>
        <w:t xml:space="preserve">крытых работ. </w:t>
      </w:r>
      <w:r>
        <w:rPr>
          <w:bCs/>
        </w:rPr>
      </w:r>
      <w:r>
        <w:rPr>
          <w:bCs/>
        </w:rPr>
      </w:r>
    </w:p>
    <w:p>
      <w:pPr>
        <w:pStyle w:val="1226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t xml:space="preserve">Указанное уведомление должно быть получено Заказчиком заблаговременно</w:t>
      </w:r>
      <w:r>
        <w:rPr>
          <w:bCs/>
        </w:rPr>
        <w:t xml:space="preserve">, но не позднее, че</w:t>
      </w:r>
      <w:r>
        <w:rPr>
          <w:bCs/>
          <w:highlight w:val="white"/>
        </w:rPr>
        <w:t xml:space="preserve">м за </w:t>
      </w:r>
      <w:r>
        <w:rPr>
          <w:highlight w:val="white"/>
        </w:rPr>
        <w:t xml:space="preserve">5 (пять)</w:t>
      </w:r>
      <w:r>
        <w:rPr>
          <w:bCs/>
          <w:highlight w:val="white"/>
        </w:rPr>
        <w:t xml:space="preserve"> р</w:t>
      </w:r>
      <w:r>
        <w:rPr>
          <w:bCs/>
        </w:rPr>
        <w:t xml:space="preserve">абочих дней до начала </w:t>
      </w:r>
      <w:r>
        <w:rPr>
          <w:bCs/>
        </w:rPr>
        <w:t xml:space="preserve">освидетельствования</w:t>
      </w:r>
      <w:r>
        <w:rPr>
          <w:bCs/>
        </w:rPr>
        <w:t xml:space="preserve">. В случае если Подрядчиком произведено закрытие </w:t>
      </w:r>
      <w:r>
        <w:rPr>
          <w:bCs/>
        </w:rPr>
        <w:t xml:space="preserve">С</w:t>
      </w:r>
      <w:r>
        <w:rPr>
          <w:bCs/>
        </w:rPr>
        <w:t xml:space="preserve">крытых работ без </w:t>
      </w:r>
      <w:r>
        <w:rPr>
          <w:bCs/>
        </w:rPr>
        <w:t xml:space="preserve">их </w:t>
      </w:r>
      <w:r>
        <w:rPr>
          <w:bCs/>
        </w:rPr>
        <w:t xml:space="preserve">освидетельствования представителем Заказчика, то Подрядчик, по указанию Заказчика, обязан открыть любую часть </w:t>
      </w:r>
      <w:r>
        <w:rPr>
          <w:bCs/>
        </w:rPr>
        <w:t xml:space="preserve">С</w:t>
      </w:r>
      <w:r>
        <w:rPr>
          <w:bCs/>
        </w:rPr>
        <w:t xml:space="preserve">крытых работ для их освидетельствования, а затем произвести всю необходимую восстановительную работу за свой счет, за исключением случаев, когда освидетельствовани</w:t>
      </w:r>
      <w:r>
        <w:rPr>
          <w:bCs/>
        </w:rPr>
        <w:t xml:space="preserve">е  не было произведено ввиду</w:t>
      </w:r>
      <w:r>
        <w:rPr>
          <w:bCs/>
        </w:rPr>
        <w:t xml:space="preserve"> неявк</w:t>
      </w:r>
      <w:r>
        <w:rPr>
          <w:bCs/>
        </w:rPr>
        <w:t xml:space="preserve">и</w:t>
      </w:r>
      <w:r>
        <w:rPr>
          <w:bCs/>
        </w:rPr>
        <w:t xml:space="preserve"> представителя Заказчика, надлежащим образом уведомленного о месте и времени проведения </w:t>
      </w:r>
      <w:r>
        <w:rPr>
          <w:bCs/>
        </w:rPr>
        <w:t xml:space="preserve">освидетельствования </w:t>
      </w:r>
      <w:r>
        <w:rPr>
          <w:bCs/>
        </w:rPr>
        <w:t xml:space="preserve">и/или </w:t>
      </w:r>
      <w:r>
        <w:rPr>
          <w:bCs/>
        </w:rPr>
        <w:t xml:space="preserve">приемки </w:t>
      </w:r>
      <w:r>
        <w:rPr>
          <w:bCs/>
        </w:rPr>
        <w:t xml:space="preserve">С</w:t>
      </w:r>
      <w:r>
        <w:rPr>
          <w:bCs/>
        </w:rPr>
        <w:t xml:space="preserve">крытых работ.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Осуществлять мероприятия строительного контроля, возлож</w:t>
      </w:r>
      <w:r>
        <w:rPr>
          <w:bCs/>
        </w:rPr>
        <w:t xml:space="preserve">енные на Подрядчика Положением о проведении строительного контроля при осуществлении строительства, реконструкции и капитального ремонта объектов капитального строительства, утвержденным Постановлением Правительства Российской Федерации от 21.06.2010 № 468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Освободить Заказчика от любой ответственности и выплат по всем претензиям, требованиям и судебным искам, предъявляемым третьими лицами в связи с выполнением Работ, а также </w:t>
      </w:r>
      <w:r>
        <w:rPr>
          <w:bCs/>
        </w:rPr>
        <w:t xml:space="preserve">возместить</w:t>
      </w:r>
      <w:r>
        <w:rPr>
          <w:bCs/>
        </w:rPr>
        <w:t xml:space="preserve"> любой ущерб и штрафные санкции, связанные с причинением Подрядчиком </w:t>
      </w:r>
      <w:r>
        <w:rPr>
          <w:bCs/>
        </w:rPr>
        <w:t xml:space="preserve">и </w:t>
      </w:r>
      <w:r>
        <w:rPr>
          <w:bCs/>
        </w:rPr>
        <w:t xml:space="preserve">/ </w:t>
      </w:r>
      <w:r>
        <w:rPr>
          <w:bCs/>
        </w:rPr>
        <w:t xml:space="preserve">или </w:t>
      </w:r>
      <w:r>
        <w:rPr>
          <w:bCs/>
        </w:rPr>
        <w:t xml:space="preserve">привлеченными им С</w:t>
      </w:r>
      <w:r>
        <w:rPr>
          <w:bCs/>
        </w:rPr>
        <w:t xml:space="preserve">убподрядчиками вреда жизни или здоровью людей, имуществу Заказчика или третьих лиц</w:t>
      </w:r>
      <w:r>
        <w:rPr>
          <w:bCs/>
        </w:rPr>
        <w:t xml:space="preserve">,</w:t>
      </w:r>
      <w:r>
        <w:rPr>
          <w:bCs/>
        </w:rPr>
        <w:t xml:space="preserve"> </w:t>
      </w:r>
      <w:r>
        <w:rPr>
          <w:bCs/>
        </w:rPr>
        <w:t xml:space="preserve">а также </w:t>
      </w:r>
      <w:r>
        <w:rPr>
          <w:bCs/>
        </w:rPr>
        <w:t xml:space="preserve">фактам нарушения Подрядчиком </w:t>
      </w:r>
      <w:r>
        <w:rPr>
          <w:bCs/>
        </w:rPr>
        <w:t xml:space="preserve">и </w:t>
      </w:r>
      <w:r>
        <w:rPr>
          <w:bCs/>
        </w:rPr>
        <w:t xml:space="preserve">/ </w:t>
      </w:r>
      <w:r>
        <w:rPr>
          <w:bCs/>
        </w:rPr>
        <w:t xml:space="preserve">или </w:t>
      </w:r>
      <w:r>
        <w:rPr>
          <w:bCs/>
        </w:rPr>
        <w:t xml:space="preserve">привлеченными им С</w:t>
      </w:r>
      <w:r>
        <w:rPr>
          <w:bCs/>
        </w:rPr>
        <w:t xml:space="preserve">убподрядчиками правил пожарной безопасности, техники безопасности</w:t>
      </w:r>
      <w:r>
        <w:rPr>
          <w:bCs/>
        </w:rPr>
        <w:t xml:space="preserve">,</w:t>
      </w:r>
      <w:r>
        <w:rPr>
          <w:bCs/>
        </w:rPr>
        <w:t xml:space="preserve"> </w:t>
      </w:r>
      <w:r>
        <w:rPr>
          <w:bCs/>
        </w:rPr>
        <w:t xml:space="preserve">требований </w:t>
      </w:r>
      <w:r>
        <w:rPr>
          <w:bCs/>
        </w:rPr>
        <w:t xml:space="preserve">природоохранного законодательства</w:t>
      </w:r>
      <w:r>
        <w:rPr>
          <w:bCs/>
        </w:rPr>
        <w:t xml:space="preserve">, </w:t>
      </w:r>
      <w:r>
        <w:rPr>
          <w:shd w:val="clear" w:color="auto" w:fill="ffffff"/>
        </w:rPr>
        <w:t xml:space="preserve">включая затраты, связанные с устранением последствий материального ущерба, в том числе: затраты на разборку поврежденного имущества, непригодного для дальнейшего использования, и у</w:t>
      </w:r>
      <w:r>
        <w:rPr>
          <w:shd w:val="clear" w:color="auto" w:fill="ffffff"/>
        </w:rPr>
        <w:t xml:space="preserve">даление строительного мусора; затраты на оплату профессиональных услуг привлеченных специалистов, если такие услуги необходимы для устранения последствий материального ущерба; дополнительные расходы на оплату работ в сверхурочное время, ночное время, в офи</w:t>
      </w:r>
      <w:r>
        <w:rPr>
          <w:shd w:val="clear" w:color="auto" w:fill="ffffff"/>
        </w:rPr>
        <w:t xml:space="preserve">циальные праздники и выходные дни, а также транспортные расходы, вызванные срочностью проведения ремонтных работ, в том числе в случае, если такой ущерб причинен в результате недостатков выполненных Работ</w:t>
      </w:r>
      <w:r>
        <w:t xml:space="preserve">, </w:t>
      </w:r>
      <w:r>
        <w:rPr>
          <w:bCs/>
        </w:rPr>
        <w:t xml:space="preserve">без какого-либо ограничения размера такого возмещения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226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 случае, когда один или несколько соответствующих рисков были застрахованы Заказчиком или в его пользу, </w:t>
      </w:r>
      <w:r>
        <w:rPr>
          <w:bCs/>
        </w:rPr>
        <w:t xml:space="preserve">Подрядчик обязан </w:t>
      </w:r>
      <w:r>
        <w:rPr>
          <w:bCs/>
        </w:rPr>
        <w:t xml:space="preserve">возместить ущерб в пользу Заказчика в части, не подлежащей возмещению по договору (-</w:t>
      </w:r>
      <w:r>
        <w:rPr>
          <w:bCs/>
        </w:rPr>
        <w:t xml:space="preserve">ам</w:t>
      </w:r>
      <w:r>
        <w:rPr>
          <w:bCs/>
        </w:rPr>
        <w:t xml:space="preserve">) страхования.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 случае предъявления налоговыми органами претензий и требований</w:t>
      </w:r>
      <w:r>
        <w:rPr>
          <w:bCs/>
        </w:rPr>
        <w:t xml:space="preserve"> к Заказчику</w:t>
      </w:r>
      <w:r>
        <w:rPr>
          <w:bCs/>
        </w:rPr>
        <w:t xml:space="preserve">, связанных с недобросовестностью </w:t>
      </w:r>
      <w:r>
        <w:rPr>
          <w:bCs/>
        </w:rPr>
        <w:t xml:space="preserve">С</w:t>
      </w:r>
      <w:r>
        <w:rPr>
          <w:bCs/>
        </w:rPr>
        <w:t xml:space="preserve">убподрядчиков</w:t>
      </w:r>
      <w:r>
        <w:rPr>
          <w:bCs/>
        </w:rPr>
        <w:t xml:space="preserve"> (</w:t>
      </w:r>
      <w:r>
        <w:rPr>
          <w:bCs/>
        </w:rPr>
        <w:t xml:space="preserve">любого лица из цепочки субподрядчиков),</w:t>
      </w:r>
      <w:r>
        <w:t xml:space="preserve"> </w:t>
      </w:r>
      <w:r>
        <w:rPr>
          <w:bCs/>
        </w:rPr>
        <w:t xml:space="preserve">в том числе поставщиков </w:t>
      </w:r>
      <w:r>
        <w:rPr>
          <w:bCs/>
        </w:rPr>
        <w:t xml:space="preserve">М</w:t>
      </w:r>
      <w:r>
        <w:rPr>
          <w:bCs/>
        </w:rPr>
        <w:t xml:space="preserve">атериал</w:t>
      </w:r>
      <w:r>
        <w:rPr>
          <w:bCs/>
        </w:rPr>
        <w:t xml:space="preserve">ьно-технических ресурсов</w:t>
      </w:r>
      <w:r>
        <w:rPr>
          <w:bCs/>
        </w:rPr>
        <w:t xml:space="preserve"> и оборудования</w:t>
      </w:r>
      <w:r>
        <w:rPr>
          <w:bCs/>
        </w:rPr>
        <w:t xml:space="preserve">,</w:t>
      </w:r>
      <w:r>
        <w:rPr>
          <w:bCs/>
        </w:rPr>
        <w:t xml:space="preserve"> привлеченных Подрядчиком к выполнению Работ</w:t>
      </w:r>
      <w:r>
        <w:rPr>
          <w:bCs/>
        </w:rPr>
        <w:t xml:space="preserve"> по Договору</w:t>
      </w:r>
      <w:r>
        <w:rPr>
          <w:bCs/>
        </w:rPr>
        <w:t xml:space="preserve">, компенсировать </w:t>
      </w:r>
      <w:r>
        <w:rPr>
          <w:bCs/>
        </w:rPr>
        <w:t xml:space="preserve">все </w:t>
      </w:r>
      <w:r>
        <w:rPr>
          <w:bCs/>
        </w:rPr>
        <w:t xml:space="preserve">убытки Заказчика, вызванные такими претензиями и требованиями. 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rPr>
          <w:color w:val="000000"/>
        </w:rPr>
      </w:pPr>
      <w:r>
        <w:rPr>
          <w:color w:val="000000"/>
        </w:rPr>
        <w:t xml:space="preserve">Предоставить Заказчику банковские гарантии в соответствии с разделом </w:t>
      </w:r>
      <w:r>
        <w:rPr>
          <w:color w:val="000000"/>
        </w:rPr>
        <w:t xml:space="preserve">6</w:t>
      </w:r>
      <w:r>
        <w:rPr>
          <w:color w:val="000000"/>
        </w:rPr>
        <w:t xml:space="preserve"> Договора.</w:t>
      </w:r>
      <w:r>
        <w:rPr>
          <w:color w:val="000000"/>
        </w:rPr>
      </w:r>
      <w:r>
        <w:rPr>
          <w:color w:val="000000"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rPr>
          <w:color w:val="000000"/>
        </w:rPr>
      </w:pPr>
      <w:r>
        <w:t xml:space="preserve">Подписать акты сверки взаимных расчетов, направленные Заказчиком в 2 (двух) экземплярах, и вернуть 1 (один) экземпляр Заказчику в течение 5 (пяти) рабочих дней с даты получения экземпляров актов сверки расчетов от Заказчика.</w:t>
      </w:r>
      <w:r>
        <w:rPr>
          <w:color w:val="000000"/>
        </w:rPr>
      </w:r>
      <w:r>
        <w:rPr>
          <w:color w:val="000000"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Исполнять </w:t>
      </w:r>
      <w:r>
        <w:t xml:space="preserve">ины</w:t>
      </w:r>
      <w:r>
        <w:t xml:space="preserve">е обязанности</w:t>
      </w:r>
      <w:r>
        <w:t xml:space="preserve">, предусмотренные</w:t>
      </w:r>
      <w:r>
        <w:t xml:space="preserve"> Договором и </w:t>
      </w:r>
      <w:r>
        <w:rPr>
          <w:bCs/>
        </w:rPr>
        <w:t xml:space="preserve">законодательством Российской Федерации.</w:t>
      </w:r>
      <w:r>
        <w:t xml:space="preserve"> </w:t>
      </w:r>
      <w:r/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  <w:u w:val="single"/>
        </w:rPr>
        <w:t xml:space="preserve">Подрядчик имеет право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Самостоятельно организовать выполнение Работ.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851" w:leader="none"/>
        </w:tabs>
        <w:rPr>
          <w:bCs/>
          <w:highlight w:val="white"/>
        </w:rPr>
      </w:pPr>
      <w:r>
        <w:rPr>
          <w:bCs/>
        </w:rPr>
        <w:t xml:space="preserve">При необходимости по предварительному письменному согласованию </w:t>
      </w:r>
      <w:r>
        <w:rPr>
          <w:bCs/>
        </w:rPr>
        <w:br/>
      </w:r>
      <w:r>
        <w:rPr>
          <w:bCs/>
          <w:highlight w:val="white"/>
        </w:rPr>
        <w:t xml:space="preserve">с Заказчиком заключать договоры субподряда </w:t>
      </w:r>
      <w:r>
        <w:rPr>
          <w:bCs/>
          <w:highlight w:val="white"/>
        </w:rPr>
        <w:t xml:space="preserve">в совокупности не более чем</w:t>
      </w:r>
      <w:r>
        <w:rPr>
          <w:highlight w:val="white"/>
        </w:rPr>
        <w:t xml:space="preserve"> на </w:t>
      </w:r>
      <w:r>
        <w:rPr>
          <w:highlight w:val="white"/>
        </w:rPr>
        <w:t xml:space="preserve">___</w:t>
      </w:r>
      <w:r>
        <w:rPr>
          <w:highlight w:val="white"/>
        </w:rPr>
        <w:t xml:space="preserve">  (</w:t>
      </w:r>
      <w:r>
        <w:rPr>
          <w:highlight w:val="white"/>
        </w:rPr>
        <w:t xml:space="preserve">______</w:t>
      </w:r>
      <w:r>
        <w:rPr>
          <w:highlight w:val="white"/>
        </w:rPr>
        <w:t xml:space="preserve">)</w:t>
      </w:r>
      <w:r>
        <w:rPr>
          <w:bCs/>
          <w:highlight w:val="white"/>
        </w:rPr>
        <w:t xml:space="preserve"> процентов</w:t>
      </w:r>
      <w:r>
        <w:rPr>
          <w:bCs/>
          <w:highlight w:val="white"/>
        </w:rPr>
        <w:t xml:space="preserve"> от </w:t>
      </w:r>
      <w:r>
        <w:rPr>
          <w:bCs/>
          <w:highlight w:val="white"/>
        </w:rPr>
        <w:t xml:space="preserve">Цены</w:t>
      </w:r>
      <w:r>
        <w:rPr>
          <w:bCs/>
          <w:highlight w:val="white"/>
        </w:rPr>
        <w:t xml:space="preserve"> Договор</w:t>
      </w:r>
      <w:r>
        <w:rPr>
          <w:bCs/>
          <w:highlight w:val="white"/>
        </w:rPr>
        <w:t xml:space="preserve">а</w:t>
      </w:r>
      <w:r>
        <w:rPr>
          <w:bCs/>
          <w:highlight w:val="white"/>
        </w:rPr>
        <w:t xml:space="preserve">, неся при этом ответственность за действия Субподрядчиков, как за свои собственные.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226"/>
        <w:ind w:left="0" w:firstLine="709"/>
        <w:jc w:val="both"/>
        <w:shd w:val="clear" w:color="auto" w:fill="ffffff"/>
        <w:tabs>
          <w:tab w:val="left" w:pos="851" w:leader="none"/>
        </w:tabs>
        <w:rPr>
          <w:bCs/>
        </w:rPr>
      </w:pPr>
      <w:r>
        <w:rPr>
          <w:bCs/>
        </w:rPr>
        <w:t xml:space="preserve">При согласовании привлечения Субподрядчика Подрядчик представляет Заказчику: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0"/>
          <w:numId w:val="34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  <w:rPr>
          <w:bCs/>
        </w:rPr>
      </w:pPr>
      <w:r>
        <w:rPr>
          <w:bCs/>
        </w:rPr>
        <w:t xml:space="preserve">пр</w:t>
      </w:r>
      <w:r>
        <w:rPr>
          <w:bCs/>
        </w:rPr>
        <w:t xml:space="preserve">оект договора с Субподрядчиком;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0"/>
          <w:numId w:val="34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  <w:rPr>
          <w:bCs/>
        </w:rPr>
      </w:pPr>
      <w:r>
        <w:rPr>
          <w:bCs/>
        </w:rPr>
        <w:t xml:space="preserve">сведения об объемах выполнения работ Субподрядчиком;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0"/>
          <w:numId w:val="34"/>
        </w:numPr>
        <w:ind w:left="0" w:firstLine="709"/>
        <w:jc w:val="both"/>
        <w:tabs>
          <w:tab w:val="left" w:pos="709" w:leader="none"/>
        </w:tabs>
        <w:rPr>
          <w:bCs/>
        </w:rPr>
      </w:pPr>
      <w:r>
        <w:rPr>
          <w:bCs/>
        </w:rPr>
        <w:t xml:space="preserve">пофамильный</w:t>
      </w:r>
      <w:r>
        <w:rPr>
          <w:bCs/>
        </w:rPr>
        <w:t xml:space="preserve"> перечень персонала Субподрядчика, который будет задей</w:t>
      </w:r>
      <w:r>
        <w:rPr>
          <w:bCs/>
        </w:rPr>
        <w:t xml:space="preserve">ствован при производстве Работ;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0"/>
          <w:numId w:val="33"/>
        </w:numPr>
        <w:ind w:left="0" w:firstLine="709"/>
        <w:jc w:val="both"/>
        <w:tabs>
          <w:tab w:val="left" w:pos="709" w:leader="none"/>
        </w:tabs>
        <w:rPr>
          <w:bCs/>
        </w:rPr>
      </w:pPr>
      <w:r>
        <w:rPr>
          <w:bCs/>
        </w:rPr>
        <w:t xml:space="preserve">копии документов, подтверждающих наличие у Субподрядчика и его персонала допусков, разрешений и лицензий, необходимых для выполнения Работ.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0"/>
          <w:numId w:val="33"/>
        </w:numPr>
        <w:ind w:left="0" w:firstLine="709"/>
        <w:jc w:val="both"/>
        <w:spacing w:line="240" w:lineRule="auto"/>
        <w:tabs>
          <w:tab w:val="left" w:pos="709" w:leader="none"/>
          <w:tab w:val="left" w:pos="1224" w:leader="none"/>
        </w:tabs>
      </w:pPr>
      <w:r>
        <w:rPr>
          <w:bCs/>
          <w:highlight w:val="none"/>
        </w:rPr>
        <w:t xml:space="preserve">2.5.</w:t>
      </w:r>
      <w:r>
        <w:rPr>
          <w:bCs/>
          <w:highlight w:val="none"/>
        </w:rPr>
        <w:tab/>
      </w:r>
      <w:r>
        <w:rPr>
          <w:bCs/>
          <w:highlight w:val="none"/>
        </w:rPr>
        <w:t xml:space="preserve">С</w:t>
      </w:r>
      <w:r>
        <w:rPr>
          <w:bCs/>
          <w:highlight w:val="none"/>
        </w:rPr>
        <w:t xml:space="preserve">тороны обязаны руководствоваться Постановлением Правительства РФ                            от 23.12.2024 N 1875 «О мерах по предоставлению национального режима при осуществлении закупок товаров, работ, услуг для обеспечения государственных и муниципальных</w:t>
      </w:r>
      <w:r>
        <w:rPr>
          <w:bCs/>
          <w:highlight w:val="none"/>
        </w:rPr>
        <w:t xml:space="preserve"> нужд, закупок товаров, работ, услуг отдельными видами юридических лиц».</w:t>
      </w:r>
      <w:r>
        <w:rPr>
          <w:bCs/>
          <w:highlight w:val="none"/>
        </w:rPr>
      </w:r>
      <w:r/>
    </w:p>
    <w:p>
      <w:pPr>
        <w:ind w:left="0" w:firstLine="0"/>
        <w:jc w:val="both"/>
        <w:spacing w:line="240" w:lineRule="auto"/>
      </w:pPr>
      <w:r>
        <w:rPr>
          <w:bCs/>
          <w:highlight w:val="none"/>
        </w:rPr>
      </w:r>
      <w:r>
        <w:rPr>
          <w:bCs/>
          <w:highlight w:val="none"/>
        </w:rPr>
      </w:r>
      <w:r/>
    </w:p>
    <w:p>
      <w:pPr>
        <w:pStyle w:val="1226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</w:pPr>
      <w:r>
        <w:rPr>
          <w:b/>
          <w:bCs/>
        </w:rPr>
        <w:t xml:space="preserve">Цена Договора</w:t>
      </w:r>
      <w:r>
        <w:rPr>
          <w:b/>
          <w:bCs/>
        </w:rPr>
        <w:t xml:space="preserve"> и порядок расчетов</w:t>
      </w:r>
      <w:r>
        <w:rPr>
          <w:b/>
          <w:bCs/>
          <w:highlight w:val="none"/>
        </w:rPr>
      </w:r>
      <w:r/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white"/>
        </w:rPr>
      </w:pPr>
      <w:r/>
      <w:bookmarkStart w:id="13" w:name="_Ref361335465"/>
      <w:r>
        <w:rPr>
          <w:bCs/>
        </w:rPr>
        <w:t xml:space="preserve">Цена </w:t>
      </w:r>
      <w:r>
        <w:t xml:space="preserve">Договора</w:t>
      </w:r>
      <w:r>
        <w:t xml:space="preserve"> </w:t>
      </w:r>
      <w:r>
        <w:rPr>
          <w:bCs/>
        </w:rPr>
        <w:t xml:space="preserve">в соответствии со Сводным сметным расчетом</w:t>
      </w:r>
      <w:r>
        <w:t xml:space="preserve"> стоимости строительства</w:t>
      </w:r>
      <w:r>
        <w:rPr>
          <w:bCs/>
        </w:rPr>
        <w:t xml:space="preserve"> с приложениями </w:t>
      </w:r>
      <w:r>
        <w:rPr>
          <w:bCs/>
          <w:highlight w:val="white"/>
        </w:rPr>
        <w:t xml:space="preserve">(</w:t>
      </w:r>
      <w:r>
        <w:rPr>
          <w:bCs/>
          <w:highlight w:val="white"/>
        </w:rPr>
        <w:t xml:space="preserve">Приложение № </w:t>
      </w:r>
      <w:r>
        <w:rPr>
          <w:bCs/>
          <w:highlight w:val="white"/>
        </w:rPr>
        <w:t xml:space="preserve">4</w:t>
      </w:r>
      <w:r>
        <w:rPr>
          <w:bCs/>
          <w:highlight w:val="white"/>
        </w:rPr>
        <w:t xml:space="preserve"> к Договору</w:t>
      </w:r>
      <w:r>
        <w:rPr>
          <w:bCs/>
          <w:highlight w:val="white"/>
        </w:rPr>
        <w:t xml:space="preserve">)</w:t>
      </w:r>
      <w:r>
        <w:rPr>
          <w:bCs/>
        </w:rPr>
        <w:t xml:space="preserve"> является </w:t>
      </w:r>
      <w:r>
        <w:rPr>
          <w:bCs/>
          <w:highlight w:val="white"/>
        </w:rPr>
        <w:t xml:space="preserve">преде</w:t>
      </w:r>
      <w:r>
        <w:rPr>
          <w:bCs/>
          <w:highlight w:val="white"/>
        </w:rPr>
        <w:t xml:space="preserve">льной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и </w:t>
      </w:r>
      <w:r>
        <w:rPr>
          <w:bCs/>
        </w:rPr>
        <w:t xml:space="preserve">составляет</w:t>
      </w:r>
      <w:r>
        <w:rPr>
          <w:bCs/>
          <w:highlight w:val="white"/>
        </w:rPr>
        <w:t xml:space="preserve"> </w:t>
      </w:r>
      <w:r>
        <w:rPr>
          <w:highlight w:val="white"/>
        </w:rPr>
        <w:t xml:space="preserve">_______</w:t>
      </w:r>
      <w:r>
        <w:rPr>
          <w:bCs/>
          <w:highlight w:val="white"/>
        </w:rPr>
        <w:t xml:space="preserve"> (</w:t>
      </w:r>
      <w:r>
        <w:rPr>
          <w:highlight w:val="white"/>
        </w:rPr>
        <w:t xml:space="preserve">__________________</w:t>
      </w:r>
      <w:r>
        <w:rPr>
          <w:bCs/>
          <w:highlight w:val="white"/>
        </w:rPr>
        <w:t xml:space="preserve">)</w:t>
      </w:r>
      <w:r>
        <w:rPr>
          <w:bCs/>
          <w:highlight w:val="white"/>
        </w:rPr>
        <w:t xml:space="preserve"> рублей </w:t>
      </w:r>
      <w:r>
        <w:rPr>
          <w:highlight w:val="white"/>
        </w:rPr>
        <w:t xml:space="preserve">___</w:t>
      </w:r>
      <w:r>
        <w:rPr>
          <w:bCs/>
          <w:highlight w:val="white"/>
        </w:rPr>
        <w:t xml:space="preserve"> копеек, </w:t>
      </w:r>
      <w:r>
        <w:rPr>
          <w:bCs/>
          <w:highlight w:val="white"/>
        </w:rPr>
        <w:t xml:space="preserve"> том числе НДС  ___%</w:t>
      </w:r>
      <w:r>
        <w:rPr>
          <w:highlight w:val="white"/>
        </w:rPr>
        <w:t xml:space="preserve">______ </w:t>
      </w:r>
      <w:r>
        <w:rPr>
          <w:bCs/>
          <w:highlight w:val="white"/>
        </w:rPr>
        <w:t xml:space="preserve">(_____________</w:t>
      </w:r>
      <w:r>
        <w:rPr>
          <w:bCs/>
          <w:highlight w:val="white"/>
        </w:rPr>
        <w:t xml:space="preserve">______</w:t>
      </w:r>
      <w:r>
        <w:rPr>
          <w:bCs/>
          <w:highlight w:val="white"/>
        </w:rPr>
        <w:t xml:space="preserve">)</w:t>
      </w:r>
      <w:r>
        <w:rPr>
          <w:highlight w:val="white"/>
        </w:rPr>
        <w:t xml:space="preserve"> рублей ___ копеек</w:t>
      </w:r>
      <w:r>
        <w:rPr>
          <w:bCs/>
          <w:highlight w:val="white"/>
        </w:rPr>
        <w:t xml:space="preserve">. 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white"/>
        </w:rPr>
      </w:pPr>
      <w:r>
        <w:rPr>
          <w:highlight w:val="white"/>
        </w:rPr>
        <w:t xml:space="preserve">Предельная</w:t>
      </w:r>
      <w:r>
        <w:rPr>
          <w:highlight w:val="white"/>
        </w:rPr>
        <w:t xml:space="preserve"> </w:t>
      </w:r>
      <w:r>
        <w:rPr>
          <w:bCs/>
          <w:highlight w:val="white"/>
        </w:rPr>
        <w:t xml:space="preserve">ц</w:t>
      </w:r>
      <w:r>
        <w:rPr>
          <w:bCs/>
        </w:rPr>
        <w:t xml:space="preserve">ена Работ</w:t>
      </w:r>
      <w:r>
        <w:rPr>
          <w:bCs/>
        </w:rPr>
        <w:t xml:space="preserve"> (</w:t>
      </w:r>
      <w:r>
        <w:rPr>
          <w:bCs/>
        </w:rPr>
        <w:t xml:space="preserve">без учёта</w:t>
      </w:r>
      <w:r>
        <w:rPr>
          <w:bCs/>
        </w:rPr>
        <w:t xml:space="preserve"> </w:t>
      </w:r>
      <w:r>
        <w:rPr>
          <w:bCs/>
        </w:rPr>
        <w:t xml:space="preserve">Лимита на непредвиденные работы и затраты</w:t>
      </w:r>
      <w:r>
        <w:rPr>
          <w:bCs/>
        </w:rPr>
        <w:t xml:space="preserve">)</w:t>
      </w:r>
      <w:r>
        <w:rPr>
          <w:bCs/>
        </w:rPr>
        <w:t xml:space="preserve"> </w:t>
      </w:r>
      <w:r>
        <w:rPr>
          <w:bCs/>
        </w:rPr>
        <w:t xml:space="preserve">составля</w:t>
      </w:r>
      <w:r>
        <w:rPr>
          <w:bCs/>
          <w:highlight w:val="white"/>
        </w:rPr>
        <w:t xml:space="preserve">ет</w:t>
      </w:r>
      <w:r>
        <w:rPr>
          <w:bCs/>
          <w:highlight w:val="white"/>
        </w:rPr>
        <w:t xml:space="preserve"> </w:t>
      </w:r>
      <w:r>
        <w:rPr>
          <w:highlight w:val="white"/>
        </w:rPr>
        <w:t xml:space="preserve">_______</w:t>
      </w:r>
      <w:r>
        <w:rPr>
          <w:highlight w:val="white"/>
        </w:rPr>
        <w:t xml:space="preserve"> </w:t>
      </w:r>
      <w:r>
        <w:rPr>
          <w:bCs/>
          <w:highlight w:val="white"/>
        </w:rPr>
        <w:t xml:space="preserve">(</w:t>
      </w:r>
      <w:r>
        <w:rPr>
          <w:highlight w:val="white"/>
        </w:rPr>
        <w:t xml:space="preserve">________</w:t>
      </w:r>
      <w:r>
        <w:rPr>
          <w:highlight w:val="white"/>
        </w:rPr>
        <w:t xml:space="preserve">_</w:t>
      </w:r>
      <w:r>
        <w:rPr>
          <w:highlight w:val="white"/>
        </w:rPr>
        <w:t xml:space="preserve">______</w:t>
      </w:r>
      <w:r>
        <w:rPr>
          <w:bCs/>
          <w:highlight w:val="white"/>
        </w:rPr>
        <w:t xml:space="preserve">)</w:t>
      </w:r>
      <w:r>
        <w:rPr>
          <w:bCs/>
        </w:rPr>
        <w:t xml:space="preserve"> рубле</w:t>
      </w:r>
      <w:r>
        <w:rPr>
          <w:bCs/>
          <w:highlight w:val="white"/>
        </w:rPr>
        <w:t xml:space="preserve">й </w:t>
      </w:r>
      <w:r>
        <w:rPr>
          <w:highlight w:val="white"/>
        </w:rPr>
        <w:t xml:space="preserve">___</w:t>
      </w:r>
      <w:r>
        <w:rPr>
          <w:bCs/>
          <w:highlight w:val="white"/>
        </w:rPr>
        <w:t xml:space="preserve"> </w:t>
      </w:r>
      <w:r>
        <w:rPr>
          <w:bCs/>
        </w:rPr>
        <w:t xml:space="preserve">ко</w:t>
      </w:r>
      <w:r>
        <w:rPr>
          <w:bCs/>
          <w:highlight w:val="white"/>
        </w:rPr>
        <w:t xml:space="preserve">пеек,</w:t>
      </w:r>
      <w:r>
        <w:rPr>
          <w:bCs/>
          <w:highlight w:val="white"/>
        </w:rPr>
        <w:t xml:space="preserve"> том числе НДС  ___%</w:t>
      </w:r>
      <w:r>
        <w:rPr>
          <w:highlight w:val="white"/>
        </w:rPr>
        <w:t xml:space="preserve">______ </w:t>
      </w:r>
      <w:r>
        <w:rPr>
          <w:bCs/>
          <w:highlight w:val="white"/>
        </w:rPr>
        <w:t xml:space="preserve">(_____________</w:t>
      </w:r>
      <w:r>
        <w:rPr>
          <w:bCs/>
          <w:highlight w:val="white"/>
        </w:rPr>
        <w:t xml:space="preserve">______</w:t>
      </w:r>
      <w:r>
        <w:rPr>
          <w:bCs/>
          <w:highlight w:val="white"/>
        </w:rPr>
        <w:t xml:space="preserve">)</w:t>
      </w:r>
      <w:r>
        <w:rPr>
          <w:highlight w:val="white"/>
        </w:rPr>
        <w:t xml:space="preserve"> рублей ___ копеек</w:t>
      </w:r>
      <w:r>
        <w:rPr>
          <w:bCs/>
          <w:highlight w:val="white"/>
        </w:rPr>
        <w:t xml:space="preserve">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white"/>
        </w:rPr>
      </w:pPr>
      <w:r>
        <w:rPr>
          <w:highlight w:val="white"/>
        </w:rPr>
        <w:t xml:space="preserve">Лимит</w:t>
      </w:r>
      <w:r>
        <w:rPr>
          <w:highlight w:val="white"/>
        </w:rPr>
        <w:t xml:space="preserve"> </w:t>
      </w:r>
      <w:r>
        <w:rPr>
          <w:highlight w:val="white"/>
        </w:rPr>
        <w:t xml:space="preserve">на </w:t>
      </w:r>
      <w:r>
        <w:rPr>
          <w:highlight w:val="white"/>
        </w:rPr>
        <w:t xml:space="preserve">непредвиденны</w:t>
      </w:r>
      <w:r>
        <w:rPr>
          <w:highlight w:val="white"/>
        </w:rPr>
        <w:t xml:space="preserve">е работы и затраты</w:t>
      </w:r>
      <w:r>
        <w:rPr>
          <w:highlight w:val="white"/>
        </w:rPr>
        <w:t xml:space="preserve"> </w:t>
      </w:r>
      <w:r>
        <w:rPr>
          <w:highlight w:val="white"/>
        </w:rPr>
        <w:t xml:space="preserve">составляет </w:t>
      </w:r>
      <w:r>
        <w:rPr>
          <w:highlight w:val="white"/>
        </w:rPr>
        <w:t xml:space="preserve">______ </w:t>
      </w:r>
      <w:r>
        <w:rPr>
          <w:bCs/>
          <w:highlight w:val="white"/>
        </w:rPr>
        <w:t xml:space="preserve">(_____________</w:t>
      </w:r>
      <w:r>
        <w:rPr>
          <w:bCs/>
          <w:highlight w:val="white"/>
        </w:rPr>
        <w:t xml:space="preserve">______</w:t>
      </w:r>
      <w:r>
        <w:rPr>
          <w:bCs/>
          <w:highlight w:val="white"/>
        </w:rPr>
        <w:t xml:space="preserve">)</w:t>
      </w:r>
      <w:r>
        <w:rPr>
          <w:highlight w:val="white"/>
        </w:rPr>
        <w:t xml:space="preserve"> рублей ___ копеек, </w:t>
      </w:r>
      <w:r>
        <w:rPr>
          <w:bCs/>
          <w:highlight w:val="white"/>
        </w:rPr>
        <w:t xml:space="preserve"> том числе НДС  ___%</w:t>
      </w:r>
      <w:r>
        <w:rPr>
          <w:highlight w:val="white"/>
        </w:rPr>
        <w:t xml:space="preserve">______ </w:t>
      </w:r>
      <w:r>
        <w:rPr>
          <w:bCs/>
          <w:highlight w:val="white"/>
        </w:rPr>
        <w:t xml:space="preserve">(_____________</w:t>
      </w:r>
      <w:r>
        <w:rPr>
          <w:bCs/>
          <w:highlight w:val="white"/>
        </w:rPr>
        <w:t xml:space="preserve">______</w:t>
      </w:r>
      <w:r>
        <w:rPr>
          <w:bCs/>
          <w:highlight w:val="white"/>
        </w:rPr>
        <w:t xml:space="preserve">)</w:t>
      </w:r>
      <w:r>
        <w:rPr>
          <w:highlight w:val="white"/>
        </w:rPr>
        <w:t xml:space="preserve"> рублей ___ копеек</w:t>
      </w:r>
      <w:r>
        <w:rPr>
          <w:highlight w:val="white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white"/>
        </w:rPr>
      </w:pPr>
      <w:r>
        <w:rPr>
          <w:highlight w:val="white"/>
        </w:rPr>
      </w:r>
      <w:r>
        <w:rPr>
          <w:bCs/>
          <w:highlight w:val="white"/>
        </w:rPr>
        <w:t xml:space="preserve">Локальные сметные расчеты являю</w:t>
      </w:r>
      <w:r>
        <w:rPr>
          <w:bCs/>
          <w:highlight w:val="white"/>
        </w:rPr>
        <w:t xml:space="preserve">тся</w:t>
      </w:r>
      <w:r>
        <w:rPr>
          <w:bCs/>
          <w:highlight w:val="white"/>
        </w:rPr>
        <w:t xml:space="preserve"> неотъемлемой частью Сводного сметного </w:t>
      </w:r>
      <w:r>
        <w:rPr>
          <w:bCs/>
          <w:highlight w:val="white"/>
        </w:rPr>
        <w:t xml:space="preserve">расчета стоимости строительства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(</w:t>
      </w:r>
      <w:r>
        <w:rPr>
          <w:bCs/>
          <w:highlight w:val="white"/>
        </w:rPr>
        <w:t xml:space="preserve">Приложение № 4</w:t>
      </w:r>
      <w:r>
        <w:rPr>
          <w:bCs/>
          <w:highlight w:val="white"/>
        </w:rPr>
        <w:t xml:space="preserve"> к Дог</w:t>
      </w:r>
      <w:r>
        <w:rPr>
          <w:bCs/>
          <w:highlight w:val="white"/>
        </w:rPr>
        <w:t xml:space="preserve">ово</w:t>
      </w:r>
      <w:r>
        <w:rPr>
          <w:bCs/>
          <w:highlight w:val="white"/>
        </w:rPr>
        <w:t xml:space="preserve">ру</w:t>
      </w:r>
      <w:r>
        <w:rPr>
          <w:bCs/>
          <w:highlight w:val="white"/>
        </w:rPr>
        <w:t xml:space="preserve">)</w:t>
      </w:r>
      <w:r>
        <w:rPr>
          <w:bCs/>
          <w:highlight w:val="white"/>
        </w:rPr>
        <w:t xml:space="preserve">.</w:t>
      </w:r>
      <w:bookmarkEnd w:id="13"/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Цена Договора </w:t>
      </w:r>
      <w:r>
        <w:rPr>
          <w:bCs/>
        </w:rPr>
        <w:t xml:space="preserve">включает в себя </w:t>
      </w:r>
      <w:r>
        <w:rPr>
          <w:bCs/>
        </w:rPr>
        <w:t xml:space="preserve">прибыль Подрядчика, а также </w:t>
      </w:r>
      <w:r>
        <w:rPr>
          <w:bCs/>
        </w:rPr>
        <w:t xml:space="preserve">все расходы и затраты Подрядчика на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Выполнение строительно – монтажных и </w:t>
      </w:r>
      <w:r>
        <w:t xml:space="preserve">пуско</w:t>
      </w:r>
      <w:r>
        <w:t xml:space="preserve">-</w:t>
      </w:r>
      <w:r>
        <w:t xml:space="preserve">наладочных работ</w:t>
      </w:r>
      <w:r>
        <w:t xml:space="preserve">;</w:t>
      </w:r>
      <w:r/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Приобретение М</w:t>
      </w:r>
      <w:r>
        <w:t xml:space="preserve">атериал</w:t>
      </w:r>
      <w:r>
        <w:t xml:space="preserve">ьно-технически</w:t>
      </w:r>
      <w:r>
        <w:t xml:space="preserve">х</w:t>
      </w:r>
      <w:r>
        <w:t xml:space="preserve"> ресурс</w:t>
      </w:r>
      <w:r>
        <w:t xml:space="preserve">ов</w:t>
      </w:r>
      <w:r>
        <w:t xml:space="preserve"> </w:t>
      </w:r>
      <w:r>
        <w:rPr>
          <w:bCs/>
        </w:rPr>
        <w:t xml:space="preserve">и оборудовани</w:t>
      </w:r>
      <w:r>
        <w:rPr>
          <w:bCs/>
        </w:rPr>
        <w:t xml:space="preserve">я</w:t>
      </w:r>
      <w:r>
        <w:t xml:space="preserve">, необходимых для выполнения </w:t>
      </w:r>
      <w:r>
        <w:t xml:space="preserve">Работ </w:t>
      </w:r>
      <w:r>
        <w:t xml:space="preserve">по Договору</w:t>
      </w:r>
      <w:r>
        <w:t xml:space="preserve">, включая стоимость необходимых для эксплуатации </w:t>
      </w:r>
      <w:r>
        <w:t xml:space="preserve">Результата </w:t>
      </w:r>
      <w:r>
        <w:t xml:space="preserve">Р</w:t>
      </w:r>
      <w:r>
        <w:t xml:space="preserve">абот</w:t>
      </w:r>
      <w:r>
        <w:t xml:space="preserve"> лицензий</w:t>
      </w:r>
      <w:r>
        <w:t xml:space="preserve">;</w:t>
      </w:r>
      <w:r/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З</w:t>
      </w:r>
      <w:r>
        <w:t xml:space="preserve">аработную плату</w:t>
      </w:r>
      <w:r>
        <w:t xml:space="preserve">, </w:t>
      </w:r>
      <w:r>
        <w:t xml:space="preserve">накладные </w:t>
      </w:r>
      <w:r>
        <w:t xml:space="preserve">и </w:t>
      </w:r>
      <w:r>
        <w:t xml:space="preserve">к</w:t>
      </w:r>
      <w:r>
        <w:t xml:space="preserve">омандировочные расходы</w:t>
      </w:r>
      <w:r>
        <w:t xml:space="preserve">, перемещение </w:t>
      </w:r>
      <w:r>
        <w:t xml:space="preserve">и размещение </w:t>
      </w:r>
      <w:r>
        <w:t xml:space="preserve">персонала Подрядчика</w:t>
      </w:r>
      <w:r>
        <w:t xml:space="preserve">; </w:t>
      </w:r>
      <w:r/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П</w:t>
      </w:r>
      <w:r>
        <w:t xml:space="preserve">одлежащие уплате налоги, </w:t>
      </w:r>
      <w:r>
        <w:t xml:space="preserve">сборы и </w:t>
      </w:r>
      <w:r>
        <w:t xml:space="preserve">пошлины (в </w:t>
      </w:r>
      <w:r>
        <w:t xml:space="preserve">т</w:t>
      </w:r>
      <w:r>
        <w:t xml:space="preserve">ом числе</w:t>
      </w:r>
      <w:r>
        <w:t xml:space="preserve"> по таможенному оформлению </w:t>
      </w:r>
      <w:r>
        <w:t xml:space="preserve">М</w:t>
      </w:r>
      <w:r>
        <w:t xml:space="preserve">атериал</w:t>
      </w:r>
      <w:r>
        <w:t xml:space="preserve">ьно-технических ресурсо</w:t>
      </w:r>
      <w:r>
        <w:t xml:space="preserve">в</w:t>
      </w:r>
      <w:r>
        <w:rPr>
          <w:bCs/>
        </w:rPr>
        <w:t xml:space="preserve"> </w:t>
      </w:r>
      <w:r>
        <w:rPr>
          <w:bCs/>
        </w:rPr>
        <w:t xml:space="preserve">и оборудования</w:t>
      </w:r>
      <w:r>
        <w:t xml:space="preserve">, </w:t>
      </w:r>
      <w:r>
        <w:t xml:space="preserve">если применимо); </w:t>
      </w:r>
      <w:r/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В</w:t>
      </w:r>
      <w:r>
        <w:t xml:space="preserve">се прочие </w:t>
      </w:r>
      <w:r>
        <w:t xml:space="preserve">затраты и расходы Подрядчика, связанные выполнением</w:t>
      </w:r>
      <w:r>
        <w:t xml:space="preserve"> </w:t>
      </w:r>
      <w:r>
        <w:t xml:space="preserve">Работ</w:t>
      </w:r>
      <w:r>
        <w:t xml:space="preserve"> </w:t>
      </w:r>
      <w:r>
        <w:t xml:space="preserve">и исполнением иных </w:t>
      </w:r>
      <w:r>
        <w:t xml:space="preserve">обязательств по Договору</w:t>
      </w:r>
      <w:r>
        <w:t xml:space="preserve">, а также все </w:t>
      </w:r>
      <w:r>
        <w:t xml:space="preserve">непредвиденные расходы</w:t>
      </w:r>
      <w:r>
        <w:t xml:space="preserve">, которы</w:t>
      </w:r>
      <w:r>
        <w:t xml:space="preserve">е</w:t>
      </w:r>
      <w:r>
        <w:t xml:space="preserve"> мо</w:t>
      </w:r>
      <w:r>
        <w:t xml:space="preserve">гу</w:t>
      </w:r>
      <w:r>
        <w:t xml:space="preserve">т возникнуть у </w:t>
      </w:r>
      <w:r>
        <w:t xml:space="preserve">Подрядчика </w:t>
      </w:r>
      <w:r>
        <w:t xml:space="preserve">в </w:t>
      </w:r>
      <w:r>
        <w:t xml:space="preserve">течение срока действия Договора. </w:t>
      </w:r>
      <w:r/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Изменение Цены Договора</w:t>
      </w:r>
      <w:r>
        <w:rPr>
          <w:bCs/>
        </w:rPr>
        <w:t xml:space="preserve"> </w:t>
      </w:r>
      <w:r>
        <w:rPr>
          <w:bCs/>
        </w:rPr>
        <w:t xml:space="preserve">не требует заключения дополнительного соглашения к Договору</w:t>
      </w:r>
      <w:r>
        <w:rPr>
          <w:bCs/>
        </w:rPr>
        <w:t xml:space="preserve"> только в случае</w:t>
      </w:r>
      <w:r>
        <w:rPr>
          <w:bCs/>
        </w:rPr>
        <w:t xml:space="preserve">,</w:t>
      </w:r>
      <w:r>
        <w:rPr>
          <w:bCs/>
        </w:rPr>
        <w:t xml:space="preserve"> когда </w:t>
      </w:r>
      <w:r>
        <w:rPr>
          <w:bCs/>
        </w:rPr>
        <w:t xml:space="preserve">оно</w:t>
      </w:r>
      <w:r>
        <w:rPr>
          <w:bCs/>
        </w:rPr>
        <w:t xml:space="preserve"> </w:t>
      </w:r>
      <w:r>
        <w:rPr>
          <w:bCs/>
        </w:rPr>
        <w:t xml:space="preserve">вызвано</w:t>
      </w:r>
      <w:r>
        <w:rPr>
          <w:bCs/>
        </w:rPr>
        <w:t xml:space="preserve"> изменением ставки российского НДС.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15" w:name="_Ref361858588"/>
      <w:r/>
      <w:bookmarkStart w:id="16" w:name="_Ref361834675"/>
      <w:r>
        <w:rPr>
          <w:bCs/>
        </w:rPr>
        <w:t xml:space="preserve">Оплата по Договору осуществляется Заказчиком в следующем порядке:</w:t>
      </w:r>
      <w:bookmarkEnd w:id="15"/>
      <w:r/>
      <w:bookmarkEnd w:id="16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white"/>
        </w:rPr>
      </w:pPr>
      <w:r/>
      <w:bookmarkStart w:id="19" w:name="_Ref373242766"/>
      <w:r/>
      <w:bookmarkStart w:id="20" w:name="_Ref361834178"/>
      <w:r>
        <w:t xml:space="preserve">Авансовые платежи </w:t>
      </w:r>
      <w:r>
        <w:t xml:space="preserve">в счет стоимости </w:t>
      </w:r>
      <w:r>
        <w:t xml:space="preserve">Р</w:t>
      </w:r>
      <w:r>
        <w:t xml:space="preserve">абот </w:t>
      </w:r>
      <w:r>
        <w:t xml:space="preserve"> </w:t>
      </w:r>
      <w:r>
        <w:t xml:space="preserve">в размере </w:t>
      </w:r>
      <w:r>
        <w:t xml:space="preserve">10</w:t>
      </w:r>
      <w:r>
        <w:t xml:space="preserve"> </w:t>
      </w:r>
      <w:r>
        <w:t xml:space="preserve">(десяти</w:t>
      </w:r>
      <w:r>
        <w:t xml:space="preserve">)</w:t>
      </w:r>
      <w:r>
        <w:t xml:space="preserve"> процентов от цены Договора</w:t>
      </w:r>
      <w:r>
        <w:rPr>
          <w:highlight w:val="white"/>
        </w:rPr>
        <w:t xml:space="preserve"> </w:t>
      </w:r>
      <w:r>
        <w:rPr>
          <w:highlight w:val="white"/>
        </w:rPr>
        <w:t xml:space="preserve">(за исключением непредвиденных</w:t>
      </w:r>
      <w:r>
        <w:rPr>
          <w:highlight w:val="white"/>
        </w:rPr>
        <w:t xml:space="preserve"> </w:t>
      </w:r>
      <w:r>
        <w:rPr>
          <w:highlight w:val="white"/>
        </w:rPr>
        <w:t xml:space="preserve">работ и затрат</w:t>
      </w:r>
      <w:r>
        <w:rPr>
          <w:highlight w:val="white"/>
        </w:rPr>
        <w:t xml:space="preserve">)</w:t>
      </w:r>
      <w:r>
        <w:rPr>
          <w:highlight w:val="white"/>
        </w:rPr>
        <w:t xml:space="preserve"> </w:t>
      </w:r>
      <w:r>
        <w:rPr>
          <w:highlight w:val="white"/>
        </w:rPr>
        <w:t xml:space="preserve">в</w:t>
      </w:r>
      <w:r>
        <w:t xml:space="preserve">ыплачива</w:t>
      </w:r>
      <w:r>
        <w:t xml:space="preserve">ю</w:t>
      </w:r>
      <w:r>
        <w:t xml:space="preserve">тся </w:t>
      </w:r>
      <w:r>
        <w:t xml:space="preserve">в течение 30 (тридцати) календарных дней с даты получения Заказчиком счета, выставленного Подрядчиком</w:t>
      </w:r>
      <w:r>
        <w:t xml:space="preserve">, но</w:t>
      </w:r>
      <w:r>
        <w:t xml:space="preserve"> не ранее, чем за 30 (тридцать) </w:t>
      </w:r>
      <w:r>
        <w:t xml:space="preserve">календарных </w:t>
      </w:r>
      <w:r>
        <w:t xml:space="preserve">дней до </w:t>
      </w:r>
      <w:r>
        <w:t xml:space="preserve">даты его </w:t>
      </w:r>
      <w:r>
        <w:t xml:space="preserve">начала</w:t>
      </w:r>
      <w:r>
        <w:t xml:space="preserve">, определенной в соответствии с Г</w:t>
      </w:r>
      <w:r>
        <w:t xml:space="preserve">рафик</w:t>
      </w:r>
      <w:r>
        <w:t xml:space="preserve">ом</w:t>
      </w:r>
      <w:r>
        <w:t xml:space="preserve"> выполнения и финансирования  Работ</w:t>
      </w:r>
      <w:r>
        <w:rPr>
          <w:highlight w:val="white"/>
        </w:rPr>
        <w:t xml:space="preserve"> </w:t>
      </w:r>
      <w:r>
        <w:rPr>
          <w:highlight w:val="white"/>
        </w:rPr>
        <w:t xml:space="preserve">(</w:t>
      </w:r>
      <w:r>
        <w:rPr>
          <w:highlight w:val="white"/>
        </w:rPr>
        <w:t xml:space="preserve">Приложение № </w:t>
      </w:r>
      <w:r>
        <w:rPr>
          <w:highlight w:val="white"/>
        </w:rPr>
        <w:t xml:space="preserve">3</w:t>
      </w:r>
      <w:r>
        <w:rPr>
          <w:highlight w:val="white"/>
        </w:rPr>
        <w:t xml:space="preserve"> к Договору</w:t>
      </w:r>
      <w:r>
        <w:rPr>
          <w:highlight w:val="white"/>
        </w:rPr>
        <w:t xml:space="preserve">), и с учетом </w:t>
      </w:r>
      <w:r>
        <w:rPr>
          <w:highlight w:val="white"/>
        </w:rPr>
        <w:t xml:space="preserve">пунктов </w:t>
      </w:r>
      <w:r>
        <w:rPr>
          <w:highlight w:val="white"/>
        </w:rPr>
        <w:t xml:space="preserve">3</w:t>
      </w:r>
      <w:r>
        <w:rPr>
          <w:highlight w:val="white"/>
        </w:rPr>
        <w:t xml:space="preserve">.5.4</w:t>
      </w:r>
      <w:r>
        <w:rPr>
          <w:highlight w:val="white"/>
        </w:rPr>
        <w:t xml:space="preserve"> </w:t>
      </w:r>
      <w:r>
        <w:rPr>
          <w:highlight w:val="white"/>
        </w:rPr>
        <w:t xml:space="preserve">Договора.</w:t>
      </w:r>
      <w:bookmarkEnd w:id="19"/>
      <w:r>
        <w:rPr>
          <w:highlight w:val="white"/>
        </w:rPr>
      </w:r>
      <w:r>
        <w:rPr>
          <w:highlight w:val="white"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Последующие платежи в размере 90 (девяноста) процентов от стоимости каждого промежуточного (ежемесячного) объема выполненных работ </w:t>
      </w:r>
      <w:r>
        <w:t xml:space="preserve">выплачиваются в течение</w:t>
      </w:r>
      <w:r>
        <w:rPr>
          <w:highlight w:val="white"/>
        </w:rPr>
        <w:t xml:space="preserve"> </w:t>
      </w:r>
      <w:r>
        <w:rPr>
          <w:highlight w:val="white"/>
        </w:rPr>
        <w:t xml:space="preserve">45 (сорока пяти) календарных дней</w:t>
      </w:r>
      <w:r>
        <w:rPr>
          <w:highlight w:val="white"/>
        </w:rPr>
        <w:t xml:space="preserve"> / </w:t>
      </w:r>
      <w:r>
        <w:rPr>
          <w:highlight w:val="white"/>
        </w:rPr>
        <w:t xml:space="preserve">7</w:t>
      </w:r>
      <w:r>
        <w:rPr>
          <w:highlight w:val="white"/>
        </w:rPr>
        <w:t xml:space="preserve"> (</w:t>
      </w:r>
      <w:r>
        <w:rPr>
          <w:highlight w:val="white"/>
        </w:rPr>
        <w:t xml:space="preserve">семи</w:t>
      </w:r>
      <w:r>
        <w:rPr>
          <w:highlight w:val="white"/>
        </w:rPr>
        <w:t xml:space="preserve">) рабочих дней</w:t>
      </w:r>
      <w:r>
        <w:rPr>
          <w:highlight w:val="white"/>
          <w:vertAlign w:val="superscript"/>
        </w:rPr>
        <w:footnoteReference w:id="3"/>
      </w:r>
      <w:r>
        <w:rPr>
          <w:highlight w:val="white"/>
        </w:rPr>
        <w:t xml:space="preserve"> с да</w:t>
      </w:r>
      <w:r>
        <w:t xml:space="preserve">ты подписания Сторонами документов, указанных в пункте 4.2 Договора, на основании счёта, выставленного Подрядчиком, и с учетом пунктов 3.5.3, 3.5.4 Договора. </w:t>
      </w:r>
      <w:r/>
    </w:p>
    <w:p>
      <w:pPr>
        <w:pStyle w:val="1226"/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Платеж, совершаемый на основании документа, указанного в пункте 4.1 Договора, является предварительной оплатой (авансированием), при этом предоставление Подрядчиком финансового обеспечения исполнения обязательств по возврату предварительн</w:t>
      </w:r>
      <w:r>
        <w:t xml:space="preserve">ой оплаты (аванса) не требуется</w:t>
      </w:r>
      <w:r>
        <w:t xml:space="preserve">.</w:t>
      </w:r>
      <w:r>
        <w:t xml:space="preserve"> </w:t>
      </w:r>
      <w:r/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В случае выставления Подрядчиком счета на сумму м</w:t>
      </w:r>
      <w:r>
        <w:t xml:space="preserve">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</w:t>
      </w:r>
      <w:r>
        <w:t xml:space="preserve">Заказчиком </w:t>
      </w:r>
      <w:r>
        <w:t xml:space="preserve">не принимается и подлежит замене Подрядчиком независимо от его фактическог</w:t>
      </w:r>
      <w:r>
        <w:t xml:space="preserve">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</w:t>
      </w:r>
      <w:r>
        <w:t xml:space="preserve">.</w:t>
      </w:r>
      <w:r/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Подрядчик обязан</w:t>
      </w:r>
      <w:r>
        <w:t xml:space="preserve"> </w:t>
      </w:r>
      <w:r>
        <w:t xml:space="preserve">в течение 30 (тридцати) </w:t>
      </w:r>
      <w:r>
        <w:t xml:space="preserve">календарных </w:t>
      </w:r>
      <w:r>
        <w:t xml:space="preserve">дн</w:t>
      </w:r>
      <w:r>
        <w:rPr>
          <w:highlight w:val="white"/>
        </w:rPr>
        <w:t xml:space="preserve">ей </w:t>
      </w:r>
      <w:r>
        <w:rPr>
          <w:highlight w:val="white"/>
        </w:rPr>
        <w:t xml:space="preserve">с даты, следующей за датой начала выполнения Работ</w:t>
      </w:r>
      <w:r>
        <w:rPr>
          <w:highlight w:val="white"/>
        </w:rPr>
        <w:t xml:space="preserve">, указанной в </w:t>
      </w:r>
      <w:r>
        <w:rPr>
          <w:highlight w:val="white"/>
        </w:rPr>
        <w:t xml:space="preserve">пункте</w:t>
      </w:r>
      <w:r>
        <w:rPr>
          <w:highlight w:val="white"/>
        </w:rPr>
        <w:t xml:space="preserve"> </w:t>
      </w:r>
      <w:r>
        <w:rPr>
          <w:highlight w:val="white"/>
        </w:rPr>
        <w:t xml:space="preserve">1.</w:t>
      </w:r>
      <w:r>
        <w:rPr>
          <w:highlight w:val="white"/>
        </w:rPr>
        <w:t xml:space="preserve">6</w:t>
      </w:r>
      <w:r>
        <w:rPr>
          <w:highlight w:val="white"/>
        </w:rPr>
        <w:t xml:space="preserve"> </w:t>
      </w:r>
      <w:r>
        <w:rPr>
          <w:highlight w:val="white"/>
        </w:rPr>
        <w:t xml:space="preserve">Договора,</w:t>
      </w:r>
      <w:r>
        <w:rPr>
          <w:highlight w:val="white"/>
        </w:rPr>
        <w:t xml:space="preserve"> </w:t>
      </w:r>
      <w:r>
        <w:rPr>
          <w:highlight w:val="white"/>
        </w:rPr>
        <w:t xml:space="preserve"> </w:t>
      </w:r>
      <w:r>
        <w:t xml:space="preserve">предоставить Заказчику Банковскую гарантию надлежащего исполнения </w:t>
      </w:r>
      <w:r>
        <w:t xml:space="preserve">Договора</w:t>
      </w:r>
      <w:r>
        <w:t xml:space="preserve">, соответствующую </w:t>
      </w:r>
      <w:r>
        <w:t xml:space="preserve">требованиям, установленным </w:t>
      </w:r>
      <w:r>
        <w:t xml:space="preserve">разделом </w:t>
      </w:r>
      <w:r>
        <w:t xml:space="preserve">6 </w:t>
      </w:r>
      <w:r>
        <w:t xml:space="preserve">Договора. В случае невыполнения данного обязательства и при отсутствии соглашения Сторон об ином Заказчик вправе уд</w:t>
      </w:r>
      <w:r>
        <w:t xml:space="preserve">ерживать 10 (десять</w:t>
      </w:r>
      <w:r>
        <w:t xml:space="preserve">)</w:t>
      </w:r>
      <w:r>
        <w:t xml:space="preserve"> процентов</w:t>
      </w:r>
      <w:r>
        <w:t xml:space="preserve"> </w:t>
      </w:r>
      <w:r>
        <w:t xml:space="preserve">стоимости выполненных</w:t>
      </w:r>
      <w:r>
        <w:rPr>
          <w:highlight w:val="white"/>
        </w:rPr>
        <w:t xml:space="preserve"> </w:t>
      </w:r>
      <w:r>
        <w:rPr>
          <w:highlight w:val="white"/>
        </w:rPr>
        <w:t xml:space="preserve"> работ</w:t>
      </w:r>
      <w:r>
        <w:t xml:space="preserve"> от каждого платежа, выплачиваемого Заказчиком Подрядчику </w:t>
      </w:r>
      <w:r>
        <w:t xml:space="preserve">в порядке, размерах и сроки, установленные </w:t>
      </w:r>
      <w:r>
        <w:t xml:space="preserve">пун</w:t>
      </w:r>
      <w:r>
        <w:rPr>
          <w:highlight w:val="white"/>
        </w:rPr>
        <w:t xml:space="preserve">ктом</w:t>
      </w:r>
      <w:r>
        <w:rPr>
          <w:highlight w:val="white"/>
        </w:rPr>
        <w:t xml:space="preserve"> </w:t>
      </w:r>
      <w:r>
        <w:rPr>
          <w:highlight w:val="white"/>
        </w:rPr>
        <w:t xml:space="preserve">3</w:t>
      </w:r>
      <w:r>
        <w:rPr>
          <w:highlight w:val="white"/>
        </w:rPr>
        <w:t xml:space="preserve">.5.</w:t>
      </w:r>
      <w:r>
        <w:rPr>
          <w:highlight w:val="white"/>
        </w:rPr>
        <w:t xml:space="preserve">3</w:t>
      </w:r>
      <w:r>
        <w:rPr>
          <w:highlight w:val="white"/>
        </w:rPr>
        <w:t xml:space="preserve"> </w:t>
      </w:r>
      <w:r>
        <w:t xml:space="preserve">Договора</w:t>
      </w:r>
      <w:r>
        <w:t xml:space="preserve"> </w:t>
      </w:r>
      <w:r>
        <w:t xml:space="preserve">в качестве гарантийного </w:t>
      </w:r>
      <w:r>
        <w:t xml:space="preserve">резервирования</w:t>
      </w:r>
      <w:r>
        <w:t xml:space="preserve">. П</w:t>
      </w:r>
      <w:r>
        <w:t xml:space="preserve">ри этом в счетах на оплату, выставленных Подрядчиком, должна быть отдельно выделена сумма </w:t>
      </w:r>
      <w:r>
        <w:t xml:space="preserve">О</w:t>
      </w:r>
      <w:r>
        <w:t xml:space="preserve">беспечительного платежа.</w:t>
      </w:r>
      <w:r/>
    </w:p>
    <w:p>
      <w:pPr>
        <w:pStyle w:val="1226"/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white"/>
        </w:rPr>
      </w:pPr>
      <w:r>
        <w:rPr>
          <w:highlight w:val="white"/>
        </w:rPr>
        <w:t xml:space="preserve">В период действия Договора Подрядчик вправе предоставить Заказчику Банковскую гарантию в обеспечение надлежащего исполнения обязательств по Договору</w:t>
      </w:r>
      <w:r>
        <w:rPr>
          <w:highlight w:val="white"/>
        </w:rPr>
        <w:t xml:space="preserve">, отвечающую требованиям, указанным в разделе 6 Договора на сумму, не менее 10 (десяти) % от Цены Договора. В течение 30 (тридцати) календарных дней после принятия Заказчиком Банковской гарантии надлежащего исполнения обязательств по Договору </w:t>
      </w:r>
      <w:r>
        <w:rPr>
          <w:highlight w:val="white"/>
        </w:rPr>
        <w:t xml:space="preserve">Подрядчику выплачивается часть Обеспечительного платежа, фактически удержанная Заказчиком на дату предоставления Банковской гарантии надлежащего исполнения обязательств по Договору </w:t>
      </w:r>
      <w:r>
        <w:rPr>
          <w:highlight w:val="white"/>
        </w:rPr>
        <w:t xml:space="preserve">на основании счета, выставленного Подрядчиком.</w:t>
      </w:r>
      <w:r>
        <w:rPr>
          <w:highlight w:val="white"/>
        </w:rPr>
      </w:r>
      <w:r>
        <w:rPr>
          <w:highlight w:val="white"/>
        </w:rPr>
      </w:r>
    </w:p>
    <w:p>
      <w:pPr>
        <w:pStyle w:val="1226"/>
        <w:ind w:left="0" w:firstLine="709"/>
        <w:jc w:val="both"/>
        <w:shd w:val="clear" w:color="auto" w:fill="ffffff"/>
        <w:tabs>
          <w:tab w:val="left" w:pos="1276" w:leader="none"/>
          <w:tab w:val="left" w:pos="1418" w:leader="none"/>
        </w:tabs>
      </w:pPr>
      <w:r>
        <w:t xml:space="preserve">Вы</w:t>
      </w:r>
      <w:r>
        <w:t xml:space="preserve">плата </w:t>
      </w:r>
      <w:r>
        <w:t xml:space="preserve">О</w:t>
      </w:r>
      <w:r>
        <w:t xml:space="preserve">беспечительного платежа</w:t>
      </w:r>
      <w:r>
        <w:t xml:space="preserve"> производится </w:t>
      </w:r>
      <w:r>
        <w:t xml:space="preserve">в те</w:t>
      </w:r>
      <w:r>
        <w:rPr>
          <w:highlight w:val="white"/>
          <w:shd w:val="clear" w:color="ffffff" w:themeColor="background1" w:fill="ffffff" w:themeFill="background1"/>
        </w:rPr>
        <w:t xml:space="preserve">чение </w:t>
      </w:r>
      <w:r>
        <w:rPr>
          <w:highlight w:val="white"/>
          <w:shd w:val="clear" w:color="ffffff" w:themeColor="background1" w:fill="ffffff" w:themeFill="background1"/>
        </w:rPr>
        <w:t xml:space="preserve">30 (тридцати) календарных дней </w:t>
      </w:r>
      <w:r>
        <w:rPr>
          <w:highlight w:val="white"/>
          <w:shd w:val="clear" w:color="ffffff" w:themeColor="background1" w:fill="ffffff" w:themeFill="background1"/>
        </w:rPr>
        <w:t xml:space="preserve">/ </w:t>
      </w:r>
      <w:r>
        <w:rPr>
          <w:highlight w:val="white"/>
          <w:shd w:val="clear" w:color="ffffff" w:themeColor="background1" w:fill="ffffff" w:themeFill="background1"/>
        </w:rPr>
        <w:t xml:space="preserve">7</w:t>
      </w:r>
      <w:r>
        <w:rPr>
          <w:highlight w:val="white"/>
          <w:shd w:val="clear" w:color="ffffff" w:themeColor="background1" w:fill="ffffff" w:themeFill="background1"/>
        </w:rPr>
        <w:t xml:space="preserve"> (</w:t>
      </w:r>
      <w:r>
        <w:rPr>
          <w:highlight w:val="white"/>
          <w:shd w:val="clear" w:color="ffffff" w:themeColor="background1" w:fill="ffffff" w:themeFill="background1"/>
        </w:rPr>
        <w:t xml:space="preserve">семи</w:t>
      </w:r>
      <w:r>
        <w:rPr>
          <w:highlight w:val="white"/>
          <w:shd w:val="clear" w:color="ffffff" w:themeColor="background1" w:fill="ffffff" w:themeFill="background1"/>
        </w:rPr>
        <w:t xml:space="preserve">) рабочих дней</w:t>
      </w:r>
      <w:r>
        <w:rPr>
          <w:highlight w:val="white"/>
          <w:shd w:val="clear" w:color="ffffff" w:themeColor="background1" w:fill="ffffff" w:themeFill="background1"/>
          <w:vertAlign w:val="superscript"/>
        </w:rPr>
        <w:t xml:space="preserve">1</w:t>
      </w:r>
      <w:r>
        <w:rPr>
          <w:highlight w:val="white"/>
          <w:shd w:val="clear" w:color="ffffff" w:themeColor="background1" w:fill="ffffff" w:themeFill="background1"/>
        </w:rPr>
        <w:t xml:space="preserve"> </w:t>
      </w:r>
      <w:r>
        <w:rPr>
          <w:highlight w:val="white"/>
          <w:shd w:val="clear" w:color="ffffff" w:themeColor="background1" w:fill="ffffff" w:themeFill="background1"/>
        </w:rPr>
        <w:t xml:space="preserve">с даты получения Заказчиком счета, выставленного Подрядчиком, но не ранее 70 (семидесяти) календ</w:t>
      </w:r>
      <w:r>
        <w:t xml:space="preserve">арных дней с даты подписания Сторонами </w:t>
      </w:r>
      <w:r>
        <w:t xml:space="preserve">Акта </w:t>
      </w:r>
      <w:r>
        <w:t xml:space="preserve">КС-11</w:t>
      </w:r>
      <w:r>
        <w:t xml:space="preserve">.</w:t>
      </w:r>
      <w:r>
        <w:t xml:space="preserve"> </w:t>
      </w:r>
      <w:r>
        <w:t xml:space="preserve">В</w:t>
      </w:r>
      <w:r>
        <w:t xml:space="preserve"> случае </w:t>
      </w:r>
      <w:r>
        <w:t xml:space="preserve">прекращения (</w:t>
      </w:r>
      <w:r>
        <w:t xml:space="preserve">расторжения</w:t>
      </w:r>
      <w:r>
        <w:t xml:space="preserve">)</w:t>
      </w:r>
      <w:r>
        <w:t xml:space="preserve"> </w:t>
      </w:r>
      <w:r>
        <w:t xml:space="preserve">Договора (подписания </w:t>
      </w:r>
      <w:r>
        <w:t xml:space="preserve">Сторонами </w:t>
      </w:r>
      <w:r>
        <w:t xml:space="preserve">соглашения о расторжении</w:t>
      </w:r>
      <w:r>
        <w:t xml:space="preserve"> Договора</w:t>
      </w:r>
      <w:r>
        <w:t xml:space="preserve">, получения </w:t>
      </w:r>
      <w:r>
        <w:t xml:space="preserve">Подрядчиком </w:t>
      </w:r>
      <w:r>
        <w:t xml:space="preserve">уведомления</w:t>
      </w:r>
      <w:r>
        <w:t xml:space="preserve"> Заказчика</w:t>
      </w:r>
      <w:r>
        <w:t xml:space="preserve"> об </w:t>
      </w:r>
      <w:r>
        <w:t xml:space="preserve">отказе </w:t>
      </w:r>
      <w:r>
        <w:t xml:space="preserve">от Договора </w:t>
      </w:r>
      <w:r>
        <w:t xml:space="preserve">(исполнения Договора) </w:t>
      </w:r>
      <w:r>
        <w:t xml:space="preserve">или иного документа, свидетельствующего о воле </w:t>
      </w:r>
      <w:r>
        <w:t xml:space="preserve">Стороны</w:t>
      </w:r>
      <w:r>
        <w:t xml:space="preserve">, направленной на расторжение Договора)</w:t>
      </w:r>
      <w:r>
        <w:t xml:space="preserve">, </w:t>
      </w:r>
      <w:r>
        <w:t xml:space="preserve">выплата Обеспечительного платежа производится </w:t>
      </w:r>
      <w:r>
        <w:t xml:space="preserve">Заказчиком </w:t>
      </w:r>
      <w:r>
        <w:t xml:space="preserve">не ранее 70 (семидесяти) календарных дней с даты подписания Акта КС-11</w:t>
      </w:r>
      <w:r>
        <w:t xml:space="preserve">, в</w:t>
      </w:r>
      <w:r>
        <w:t xml:space="preserve"> случае</w:t>
      </w:r>
      <w:r>
        <w:t xml:space="preserve">,</w:t>
      </w:r>
      <w:r>
        <w:t xml:space="preserve"> </w:t>
      </w:r>
      <w:r>
        <w:t xml:space="preserve">если иное не </w:t>
      </w:r>
      <w:r>
        <w:t xml:space="preserve">установлено </w:t>
      </w:r>
      <w:r>
        <w:t xml:space="preserve">в соответствующем соглашении</w:t>
      </w:r>
      <w:r>
        <w:t xml:space="preserve"> о расторжении Договора</w:t>
      </w:r>
      <w:r>
        <w:t xml:space="preserve">. </w:t>
      </w:r>
      <w:r/>
    </w:p>
    <w:p>
      <w:pPr>
        <w:pStyle w:val="1226"/>
        <w:ind w:left="0" w:firstLine="709"/>
        <w:jc w:val="both"/>
        <w:shd w:val="clear" w:color="auto" w:fill="ffffff"/>
        <w:tabs>
          <w:tab w:val="left" w:pos="1276" w:leader="none"/>
          <w:tab w:val="left" w:pos="1418" w:leader="none"/>
        </w:tabs>
      </w:pPr>
      <w:r>
        <w:t xml:space="preserve">Л</w:t>
      </w:r>
      <w:r>
        <w:t xml:space="preserve">юбое требование Подрядчика о выплате </w:t>
      </w:r>
      <w:r>
        <w:t xml:space="preserve">Обеспечительного </w:t>
      </w:r>
      <w:r>
        <w:t xml:space="preserve">платежа до </w:t>
      </w:r>
      <w:r>
        <w:t xml:space="preserve">наступления </w:t>
      </w:r>
      <w:r>
        <w:t xml:space="preserve">установленного Договором срока не подлежит удовлетворению</w:t>
      </w:r>
      <w:r>
        <w:t xml:space="preserve">.</w:t>
      </w:r>
      <w:r/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/>
      <w:bookmarkStart w:id="23" w:name="_Ref373242894"/>
      <w:r/>
      <w:bookmarkEnd w:id="20"/>
      <w:r>
        <w:rPr>
          <w:bCs/>
        </w:rPr>
        <w:t xml:space="preserve">Заказчик вправе не выплачивать предварительную оплату (аванс), расторгнуть Договор в одностороннем </w:t>
      </w:r>
      <w:r>
        <w:rPr>
          <w:bCs/>
        </w:rPr>
        <w:t xml:space="preserve">внесудебном </w:t>
      </w:r>
      <w:r>
        <w:rPr>
          <w:bCs/>
        </w:rPr>
        <w:t xml:space="preserve">порядке </w:t>
      </w:r>
      <w:r>
        <w:rPr>
          <w:bCs/>
          <w:strike w:val="0"/>
        </w:rPr>
        <w:t xml:space="preserve">и предъявить требование о возмещении убытков в случае, </w:t>
      </w:r>
      <w:r>
        <w:rPr>
          <w:bCs/>
          <w:strike w:val="0"/>
        </w:rPr>
        <w:t xml:space="preserve">если Подрядчик </w:t>
      </w:r>
      <w:r>
        <w:rPr>
          <w:bCs/>
        </w:rPr>
        <w:t xml:space="preserve">не приступил к исполнению обязательств по Договору.</w:t>
      </w:r>
      <w:bookmarkEnd w:id="23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Расчеты </w:t>
      </w:r>
      <w:r>
        <w:rPr>
          <w:bCs/>
        </w:rPr>
        <w:t xml:space="preserve">по Договору </w:t>
      </w:r>
      <w:r>
        <w:rPr>
          <w:bCs/>
        </w:rPr>
        <w:t xml:space="preserve">осуществляются в валюте Российской Федерации. Оплата производится </w:t>
      </w:r>
      <w:r>
        <w:rPr>
          <w:bCs/>
        </w:rPr>
        <w:t xml:space="preserve">Заказчиком </w:t>
      </w:r>
      <w:r>
        <w:rPr>
          <w:bCs/>
        </w:rPr>
        <w:t xml:space="preserve">путем перечисления </w:t>
      </w:r>
      <w:r>
        <w:rPr>
          <w:bCs/>
        </w:rPr>
        <w:t xml:space="preserve">денежных средств </w:t>
      </w:r>
      <w:r>
        <w:rPr>
          <w:bCs/>
        </w:rPr>
        <w:t xml:space="preserve">на расчетный счет Подрядчика,</w:t>
      </w:r>
      <w:r>
        <w:rPr>
          <w:bCs/>
        </w:rPr>
        <w:t xml:space="preserve"> указанный в Договоре. </w:t>
      </w:r>
      <w:r>
        <w:rPr>
          <w:bCs/>
        </w:rPr>
        <w:t xml:space="preserve">Обязательств</w:t>
      </w:r>
      <w:r>
        <w:rPr>
          <w:bCs/>
        </w:rPr>
        <w:t xml:space="preserve">о</w:t>
      </w:r>
      <w:r>
        <w:rPr>
          <w:bCs/>
        </w:rPr>
        <w:t xml:space="preserve"> Заказчика по </w:t>
      </w:r>
      <w:r>
        <w:rPr>
          <w:bCs/>
        </w:rPr>
        <w:t xml:space="preserve">осуществлению платежа</w:t>
      </w:r>
      <w:r>
        <w:rPr>
          <w:bCs/>
        </w:rPr>
        <w:t xml:space="preserve"> счита</w:t>
      </w:r>
      <w:r>
        <w:rPr>
          <w:bCs/>
        </w:rPr>
        <w:t xml:space="preserve">е</w:t>
      </w:r>
      <w:r>
        <w:rPr>
          <w:bCs/>
        </w:rPr>
        <w:t xml:space="preserve">тся исполненным с даты списания денежных средств с расчетного счета Заказчика.</w:t>
      </w:r>
      <w:bookmarkStart w:id="24" w:name="_Ref361336647"/>
      <w:r/>
      <w:bookmarkEnd w:id="24"/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За исключением случая, указанного в </w:t>
      </w:r>
      <w:r>
        <w:rPr>
          <w:bCs/>
        </w:rPr>
        <w:t xml:space="preserve">пункте </w:t>
      </w:r>
      <w:r>
        <w:rPr>
          <w:bCs/>
        </w:rPr>
        <w:t xml:space="preserve">2.3.20</w:t>
      </w:r>
      <w:r>
        <w:rPr>
          <w:bCs/>
        </w:rPr>
        <w:t xml:space="preserve"> </w:t>
      </w:r>
      <w:r>
        <w:rPr>
          <w:bCs/>
        </w:rPr>
        <w:t xml:space="preserve">Договора, любое превышение фактических объемов Работ над объемами Работ, предусмотренными Договором, к оплате </w:t>
      </w:r>
      <w:r>
        <w:rPr>
          <w:bCs/>
        </w:rPr>
        <w:t xml:space="preserve">Заказчиком </w:t>
      </w:r>
      <w:r>
        <w:rPr>
          <w:bCs/>
        </w:rPr>
        <w:t xml:space="preserve">не принимается и считается включенным в Цену Договора.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white"/>
        </w:rPr>
      </w:pPr>
      <w:r>
        <w:rPr>
          <w:highlight w:val="white"/>
        </w:rPr>
        <w:t xml:space="preserve">Оплата затрат на </w:t>
      </w:r>
      <w:r>
        <w:rPr>
          <w:highlight w:val="white"/>
        </w:rPr>
        <w:t xml:space="preserve">непредвиденные </w:t>
      </w:r>
      <w:r>
        <w:rPr>
          <w:highlight w:val="white"/>
        </w:rPr>
        <w:t xml:space="preserve">работы и затраты</w:t>
      </w:r>
      <w:r>
        <w:rPr>
          <w:highlight w:val="white"/>
        </w:rPr>
        <w:t xml:space="preserve"> осуществляется </w:t>
      </w:r>
      <w:r>
        <w:rPr>
          <w:highlight w:val="white"/>
        </w:rPr>
        <w:t xml:space="preserve">Заказчиком </w:t>
      </w:r>
      <w:r>
        <w:rPr>
          <w:highlight w:val="white"/>
        </w:rPr>
        <w:t xml:space="preserve">в следующем порядке</w:t>
      </w:r>
      <w:r>
        <w:rPr>
          <w:bCs/>
          <w:highlight w:val="white"/>
        </w:rPr>
        <w:t xml:space="preserve">: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white"/>
        </w:rPr>
      </w:pPr>
      <w:r>
        <w:rPr>
          <w:highlight w:val="white"/>
        </w:rPr>
        <w:t xml:space="preserve">Непредвиденные работы и затраты оплачиваются за фактически выполненные работы. Объем р</w:t>
      </w:r>
      <w:r>
        <w:rPr>
          <w:highlight w:val="white"/>
        </w:rPr>
        <w:t xml:space="preserve">абот, выполняемый Подряд</w:t>
      </w:r>
      <w:r>
        <w:rPr>
          <w:highlight w:val="white"/>
        </w:rPr>
        <w:t xml:space="preserve">чиком, должен быть предварительно согласован с Заказчиком и выполняться на основании утвержденных Заказчиком локальных смет, в рамках Лимита на непредвиденные работы и затраты, предусмотренного утвержденным Сводным сметным расчетом стоимости строительства </w:t>
      </w:r>
      <w:r>
        <w:rPr>
          <w:highlight w:val="white"/>
        </w:rPr>
        <w:t xml:space="preserve">(Приложение № 4 к Договору)</w:t>
      </w:r>
      <w:r>
        <w:rPr>
          <w:highlight w:val="white"/>
        </w:rPr>
        <w:t xml:space="preserve">. Освидетельствование выполненного объема работ производится од</w:t>
      </w:r>
      <w:r>
        <w:rPr>
          <w:highlight w:val="white"/>
        </w:rPr>
        <w:t xml:space="preserve">новременно с Работами по Договору при подписании Сторонами Актов освидетельствования выполненных работ в </w:t>
      </w:r>
      <w:r>
        <w:rPr>
          <w:highlight w:val="white"/>
        </w:rPr>
        <w:t xml:space="preserve">соответствии с пунктом 4.1 Договора. Оплата в размере 100 (ста) процентов от стоимости непредвиденных работ и затрат производится Заказчиком в течение </w:t>
      </w:r>
      <w:r>
        <w:rPr>
          <w:highlight w:val="white"/>
        </w:rPr>
        <w:t xml:space="preserve">45 (сорока пяти) календарных дней</w:t>
      </w:r>
      <w:r>
        <w:rPr>
          <w:highlight w:val="white"/>
        </w:rPr>
        <w:t xml:space="preserve"> / </w:t>
      </w:r>
      <w:r>
        <w:rPr>
          <w:highlight w:val="white"/>
        </w:rPr>
        <w:t xml:space="preserve">7</w:t>
      </w:r>
      <w:r>
        <w:rPr>
          <w:highlight w:val="white"/>
        </w:rPr>
        <w:t xml:space="preserve"> (</w:t>
      </w:r>
      <w:r>
        <w:rPr>
          <w:highlight w:val="white"/>
        </w:rPr>
        <w:t xml:space="preserve">семи</w:t>
      </w:r>
      <w:r>
        <w:rPr>
          <w:highlight w:val="white"/>
        </w:rPr>
        <w:t xml:space="preserve">) рабочих дне</w:t>
      </w:r>
      <w:r>
        <w:rPr>
          <w:highlight w:val="white"/>
        </w:rPr>
        <w:t xml:space="preserve">й</w:t>
      </w:r>
      <w:r>
        <w:rPr>
          <w:highlight w:val="white"/>
          <w:vertAlign w:val="superscript"/>
        </w:rPr>
        <w:t xml:space="preserve">1</w:t>
      </w:r>
      <w:r>
        <w:rPr>
          <w:highlight w:val="white"/>
        </w:rPr>
        <w:t xml:space="preserve"> с даты подписания Акта освидетельствования выполненных работ на основании счета, выставленного Подрядчиком, и с учетом пунктов 3.5.3, 3.5.4 Договора. Стоимость непредвиденных работ и затрат включается в </w:t>
      </w:r>
      <w:r>
        <w:rPr>
          <w:bCs/>
          <w:highlight w:val="white"/>
        </w:rPr>
        <w:t xml:space="preserve">общую сумму Акта КС-2, подписываемого Сторонами в соответствии с пунктом 4.2 Договора</w:t>
      </w:r>
      <w:r>
        <w:rPr>
          <w:bCs/>
          <w:highlight w:val="white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pStyle w:val="1226"/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white"/>
        </w:rPr>
      </w:pPr>
      <w:r>
        <w:rPr>
          <w:highlight w:val="white"/>
        </w:rPr>
        <w:t xml:space="preserve">Платеж, совершаемый на основании документа, указанного в пункте </w:t>
      </w:r>
      <w:r>
        <w:rPr>
          <w:highlight w:val="white"/>
        </w:rPr>
        <w:t xml:space="preserve">4</w:t>
      </w:r>
      <w:r>
        <w:rPr>
          <w:highlight w:val="white"/>
        </w:rPr>
        <w:t xml:space="preserve">.1 Договора, является предварительной оплатой (авансированием), при этом предоставление Подрядчиком финансового обеспечения исполнения обязательств по возврату предварительной оплаты (</w:t>
      </w:r>
      <w:r>
        <w:rPr>
          <w:highlight w:val="white"/>
        </w:rPr>
        <w:t xml:space="preserve">опробование и эксплуатация</w:t>
      </w:r>
      <w:r>
        <w:rPr>
          <w:highlight w:val="white"/>
        </w:rPr>
        <w:t xml:space="preserve">) не требуется</w:t>
      </w:r>
      <w:r>
        <w:rPr>
          <w:highlight w:val="white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rPr>
          <w:bCs/>
        </w:rPr>
        <w:t xml:space="preserve">Индексация Цены Договора не допускается. </w:t>
      </w:r>
      <w:r/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Заказчик вправе произвести сальдо взаимных обязательств Сторон путем уменьшения сумм при</w:t>
      </w:r>
      <w:r>
        <w:t xml:space="preserve">читающихся Подрядчику платежей по Договору, а также по взаимосвязанным договорам (цепочке договоров), в рамках единого комплекса хозяйственных взаимоотношений Сторон, направленных на исполнение Договора, на суммы задолженности Подрядчика перед Заказчиком, </w:t>
      </w:r>
      <w:r>
        <w:t xml:space="preserve">в том числе (включая, но не ограничиваясь), суммы неотработанного аванса по Договору, суммы неустоек (пени, штрафы) за неисполнение и / или ненадлежащее исполнение обязательств по Договору, стоимость работ по устранению недостатков выполненных Подрядчиком </w:t>
      </w:r>
      <w:r>
        <w:t xml:space="preserve">Р</w:t>
      </w:r>
      <w:r>
        <w:t xml:space="preserve">абот и поставленного Подрядчиком </w:t>
      </w:r>
      <w:r>
        <w:t xml:space="preserve">О</w:t>
      </w:r>
      <w:r>
        <w:t xml:space="preserve">борудования.</w:t>
      </w:r>
      <w:r/>
    </w:p>
    <w:p>
      <w:pPr>
        <w:ind w:firstLine="709"/>
        <w:spacing w:line="240" w:lineRule="auto"/>
        <w:shd w:val="clear" w:color="auto" w:fill="ffffff"/>
        <w:tabs>
          <w:tab w:val="left" w:pos="113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Заказчик направляет Подрядчику уведомление о проведении сальдо взаимных обязательств Сторон по Договору.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709"/>
        <w:spacing w:line="240" w:lineRule="auto"/>
        <w:shd w:val="clear" w:color="auto" w:fill="ffffff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  <w:highlight w:val="none"/>
        </w:rPr>
        <w:t xml:space="preserve">3.11. </w:t>
      </w:r>
      <w:r>
        <w:rPr>
          <w:rFonts w:ascii="Times New Roman" w:hAnsi="Times New Roman" w:eastAsia="Times New Roman" w:cs="Times New Roman"/>
          <w:bCs/>
          <w:sz w:val="24"/>
          <w:szCs w:val="24"/>
          <w:shd w:val="clear" w:color="auto" w:fill="ffffff"/>
        </w:rPr>
        <w:t xml:space="preserve">Понижающий коэффициент», К=_____ обязателен к применению ко всем документам первичной отчётности по выполненным Подрядчиком работам.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26"/>
        <w:ind w:left="0" w:firstLine="567"/>
        <w:jc w:val="both"/>
        <w:shd w:val="clear" w:color="auto" w:fill="ffffff"/>
        <w:tabs>
          <w:tab w:val="left" w:pos="1134" w:leader="none"/>
        </w:tabs>
      </w:pPr>
      <w:r>
        <w:rPr>
          <w:bCs/>
        </w:rPr>
      </w:r>
      <w:r>
        <w:rPr>
          <w:bCs/>
        </w:rPr>
      </w:r>
      <w:r/>
    </w:p>
    <w:p>
      <w:pPr>
        <w:pStyle w:val="1226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Порядок сдачи-приемки </w:t>
      </w:r>
      <w:r>
        <w:rPr>
          <w:b/>
          <w:bCs/>
        </w:rPr>
        <w:t xml:space="preserve">Р</w:t>
      </w:r>
      <w:r>
        <w:rPr>
          <w:b/>
          <w:bCs/>
        </w:rPr>
        <w:t xml:space="preserve">абот</w:t>
      </w:r>
      <w:r>
        <w:rPr>
          <w:b/>
          <w:bCs/>
        </w:rPr>
      </w:r>
      <w:r>
        <w:rPr>
          <w:b/>
          <w:bCs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709" w:leader="none"/>
          <w:tab w:val="left" w:pos="1134" w:leader="none"/>
        </w:tabs>
      </w:pPr>
      <w:r>
        <w:rPr>
          <w:rFonts w:ascii="Times New Roman" w:hAnsi="Times New Roman" w:eastAsia="Times New Roman" w:cs="Times New Roman"/>
          <w:sz w:val="24"/>
          <w:shd w:val="clear" w:color="auto" w:fill="ffffff"/>
        </w:rPr>
        <w:t xml:space="preserve">Подрядчик ежемесячно в срок до 23 числа месяца нап</w:t>
      </w:r>
      <w:r>
        <w:rPr>
          <w:rFonts w:ascii="Times New Roman" w:hAnsi="Times New Roman" w:eastAsia="Times New Roman" w:cs="Times New Roman"/>
          <w:sz w:val="24"/>
          <w:shd w:val="clear" w:color="auto" w:fill="ffffff"/>
        </w:rPr>
        <w:t xml:space="preserve">равляет гарантийное письмо Заказчику об объемах выполненных работ, которые будут предъявлены Заказчику за текущий месяц, с указанием сумм для предстоящего финансирования, либо направляет письменное уведомление Заказчику об отсутствии ожидаемого выполнения.</w:t>
      </w:r>
      <w:r>
        <w:rPr>
          <w:rFonts w:ascii="Times New Roman" w:hAnsi="Times New Roman" w:eastAsia="Times New Roman" w:cs="Times New Roman"/>
          <w:sz w:val="24"/>
          <w:shd w:val="clear" w:color="auto" w:fill="ffffff"/>
        </w:rPr>
      </w:r>
      <w:r/>
    </w:p>
    <w:p>
      <w:pPr>
        <w:pStyle w:val="1226"/>
        <w:ind w:left="0" w:right="0" w:firstLine="567"/>
        <w:jc w:val="both"/>
        <w:tabs>
          <w:tab w:val="left" w:pos="0" w:leader="none"/>
          <w:tab w:val="left" w:pos="709" w:leader="none"/>
        </w:tabs>
      </w:pPr>
      <w:r>
        <w:rPr>
          <w:bCs/>
        </w:rPr>
        <w:t xml:space="preserve">По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 завершении промежуточных (ежемесячных) объемов 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выполненных 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р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абот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, указанног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о в Г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рафике 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выполнения и 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финансирования 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р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абот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(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П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риложение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№ 3 к Договору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), 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Подрядчик до 25 числа каждого месяца 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представляет Заказчику подписанны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й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 со своей стороны в 2 (двух) экземплярах 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Акт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свидетельствования 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выполненных 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работ 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по форме 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Приложения № 8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 к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 Договору,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с приложением 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П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риемо-сдаточной и 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И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сполнительной документации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в 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3 (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трех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)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 э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кземплярах.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При наличии в сметной документации материало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в по текущей цене, принятых на основании технико-коммерческих предложений, необходимо подтвердить их фактическую стоимость счет-фактурами. Не предоставление любого из вышеперечисленных документов дает право Заказчику не производить приемку и оплату работ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</w:r>
      <w:r/>
    </w:p>
    <w:p>
      <w:pPr>
        <w:pStyle w:val="1226"/>
        <w:ind w:left="0" w:firstLine="567"/>
        <w:jc w:val="both"/>
        <w:tabs>
          <w:tab w:val="left" w:pos="0" w:leader="none"/>
          <w:tab w:val="left" w:pos="709" w:leader="none"/>
        </w:tabs>
        <w:rPr>
          <w:rFonts w:ascii="Times New Roman" w:hAnsi="Times New Roman" w:eastAsia="Times New Roman" w:cs="Times New Roman"/>
          <w:sz w:val="24"/>
          <w:shd w:val="clear" w:color="auto" w:fill="ffffff"/>
        </w:rPr>
      </w:pPr>
      <w:r>
        <w:rPr>
          <w:rFonts w:ascii="Times New Roman" w:hAnsi="Times New Roman" w:eastAsia="Times New Roman" w:cs="Times New Roman"/>
          <w:sz w:val="24"/>
          <w:shd w:val="clear" w:color="auto" w:fill="ffffff"/>
        </w:rPr>
        <w:t xml:space="preserve">Приемка Заказчиком </w:t>
      </w:r>
      <w:r>
        <w:rPr>
          <w:rFonts w:ascii="Times New Roman" w:hAnsi="Times New Roman" w:eastAsia="Times New Roman" w:cs="Times New Roman"/>
          <w:bCs/>
          <w:sz w:val="24"/>
          <w:shd w:val="clear" w:color="auto" w:fill="ffffff"/>
        </w:rPr>
        <w:t xml:space="preserve">промежуточных (ежемесячных) объемов выполненных работ означает согласие Заказчика с их</w:t>
      </w:r>
      <w:r>
        <w:rPr>
          <w:rFonts w:ascii="Times New Roman" w:hAnsi="Times New Roman" w:eastAsia="Times New Roman" w:cs="Times New Roman"/>
          <w:bCs/>
          <w:sz w:val="24"/>
          <w:shd w:val="clear" w:color="auto" w:fill="ffffff"/>
        </w:rPr>
        <w:t xml:space="preserve"> качеством и право Подрядчика на получение оплаты за выполненные работы, при этом ответственность за сохранность результатов работ остается за Подрядчиком до полного окончания всех работ по Договору и подписания документов, указанных в пункте 4.2. Договора</w:t>
      </w:r>
      <w:r>
        <w:rPr>
          <w:rFonts w:ascii="Times New Roman" w:hAnsi="Times New Roman" w:eastAsia="Times New Roman" w:cs="Times New Roman"/>
          <w:sz w:val="24"/>
          <w:shd w:val="clear" w:color="auto" w:fill="ffffff"/>
        </w:rPr>
      </w:r>
      <w:r>
        <w:rPr>
          <w:rFonts w:ascii="Times New Roman" w:hAnsi="Times New Roman" w:eastAsia="Times New Roman" w:cs="Times New Roman"/>
          <w:sz w:val="24"/>
          <w:shd w:val="clear" w:color="auto" w:fill="ffffff"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/>
      <w:bookmarkStart w:id="29" w:name="_Ref361336865"/>
      <w:r>
        <w:rPr>
          <w:bCs/>
        </w:rPr>
        <w:t xml:space="preserve">По завершении выполнения Работ в отношении</w:t>
      </w:r>
      <w:r>
        <w:rPr>
          <w:bCs/>
          <w:highlight w:val="white"/>
        </w:rPr>
        <w:t xml:space="preserve"> Объекта </w:t>
      </w:r>
      <w:r>
        <w:rPr>
          <w:bCs/>
          <w:highlight w:val="white"/>
        </w:rPr>
        <w:t xml:space="preserve">и го</w:t>
      </w:r>
      <w:r>
        <w:rPr>
          <w:bCs/>
        </w:rPr>
        <w:t xml:space="preserve">товности </w:t>
      </w:r>
      <w:r>
        <w:rPr>
          <w:bCs/>
        </w:rPr>
        <w:t xml:space="preserve">последнего к эксплуатации </w:t>
      </w:r>
      <w:r>
        <w:rPr>
          <w:bCs/>
        </w:rPr>
        <w:t xml:space="preserve">Подрядчик</w:t>
      </w:r>
      <w:r>
        <w:rPr>
          <w:bCs/>
        </w:rPr>
        <w:t xml:space="preserve"> </w:t>
      </w:r>
      <w:r>
        <w:rPr>
          <w:bCs/>
        </w:rPr>
        <w:t xml:space="preserve"> </w:t>
      </w:r>
      <w:r>
        <w:rPr>
          <w:bCs/>
        </w:rPr>
        <w:t xml:space="preserve">в течение 3 (трех) рабочих дней </w:t>
      </w:r>
      <w:r>
        <w:rPr>
          <w:bCs/>
        </w:rPr>
        <w:t xml:space="preserve">представляет Заказчику подписанные со своей стороны</w:t>
      </w:r>
      <w:r>
        <w:rPr>
          <w:bCs/>
        </w:rPr>
        <w:t xml:space="preserve">:</w:t>
      </w:r>
      <w:r/>
    </w:p>
    <w:p>
      <w:pPr>
        <w:pStyle w:val="1226"/>
        <w:numPr>
          <w:ilvl w:val="0"/>
          <w:numId w:val="22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white"/>
        </w:rPr>
      </w:pPr>
      <w:r>
        <w:rPr>
          <w:highlight w:val="white"/>
        </w:rPr>
        <w:t xml:space="preserve">Акт </w:t>
      </w:r>
      <w:r>
        <w:rPr>
          <w:highlight w:val="white"/>
        </w:rPr>
        <w:t xml:space="preserve">КС-2, Справку КС-3 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н</w:t>
      </w:r>
      <w:r>
        <w:rPr>
          <w:highlight w:val="white"/>
        </w:rPr>
        <w:t xml:space="preserve">а весь объем выполненных работ по Договору</w:t>
      </w:r>
      <w:r>
        <w:rPr>
          <w:highlight w:val="white"/>
        </w:rPr>
        <w:t xml:space="preserve"> </w:t>
      </w:r>
      <w:r>
        <w:rPr>
          <w:highlight w:val="white"/>
        </w:rPr>
        <w:t xml:space="preserve">в 2 (двух) экземплярах</w:t>
      </w:r>
      <w:r>
        <w:rPr>
          <w:highlight w:val="white"/>
        </w:rPr>
        <w:t xml:space="preserve">, </w:t>
      </w:r>
      <w:r>
        <w:rPr>
          <w:highlight w:val="white"/>
        </w:rPr>
        <w:t xml:space="preserve">а также</w:t>
      </w:r>
      <w:r>
        <w:rPr>
          <w:highlight w:val="white"/>
        </w:rPr>
        <w:t xml:space="preserve"> электронные версии Акта </w:t>
      </w:r>
      <w:r>
        <w:rPr>
          <w:highlight w:val="white"/>
        </w:rPr>
        <w:br/>
        <w:t xml:space="preserve">КС-2 и Справки КС-3 в формате *</w:t>
      </w:r>
      <w:r>
        <w:rPr>
          <w:highlight w:val="white"/>
        </w:rPr>
        <w:t xml:space="preserve">gsfx</w:t>
      </w:r>
      <w:r>
        <w:rPr>
          <w:highlight w:val="white"/>
        </w:rPr>
        <w:t xml:space="preserve"> ПК «ГРАНД Сметы» на цифровом носи</w:t>
      </w:r>
      <w:r>
        <w:rPr>
          <w:highlight w:val="white"/>
        </w:rPr>
        <w:t xml:space="preserve">теле</w:t>
      </w:r>
      <w:r>
        <w:rPr>
          <w:highlight w:val="white"/>
        </w:rPr>
        <w:t xml:space="preserve">;</w:t>
      </w:r>
      <w:r>
        <w:rPr>
          <w:highlight w:val="white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1226"/>
        <w:numPr>
          <w:ilvl w:val="0"/>
          <w:numId w:val="22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white"/>
        </w:rPr>
      </w:pPr>
      <w:r>
        <w:rPr>
          <w:highlight w:val="white"/>
        </w:rPr>
        <w:t xml:space="preserve">Акт</w:t>
      </w:r>
      <w:r>
        <w:rPr>
          <w:bCs/>
          <w:highlight w:val="white"/>
        </w:rPr>
        <w:t xml:space="preserve"> о приеме-сдаче отремонтированных, реконструированных, модернизированных объектов основных средств (по форме ОС-3)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в 2 (двух) экземплярах </w:t>
      </w:r>
      <w:r>
        <w:rPr>
          <w:bCs/>
          <w:highlight w:val="white"/>
        </w:rPr>
        <w:t xml:space="preserve">с приложением </w:t>
      </w:r>
      <w:r>
        <w:rPr>
          <w:bCs/>
          <w:highlight w:val="white"/>
        </w:rPr>
        <w:t xml:space="preserve">П</w:t>
      </w:r>
      <w:r>
        <w:rPr>
          <w:bCs/>
          <w:highlight w:val="white"/>
        </w:rPr>
        <w:t xml:space="preserve">риемо-сдаточной и </w:t>
      </w:r>
      <w:r>
        <w:rPr>
          <w:bCs/>
          <w:highlight w:val="white"/>
        </w:rPr>
        <w:t xml:space="preserve">И</w:t>
      </w:r>
      <w:r>
        <w:rPr>
          <w:bCs/>
          <w:highlight w:val="white"/>
        </w:rPr>
        <w:t xml:space="preserve">сполнительной документации </w:t>
      </w:r>
      <w:r>
        <w:rPr>
          <w:highlight w:val="white"/>
        </w:rPr>
        <w:t xml:space="preserve">в </w:t>
      </w:r>
      <w:r>
        <w:rPr>
          <w:highlight w:val="white"/>
        </w:rPr>
        <w:t xml:space="preserve">3 (</w:t>
      </w:r>
      <w:r>
        <w:rPr>
          <w:highlight w:val="white"/>
        </w:rPr>
        <w:t xml:space="preserve">трех</w:t>
      </w:r>
      <w:r>
        <w:rPr>
          <w:highlight w:val="white"/>
        </w:rPr>
        <w:t xml:space="preserve">)</w:t>
      </w:r>
      <w:r>
        <w:rPr>
          <w:highlight w:val="white"/>
        </w:rPr>
        <w:t xml:space="preserve"> экземплярах</w:t>
      </w:r>
      <w:r>
        <w:rPr>
          <w:highlight w:val="white"/>
        </w:rPr>
        <w:t xml:space="preserve">;</w:t>
      </w:r>
      <w:r>
        <w:rPr>
          <w:highlight w:val="white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1226"/>
        <w:numPr>
          <w:ilvl w:val="0"/>
          <w:numId w:val="22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white"/>
        </w:rPr>
      </w:pPr>
      <w:r>
        <w:rPr>
          <w:bCs/>
          <w:highlight w:val="white"/>
        </w:rPr>
        <w:t xml:space="preserve">А</w:t>
      </w:r>
      <w:r>
        <w:rPr>
          <w:highlight w:val="white"/>
        </w:rPr>
        <w:t xml:space="preserve">кт КС-11</w:t>
      </w:r>
      <w:r>
        <w:rPr>
          <w:highlight w:val="white"/>
        </w:rPr>
        <w:t xml:space="preserve"> </w:t>
      </w:r>
      <w:r>
        <w:rPr>
          <w:highlight w:val="white"/>
        </w:rPr>
        <w:t xml:space="preserve">в 2 (двух) экземплярах</w:t>
      </w:r>
      <w:r>
        <w:rPr>
          <w:highlight w:val="white"/>
        </w:rPr>
        <w:t xml:space="preserve">.</w:t>
      </w:r>
      <w:r>
        <w:rPr>
          <w:highlight w:val="white"/>
        </w:rPr>
      </w:r>
      <w:bookmarkEnd w:id="29"/>
      <w:r>
        <w:rPr>
          <w:highlight w:val="white"/>
        </w:rPr>
      </w:r>
      <w:r>
        <w:rPr>
          <w:highlight w:val="white"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568" w:leader="none"/>
          <w:tab w:val="left" w:pos="1134" w:leader="none"/>
        </w:tabs>
        <w:rPr>
          <w:bCs/>
        </w:rPr>
      </w:pPr>
      <w:r>
        <w:rPr>
          <w:bCs/>
        </w:rPr>
        <w:t xml:space="preserve">В</w:t>
      </w:r>
      <w:r>
        <w:rPr>
          <w:bCs/>
        </w:rPr>
        <w:t xml:space="preserve"> течение</w:t>
      </w:r>
      <w:r>
        <w:rPr>
          <w:bCs/>
        </w:rPr>
        <w:t xml:space="preserve"> </w:t>
      </w:r>
      <w:r>
        <w:rPr>
          <w:bCs/>
        </w:rPr>
        <w:t xml:space="preserve">15</w:t>
      </w:r>
      <w:r>
        <w:rPr>
          <w:bCs/>
        </w:rPr>
        <w:t xml:space="preserve"> (</w:t>
      </w:r>
      <w:r>
        <w:rPr>
          <w:bCs/>
        </w:rPr>
        <w:t xml:space="preserve">пятнадцати)</w:t>
      </w:r>
      <w:r>
        <w:rPr>
          <w:bCs/>
        </w:rPr>
        <w:t xml:space="preserve"> рабочих дн</w:t>
      </w:r>
      <w:r>
        <w:rPr>
          <w:bCs/>
        </w:rPr>
        <w:t xml:space="preserve">ей</w:t>
      </w:r>
      <w:r>
        <w:rPr>
          <w:bCs/>
        </w:rPr>
        <w:t xml:space="preserve"> с</w:t>
      </w:r>
      <w:r>
        <w:rPr>
          <w:bCs/>
        </w:rPr>
        <w:t xml:space="preserve"> даты получения </w:t>
      </w:r>
      <w:r>
        <w:rPr>
          <w:bCs/>
        </w:rPr>
        <w:t xml:space="preserve">полного комплекта </w:t>
      </w:r>
      <w:r>
        <w:rPr>
          <w:bCs/>
        </w:rPr>
        <w:t xml:space="preserve">документов</w:t>
      </w:r>
      <w:r>
        <w:rPr>
          <w:bCs/>
        </w:rPr>
        <w:t xml:space="preserve">, </w:t>
      </w:r>
      <w:r>
        <w:rPr>
          <w:bCs/>
        </w:rPr>
        <w:t xml:space="preserve">указанных в </w:t>
      </w:r>
      <w:r>
        <w:rPr>
          <w:bCs/>
        </w:rPr>
        <w:t xml:space="preserve">пунктах</w:t>
      </w:r>
      <w:r>
        <w:rPr>
          <w:bCs/>
        </w:rPr>
        <w:t xml:space="preserve"> </w:t>
      </w:r>
      <w:r>
        <w:rPr>
          <w:bCs/>
        </w:rPr>
        <w:t xml:space="preserve">4.1-4.2</w:t>
      </w:r>
      <w:r>
        <w:rPr>
          <w:bCs/>
        </w:rPr>
        <w:t xml:space="preserve"> </w:t>
      </w:r>
      <w:r>
        <w:rPr>
          <w:bCs/>
        </w:rPr>
        <w:t xml:space="preserve">Договор</w:t>
      </w:r>
      <w:r>
        <w:rPr>
          <w:bCs/>
        </w:rPr>
        <w:t xml:space="preserve">а</w:t>
      </w:r>
      <w:r>
        <w:rPr>
          <w:bCs/>
        </w:rPr>
        <w:t xml:space="preserve">, Заказчик </w:t>
      </w:r>
      <w:r>
        <w:rPr>
          <w:bCs/>
        </w:rPr>
        <w:t xml:space="preserve">подписывает </w:t>
      </w:r>
      <w:r>
        <w:rPr>
          <w:bCs/>
        </w:rPr>
        <w:t xml:space="preserve">и передает Подрядчику 1 (од</w:t>
      </w:r>
      <w:r>
        <w:rPr>
          <w:bCs/>
        </w:rPr>
        <w:t xml:space="preserve">и</w:t>
      </w:r>
      <w:r>
        <w:rPr>
          <w:bCs/>
        </w:rPr>
        <w:t xml:space="preserve">н) экземпляр</w:t>
      </w:r>
      <w:r>
        <w:rPr>
          <w:bCs/>
        </w:rPr>
        <w:t xml:space="preserve"> </w:t>
      </w:r>
      <w:r>
        <w:rPr>
          <w:bCs/>
        </w:rPr>
        <w:t xml:space="preserve">каждого </w:t>
      </w:r>
      <w:r>
        <w:rPr>
          <w:bCs/>
        </w:rPr>
        <w:t xml:space="preserve">указанного </w:t>
      </w:r>
      <w:r>
        <w:rPr>
          <w:bCs/>
        </w:rPr>
        <w:t xml:space="preserve">акта</w:t>
      </w:r>
      <w:r>
        <w:rPr>
          <w:bCs/>
        </w:rPr>
        <w:t xml:space="preserve">, либо</w:t>
      </w:r>
      <w:r>
        <w:rPr>
          <w:bCs/>
        </w:rPr>
        <w:t xml:space="preserve"> направляет </w:t>
      </w:r>
      <w:r>
        <w:rPr>
          <w:bCs/>
        </w:rPr>
        <w:t xml:space="preserve">Подрядчику письменный мотивированный отказ от приемки Работ</w:t>
      </w:r>
      <w:r>
        <w:rPr>
          <w:bCs/>
        </w:rPr>
        <w:t xml:space="preserve"> </w:t>
      </w:r>
      <w:r>
        <w:rPr>
          <w:bCs/>
        </w:rPr>
        <w:t xml:space="preserve">(далее – «</w:t>
      </w:r>
      <w:r>
        <w:rPr>
          <w:bCs/>
        </w:rPr>
        <w:t xml:space="preserve">Ведомость замечаний</w:t>
      </w:r>
      <w:r>
        <w:rPr>
          <w:bCs/>
        </w:rPr>
        <w:t xml:space="preserve">»)</w:t>
      </w:r>
      <w:r>
        <w:rPr>
          <w:bCs/>
        </w:rPr>
        <w:t xml:space="preserve">, в которо</w:t>
      </w:r>
      <w:r>
        <w:rPr>
          <w:bCs/>
        </w:rPr>
        <w:t xml:space="preserve">м</w:t>
      </w:r>
      <w:r>
        <w:rPr>
          <w:bCs/>
        </w:rPr>
        <w:t xml:space="preserve"> </w:t>
      </w:r>
      <w:r>
        <w:rPr>
          <w:bCs/>
        </w:rPr>
        <w:t xml:space="preserve">отражает </w:t>
      </w:r>
      <w:r>
        <w:rPr>
          <w:bCs/>
        </w:rPr>
        <w:t xml:space="preserve">недостатки</w:t>
      </w:r>
      <w:r>
        <w:rPr>
          <w:bCs/>
        </w:rPr>
        <w:t xml:space="preserve">, несоответствия и / или дефекты</w:t>
      </w:r>
      <w:r>
        <w:rPr>
          <w:bCs/>
        </w:rPr>
        <w:t xml:space="preserve"> </w:t>
      </w:r>
      <w:r>
        <w:rPr>
          <w:bCs/>
        </w:rPr>
        <w:t xml:space="preserve">Р</w:t>
      </w:r>
      <w:r>
        <w:rPr>
          <w:bCs/>
        </w:rPr>
        <w:t xml:space="preserve">абот</w:t>
      </w:r>
      <w:r>
        <w:rPr>
          <w:bCs/>
        </w:rPr>
        <w:t xml:space="preserve">,</w:t>
      </w:r>
      <w:r>
        <w:rPr>
          <w:bCs/>
        </w:rPr>
        <w:t xml:space="preserve"> а также срок </w:t>
      </w:r>
      <w:r>
        <w:rPr>
          <w:bCs/>
        </w:rPr>
        <w:t xml:space="preserve">на </w:t>
      </w:r>
      <w:r>
        <w:rPr>
          <w:bCs/>
        </w:rPr>
        <w:t xml:space="preserve">их устранени</w:t>
      </w:r>
      <w:r>
        <w:rPr>
          <w:bCs/>
        </w:rPr>
        <w:t xml:space="preserve">е</w:t>
      </w:r>
      <w:r>
        <w:rPr>
          <w:bCs/>
        </w:rPr>
        <w:t xml:space="preserve">.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568" w:leader="none"/>
          <w:tab w:val="left" w:pos="1134" w:leader="none"/>
        </w:tabs>
        <w:rPr>
          <w:bCs/>
        </w:rPr>
      </w:pPr>
      <w:r>
        <w:rPr>
          <w:bCs/>
        </w:rPr>
        <w:t xml:space="preserve">Устранение указанных недостатков</w:t>
      </w:r>
      <w:r>
        <w:rPr>
          <w:bCs/>
        </w:rPr>
        <w:t xml:space="preserve">, несоответстви</w:t>
      </w:r>
      <w:r>
        <w:rPr>
          <w:bCs/>
        </w:rPr>
        <w:t xml:space="preserve">й</w:t>
      </w:r>
      <w:r>
        <w:rPr>
          <w:bCs/>
        </w:rPr>
        <w:t xml:space="preserve"> и / или дефект</w:t>
      </w:r>
      <w:r>
        <w:rPr>
          <w:bCs/>
        </w:rPr>
        <w:t xml:space="preserve">ов, выявленных Заказчиком,</w:t>
      </w:r>
      <w:r>
        <w:rPr>
          <w:bCs/>
        </w:rPr>
        <w:t xml:space="preserve"> осуществляется Подрядчиком </w:t>
      </w:r>
      <w:r>
        <w:rPr>
          <w:bCs/>
        </w:rPr>
        <w:t xml:space="preserve">своими силами и за свой счет</w:t>
      </w:r>
      <w:r>
        <w:rPr>
          <w:bCs/>
        </w:rPr>
        <w:t xml:space="preserve"> в срок, указанны</w:t>
      </w:r>
      <w:r>
        <w:rPr>
          <w:bCs/>
        </w:rPr>
        <w:t xml:space="preserve">й</w:t>
      </w:r>
      <w:r>
        <w:rPr>
          <w:bCs/>
        </w:rPr>
        <w:t xml:space="preserve"> в Ведомости замечаний.</w:t>
      </w:r>
      <w:r>
        <w:rPr>
          <w:bCs/>
        </w:rPr>
        <w:t xml:space="preserve"> Указание Заказчиком </w:t>
      </w:r>
      <w:r>
        <w:rPr>
          <w:bCs/>
        </w:rPr>
        <w:t xml:space="preserve">срока новой приемки не влечет переноса установленного Договором срока выполнения Работ </w:t>
      </w:r>
      <w:r>
        <w:rPr>
          <w:bCs/>
        </w:rPr>
        <w:t xml:space="preserve">и не исключает ответственности Подрядчика за его нарушение.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</w:t>
      </w:r>
      <w:r>
        <w:rPr>
          <w:bCs/>
        </w:rPr>
        <w:t xml:space="preserve">вторная приемка </w:t>
      </w:r>
      <w:r>
        <w:rPr>
          <w:bCs/>
        </w:rPr>
        <w:t xml:space="preserve">Заказчиком </w:t>
      </w:r>
      <w:r>
        <w:rPr>
          <w:bCs/>
        </w:rPr>
        <w:t xml:space="preserve">выполненных</w:t>
      </w:r>
      <w:r>
        <w:rPr>
          <w:bCs/>
        </w:rPr>
        <w:t xml:space="preserve"> Работ </w:t>
      </w:r>
      <w:r>
        <w:rPr>
          <w:bCs/>
        </w:rPr>
        <w:t xml:space="preserve">после устранения</w:t>
      </w:r>
      <w:r>
        <w:rPr>
          <w:bCs/>
        </w:rPr>
        <w:t xml:space="preserve"> </w:t>
      </w:r>
      <w:r>
        <w:rPr>
          <w:bCs/>
        </w:rPr>
        <w:t xml:space="preserve">н</w:t>
      </w:r>
      <w:r>
        <w:rPr>
          <w:bCs/>
        </w:rPr>
        <w:t xml:space="preserve">едостатк</w:t>
      </w:r>
      <w:r>
        <w:rPr>
          <w:bCs/>
        </w:rPr>
        <w:t xml:space="preserve">ов</w:t>
      </w:r>
      <w:r>
        <w:rPr>
          <w:bCs/>
        </w:rPr>
        <w:t xml:space="preserve">, </w:t>
      </w:r>
      <w:r>
        <w:rPr>
          <w:bCs/>
        </w:rPr>
        <w:t xml:space="preserve">указанны</w:t>
      </w:r>
      <w:r>
        <w:rPr>
          <w:bCs/>
        </w:rPr>
        <w:t xml:space="preserve">х</w:t>
      </w:r>
      <w:r>
        <w:rPr>
          <w:bCs/>
        </w:rPr>
        <w:t xml:space="preserve"> в Ведомости замечаний</w:t>
      </w:r>
      <w:r>
        <w:rPr>
          <w:bCs/>
        </w:rPr>
        <w:t xml:space="preserve">,</w:t>
      </w:r>
      <w:r>
        <w:rPr>
          <w:bCs/>
        </w:rPr>
        <w:t xml:space="preserve"> </w:t>
      </w:r>
      <w:r>
        <w:rPr>
          <w:bCs/>
        </w:rPr>
        <w:t xml:space="preserve">осуществля</w:t>
      </w:r>
      <w:r>
        <w:rPr>
          <w:bCs/>
        </w:rPr>
        <w:t xml:space="preserve">ется</w:t>
      </w:r>
      <w:r>
        <w:rPr>
          <w:bCs/>
        </w:rPr>
        <w:t xml:space="preserve"> в порядке, предусмотренном </w:t>
      </w:r>
      <w:r>
        <w:rPr>
          <w:bCs/>
        </w:rPr>
        <w:t xml:space="preserve">пунктами</w:t>
      </w:r>
      <w:r>
        <w:rPr>
          <w:bCs/>
        </w:rPr>
        <w:t xml:space="preserve"> </w:t>
      </w:r>
      <w:r>
        <w:rPr>
          <w:bCs/>
        </w:rPr>
        <w:t xml:space="preserve">4</w:t>
      </w:r>
      <w:r>
        <w:rPr>
          <w:bCs/>
        </w:rPr>
        <w:t xml:space="preserve">.1-</w:t>
      </w:r>
      <w:r>
        <w:rPr>
          <w:bCs/>
        </w:rPr>
        <w:t xml:space="preserve">4</w:t>
      </w:r>
      <w:r>
        <w:rPr>
          <w:bCs/>
        </w:rPr>
        <w:t xml:space="preserve">.3 </w:t>
      </w:r>
      <w:r>
        <w:rPr>
          <w:bCs/>
        </w:rPr>
        <w:t xml:space="preserve">Договора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Если Подрядчик не устранит недостатки</w:t>
      </w:r>
      <w:r>
        <w:rPr>
          <w:bCs/>
        </w:rPr>
        <w:t xml:space="preserve">, несоответствия и </w:t>
      </w:r>
      <w:r>
        <w:rPr>
          <w:bCs/>
        </w:rPr>
        <w:t xml:space="preserve">/</w:t>
      </w:r>
      <w:r>
        <w:rPr>
          <w:bCs/>
        </w:rPr>
        <w:t xml:space="preserve"> или дефекты Работ </w:t>
      </w:r>
      <w:r>
        <w:rPr>
          <w:bCs/>
        </w:rPr>
        <w:t xml:space="preserve"> в срок, установленный </w:t>
      </w:r>
      <w:r>
        <w:rPr>
          <w:bCs/>
        </w:rPr>
        <w:t xml:space="preserve">Заказчиком </w:t>
      </w:r>
      <w:r>
        <w:rPr>
          <w:bCs/>
        </w:rPr>
        <w:t xml:space="preserve">в соответствии с </w:t>
      </w:r>
      <w:r>
        <w:rPr>
          <w:bCs/>
        </w:rPr>
        <w:t xml:space="preserve">пунктом</w:t>
      </w:r>
      <w:r>
        <w:rPr>
          <w:bCs/>
        </w:rPr>
        <w:t xml:space="preserve"> </w:t>
      </w:r>
      <w:r>
        <w:rPr>
          <w:bCs/>
        </w:rPr>
        <w:t xml:space="preserve">4</w:t>
      </w:r>
      <w:r>
        <w:rPr>
          <w:bCs/>
        </w:rPr>
        <w:t xml:space="preserve">.3 Договора, Заказчик вправе собственными силами и (или) силами третьих лиц выполнить </w:t>
      </w:r>
      <w:r>
        <w:rPr>
          <w:bCs/>
        </w:rPr>
        <w:t xml:space="preserve">р</w:t>
      </w:r>
      <w:r>
        <w:rPr>
          <w:bCs/>
        </w:rPr>
        <w:t xml:space="preserve">аботы </w:t>
      </w:r>
      <w:r>
        <w:rPr>
          <w:bCs/>
        </w:rPr>
        <w:t xml:space="preserve">по устранению недостат</w:t>
      </w:r>
      <w:r>
        <w:rPr>
          <w:bCs/>
        </w:rPr>
        <w:t xml:space="preserve">ков, выявленных в ходе приемки Результатов </w:t>
      </w:r>
      <w:r>
        <w:rPr>
          <w:bCs/>
        </w:rPr>
        <w:t xml:space="preserve">Р</w:t>
      </w:r>
      <w:r>
        <w:rPr>
          <w:bCs/>
        </w:rPr>
        <w:t xml:space="preserve">абот, с отнесением на Подрядчика </w:t>
      </w:r>
      <w:r>
        <w:rPr>
          <w:bCs/>
        </w:rPr>
        <w:t xml:space="preserve">соответствующих </w:t>
      </w:r>
      <w:r>
        <w:rPr>
          <w:bCs/>
        </w:rPr>
        <w:t xml:space="preserve">расходов. </w:t>
      </w:r>
      <w:r>
        <w:rPr>
          <w:bCs/>
        </w:rPr>
        <w:t xml:space="preserve">С</w:t>
      </w:r>
      <w:r>
        <w:rPr>
          <w:bCs/>
        </w:rPr>
        <w:t xml:space="preserve">тоимость расходов Заказчика на устранение </w:t>
      </w:r>
      <w:r>
        <w:rPr>
          <w:bCs/>
        </w:rPr>
        <w:t xml:space="preserve">выявленных </w:t>
      </w:r>
      <w:r>
        <w:rPr>
          <w:bCs/>
        </w:rPr>
        <w:t xml:space="preserve">недостатков</w:t>
      </w:r>
      <w:r>
        <w:rPr>
          <w:bCs/>
        </w:rPr>
        <w:t xml:space="preserve">, несоответствий и </w:t>
      </w:r>
      <w:r>
        <w:rPr>
          <w:bCs/>
        </w:rPr>
        <w:t xml:space="preserve">/</w:t>
      </w:r>
      <w:r>
        <w:rPr>
          <w:bCs/>
        </w:rPr>
        <w:t xml:space="preserve"> или дефектов Работ </w:t>
      </w:r>
      <w:r>
        <w:rPr>
          <w:bCs/>
        </w:rPr>
        <w:t xml:space="preserve">возмещается из </w:t>
      </w:r>
      <w:r>
        <w:rPr>
          <w:bCs/>
        </w:rPr>
        <w:t xml:space="preserve">суммы </w:t>
      </w:r>
      <w:r>
        <w:rPr>
          <w:bCs/>
        </w:rPr>
        <w:t xml:space="preserve">О</w:t>
      </w:r>
      <w:r>
        <w:rPr>
          <w:bCs/>
        </w:rPr>
        <w:t xml:space="preserve">беспечительного платежа (при его наличии), а в случае</w:t>
      </w:r>
      <w:r>
        <w:rPr>
          <w:bCs/>
        </w:rPr>
        <w:t xml:space="preserve">,</w:t>
      </w:r>
      <w:r>
        <w:rPr>
          <w:bCs/>
        </w:rPr>
        <w:t xml:space="preserve"> если размер расходов Заказчика превышает размер </w:t>
      </w:r>
      <w:r>
        <w:rPr>
          <w:bCs/>
        </w:rPr>
        <w:t xml:space="preserve">О</w:t>
      </w:r>
      <w:r>
        <w:rPr>
          <w:bCs/>
        </w:rPr>
        <w:t xml:space="preserve">беспечительного платежа, Подрядчик обязан возместить указанные расходы в течение 10 (десяти) рабочих дней с даты получения соответствующего письменного требования</w:t>
      </w:r>
      <w:r>
        <w:rPr>
          <w:bCs/>
        </w:rPr>
        <w:t xml:space="preserve"> Заказчика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Досрочное исполнение Подрядчиком обязательств по Договору возможно только </w:t>
      </w:r>
      <w:r>
        <w:rPr>
          <w:bCs/>
        </w:rPr>
        <w:t xml:space="preserve">при условии </w:t>
      </w:r>
      <w:r>
        <w:rPr>
          <w:bCs/>
        </w:rPr>
        <w:t xml:space="preserve">предварительно</w:t>
      </w:r>
      <w:r>
        <w:rPr>
          <w:bCs/>
        </w:rPr>
        <w:t xml:space="preserve">го</w:t>
      </w:r>
      <w:r>
        <w:rPr>
          <w:bCs/>
        </w:rPr>
        <w:t xml:space="preserve"> </w:t>
      </w:r>
      <w:r>
        <w:rPr>
          <w:bCs/>
        </w:rPr>
        <w:t xml:space="preserve">письменно</w:t>
      </w:r>
      <w:r>
        <w:rPr>
          <w:bCs/>
        </w:rPr>
        <w:t xml:space="preserve">го</w:t>
      </w:r>
      <w:r>
        <w:rPr>
          <w:bCs/>
        </w:rPr>
        <w:t xml:space="preserve"> согласи</w:t>
      </w:r>
      <w:r>
        <w:rPr>
          <w:bCs/>
        </w:rPr>
        <w:t xml:space="preserve">я</w:t>
      </w:r>
      <w:r>
        <w:rPr>
          <w:bCs/>
        </w:rPr>
        <w:t xml:space="preserve"> </w:t>
      </w:r>
      <w:r>
        <w:rPr>
          <w:bCs/>
        </w:rPr>
        <w:t xml:space="preserve">Заказчика.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30" w:name="_Ref361337635"/>
      <w:r>
        <w:rPr>
          <w:bCs/>
        </w:rPr>
        <w:t xml:space="preserve">Подрядчик обязан представить Заказчику </w:t>
      </w:r>
      <w:r>
        <w:rPr>
          <w:bCs/>
        </w:rPr>
        <w:t xml:space="preserve">счет</w:t>
      </w:r>
      <w:r>
        <w:rPr>
          <w:bCs/>
        </w:rPr>
        <w:t xml:space="preserve">а</w:t>
      </w:r>
      <w:r>
        <w:rPr>
          <w:bCs/>
        </w:rPr>
        <w:t xml:space="preserve">-фактур</w:t>
      </w:r>
      <w:r>
        <w:rPr>
          <w:bCs/>
        </w:rPr>
        <w:t xml:space="preserve">ы</w:t>
      </w:r>
      <w:r>
        <w:rPr>
          <w:bCs/>
        </w:rPr>
        <w:t xml:space="preserve">, выставленны</w:t>
      </w:r>
      <w:r>
        <w:rPr>
          <w:bCs/>
        </w:rPr>
        <w:t xml:space="preserve">е</w:t>
      </w:r>
      <w:r>
        <w:rPr>
          <w:bCs/>
        </w:rPr>
        <w:t xml:space="preserve"> в сроки и оформленны</w:t>
      </w:r>
      <w:r>
        <w:rPr>
          <w:bCs/>
        </w:rPr>
        <w:t xml:space="preserve">е</w:t>
      </w:r>
      <w:r>
        <w:rPr>
          <w:bCs/>
        </w:rPr>
        <w:t xml:space="preserve"> в порядке, установленн</w:t>
      </w:r>
      <w:r>
        <w:rPr>
          <w:bCs/>
        </w:rPr>
        <w:t xml:space="preserve">ом</w:t>
      </w:r>
      <w:r>
        <w:rPr>
          <w:bCs/>
        </w:rPr>
        <w:t xml:space="preserve"> законодательством </w:t>
      </w:r>
      <w:r>
        <w:rPr>
          <w:bCs/>
        </w:rPr>
        <w:t xml:space="preserve">Российской Федерации.</w:t>
      </w:r>
      <w:r>
        <w:rPr>
          <w:bCs/>
        </w:rPr>
        <w:t xml:space="preserve"> </w:t>
      </w:r>
      <w:r>
        <w:rPr>
          <w:bCs/>
        </w:rPr>
        <w:t xml:space="preserve">В случае</w:t>
      </w:r>
      <w:r>
        <w:rPr>
          <w:bCs/>
        </w:rPr>
        <w:t xml:space="preserve"> нарушения Подрядчиком </w:t>
      </w:r>
      <w:r>
        <w:rPr>
          <w:bCs/>
        </w:rPr>
        <w:t xml:space="preserve">указанной обязанности</w:t>
      </w:r>
      <w:r>
        <w:rPr>
          <w:bCs/>
        </w:rPr>
        <w:t xml:space="preserve"> </w:t>
      </w:r>
      <w:r>
        <w:rPr>
          <w:bCs/>
        </w:rPr>
        <w:t xml:space="preserve">он обяз</w:t>
      </w:r>
      <w:r>
        <w:rPr>
          <w:bCs/>
        </w:rPr>
        <w:t xml:space="preserve">ан произвести замену</w:t>
      </w:r>
      <w:r>
        <w:rPr>
          <w:bCs/>
        </w:rPr>
        <w:t xml:space="preserve"> счет</w:t>
      </w:r>
      <w:r>
        <w:rPr>
          <w:bCs/>
        </w:rPr>
        <w:t xml:space="preserve">а</w:t>
      </w:r>
      <w:r>
        <w:rPr>
          <w:bCs/>
        </w:rPr>
        <w:t xml:space="preserve">-фактуры в течение 3 (трех) рабочих дней с </w:t>
      </w:r>
      <w:r>
        <w:rPr>
          <w:bCs/>
        </w:rPr>
        <w:t xml:space="preserve">даты</w:t>
      </w:r>
      <w:r>
        <w:rPr>
          <w:bCs/>
        </w:rPr>
        <w:t xml:space="preserve"> получения соответствующего письменного требования Заказчика.</w:t>
      </w:r>
      <w:r>
        <w:rPr>
          <w:bCs/>
        </w:rPr>
        <w:t xml:space="preserve"> </w:t>
      </w:r>
      <w:r>
        <w:rPr>
          <w:bCs/>
        </w:rPr>
        <w:t xml:space="preserve">В случае непредставления Подрядчиком в течение 5 (пяти) </w:t>
      </w:r>
      <w:r>
        <w:rPr>
          <w:bCs/>
        </w:rPr>
        <w:t xml:space="preserve">календарных </w:t>
      </w:r>
      <w:r>
        <w:rPr>
          <w:bCs/>
        </w:rPr>
        <w:t xml:space="preserve">дней с даты получения авансового платежа счета-фактуры, под</w:t>
      </w:r>
      <w:r>
        <w:rPr>
          <w:bCs/>
        </w:rPr>
        <w:t xml:space="preserve">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 без учета НДС.</w:t>
      </w:r>
      <w:bookmarkEnd w:id="30"/>
      <w:r>
        <w:rPr>
          <w:bCs/>
        </w:rPr>
      </w:r>
      <w:r>
        <w:rPr>
          <w:bCs/>
        </w:rPr>
      </w:r>
    </w:p>
    <w:p>
      <w:pPr>
        <w:pStyle w:val="1226"/>
        <w:ind w:left="567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Право собственности и переход рисков</w:t>
      </w:r>
      <w:r>
        <w:rPr>
          <w:b/>
          <w:bCs/>
        </w:rPr>
      </w:r>
      <w:r>
        <w:rPr>
          <w:b/>
          <w:bCs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Риск случайной гибели или повреждения </w:t>
      </w:r>
      <w:r>
        <w:rPr>
          <w:bCs/>
        </w:rPr>
        <w:t xml:space="preserve">Р</w:t>
      </w:r>
      <w:r>
        <w:rPr>
          <w:bCs/>
        </w:rPr>
        <w:t xml:space="preserve">езультат</w:t>
      </w:r>
      <w:r>
        <w:rPr>
          <w:bCs/>
        </w:rPr>
        <w:t xml:space="preserve">а</w:t>
      </w:r>
      <w:r>
        <w:rPr>
          <w:bCs/>
        </w:rPr>
        <w:t xml:space="preserve"> </w:t>
      </w:r>
      <w:r>
        <w:rPr>
          <w:bCs/>
        </w:rPr>
        <w:t xml:space="preserve">Р</w:t>
      </w:r>
      <w:r>
        <w:rPr>
          <w:bCs/>
        </w:rPr>
        <w:t xml:space="preserve">абот</w:t>
      </w:r>
      <w:r>
        <w:rPr>
          <w:bCs/>
        </w:rPr>
        <w:t xml:space="preserve">  по Договору, </w:t>
      </w:r>
      <w:r>
        <w:rPr>
          <w:bCs/>
        </w:rPr>
        <w:t xml:space="preserve">включая </w:t>
      </w:r>
      <w:r>
        <w:rPr>
          <w:bCs/>
        </w:rPr>
        <w:t xml:space="preserve">М</w:t>
      </w:r>
      <w:r>
        <w:rPr>
          <w:bCs/>
        </w:rPr>
        <w:t xml:space="preserve">атериально-технические ресурсы</w:t>
      </w:r>
      <w:r>
        <w:rPr>
          <w:bCs/>
        </w:rPr>
        <w:t xml:space="preserve"> </w:t>
      </w:r>
      <w:r>
        <w:rPr>
          <w:bCs/>
        </w:rPr>
        <w:t xml:space="preserve">и оборудование</w:t>
      </w:r>
      <w:r>
        <w:rPr>
          <w:bCs/>
        </w:rPr>
        <w:t xml:space="preserve">, переходит к Заказчику с момента подписания </w:t>
      </w:r>
      <w:r>
        <w:rPr>
          <w:bCs/>
        </w:rPr>
        <w:t xml:space="preserve">соответствующего </w:t>
      </w:r>
      <w:r>
        <w:rPr>
          <w:bCs/>
        </w:rPr>
        <w:t xml:space="preserve">Акта </w:t>
      </w:r>
      <w:r>
        <w:t xml:space="preserve">КС-1</w:t>
      </w:r>
      <w:r>
        <w:t xml:space="preserve">1</w:t>
      </w:r>
      <w:r>
        <w:rPr>
          <w:bCs/>
        </w:rPr>
        <w:t xml:space="preserve">. До подписания Сторонами указанного Акта риск случайной гибели или повреждения </w:t>
      </w:r>
      <w:r>
        <w:rPr>
          <w:bCs/>
        </w:rPr>
        <w:t xml:space="preserve">Р</w:t>
      </w:r>
      <w:r>
        <w:rPr>
          <w:bCs/>
        </w:rPr>
        <w:t xml:space="preserve">езультата </w:t>
      </w:r>
      <w:r>
        <w:rPr>
          <w:bCs/>
        </w:rPr>
        <w:t xml:space="preserve">Р</w:t>
      </w:r>
      <w:r>
        <w:rPr>
          <w:bCs/>
        </w:rPr>
        <w:t xml:space="preserve">абот</w:t>
      </w:r>
      <w:r>
        <w:rPr>
          <w:bCs/>
        </w:rPr>
        <w:t xml:space="preserve"> по Договору</w:t>
      </w:r>
      <w:r>
        <w:rPr>
          <w:bCs/>
        </w:rPr>
        <w:t xml:space="preserve"> и </w:t>
      </w:r>
      <w:r>
        <w:rPr>
          <w:bCs/>
        </w:rPr>
        <w:t xml:space="preserve">М</w:t>
      </w:r>
      <w:r>
        <w:rPr>
          <w:bCs/>
        </w:rPr>
        <w:t xml:space="preserve">атериально-технически</w:t>
      </w:r>
      <w:r>
        <w:rPr>
          <w:bCs/>
        </w:rPr>
        <w:t xml:space="preserve">х</w:t>
      </w:r>
      <w:r>
        <w:rPr>
          <w:bCs/>
        </w:rPr>
        <w:t xml:space="preserve"> ресурс</w:t>
      </w:r>
      <w:r>
        <w:rPr>
          <w:bCs/>
        </w:rPr>
        <w:t xml:space="preserve">ов</w:t>
      </w:r>
      <w:r>
        <w:rPr>
          <w:bCs/>
        </w:rPr>
        <w:t xml:space="preserve"> и оборудования</w:t>
      </w:r>
      <w:r>
        <w:rPr>
          <w:bCs/>
        </w:rPr>
        <w:t xml:space="preserve">,</w:t>
      </w:r>
      <w:r>
        <w:rPr>
          <w:bCs/>
        </w:rPr>
        <w:t xml:space="preserve"> </w:t>
      </w:r>
      <w:r>
        <w:rPr>
          <w:bCs/>
        </w:rPr>
        <w:t xml:space="preserve">несет Подрядчик.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Право собственности на </w:t>
      </w:r>
      <w:r>
        <w:rPr>
          <w:bCs/>
        </w:rPr>
        <w:t xml:space="preserve">Р</w:t>
      </w:r>
      <w:r>
        <w:rPr>
          <w:bCs/>
        </w:rPr>
        <w:t xml:space="preserve">езультат </w:t>
      </w:r>
      <w:r>
        <w:rPr>
          <w:bCs/>
        </w:rPr>
        <w:t xml:space="preserve">Р</w:t>
      </w:r>
      <w:r>
        <w:rPr>
          <w:bCs/>
        </w:rPr>
        <w:t xml:space="preserve">абот в отношении объемов выполненных работ по Договору </w:t>
      </w:r>
      <w:r>
        <w:rPr>
          <w:bCs/>
        </w:rPr>
        <w:t xml:space="preserve">возникает у</w:t>
      </w:r>
      <w:r>
        <w:rPr>
          <w:bCs/>
        </w:rPr>
        <w:t xml:space="preserve"> </w:t>
      </w:r>
      <w:r>
        <w:rPr>
          <w:bCs/>
        </w:rPr>
        <w:t xml:space="preserve">Заказчика</w:t>
      </w:r>
      <w:r>
        <w:rPr>
          <w:bCs/>
        </w:rPr>
        <w:t xml:space="preserve"> с момента подписания Сторонами Акта КС-11</w:t>
      </w:r>
      <w:r>
        <w:rPr>
          <w:bCs/>
        </w:rPr>
        <w:t xml:space="preserve">.</w:t>
      </w:r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Право собственности на вновь создаваемое недвижимое имущество, подлежащее государственной регистрации, возникает </w:t>
      </w:r>
      <w:r>
        <w:rPr>
          <w:bCs/>
        </w:rPr>
        <w:t xml:space="preserve">у Заказчика </w:t>
      </w:r>
      <w:r>
        <w:rPr>
          <w:bCs/>
        </w:rPr>
        <w:t xml:space="preserve">с момента такой регистрации.</w:t>
      </w:r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Подписание</w:t>
      </w:r>
      <w:r>
        <w:rPr>
          <w:iCs/>
        </w:rPr>
        <w:t xml:space="preserve"> Заказчиком </w:t>
      </w:r>
      <w:r>
        <w:rPr>
          <w:bCs/>
        </w:rPr>
        <w:t xml:space="preserve">Акта </w:t>
      </w:r>
      <w:r>
        <w:t xml:space="preserve">КС-11 </w:t>
      </w:r>
      <w:r>
        <w:rPr>
          <w:iCs/>
        </w:rPr>
        <w:t xml:space="preserve">означает </w:t>
      </w:r>
      <w:r>
        <w:rPr>
          <w:iCs/>
        </w:rPr>
        <w:t xml:space="preserve">приемку </w:t>
      </w:r>
      <w:r>
        <w:rPr>
          <w:iCs/>
        </w:rPr>
        <w:t xml:space="preserve">выполненных </w:t>
      </w:r>
      <w:r>
        <w:rPr>
          <w:iCs/>
        </w:rPr>
        <w:t xml:space="preserve">Работ </w:t>
      </w:r>
      <w:r>
        <w:rPr>
          <w:iCs/>
        </w:rPr>
        <w:t xml:space="preserve">по Договору </w:t>
      </w:r>
      <w:r>
        <w:rPr>
          <w:iCs/>
        </w:rPr>
        <w:t xml:space="preserve">и </w:t>
      </w:r>
      <w:r>
        <w:rPr>
          <w:iCs/>
        </w:rPr>
        <w:t xml:space="preserve">вступление в силу положений Договора, касающихся гарантий качества. Во избежание сомнений, любое иное одобрение, утверждение, согласование или разрешение Заказчика</w:t>
      </w:r>
      <w:r>
        <w:rPr>
          <w:iCs/>
        </w:rPr>
        <w:t xml:space="preserve">, в том числе приемка выполненных работ</w:t>
      </w:r>
      <w:r>
        <w:rPr>
          <w:iCs/>
        </w:rPr>
        <w:t xml:space="preserve">,</w:t>
      </w:r>
      <w:r>
        <w:rPr>
          <w:iCs/>
        </w:rPr>
        <w:t xml:space="preserve"> не освобождает Подрядчика от ответственности за </w:t>
      </w:r>
      <w:r>
        <w:rPr>
          <w:iCs/>
        </w:rPr>
        <w:t xml:space="preserve">Р</w:t>
      </w:r>
      <w:r>
        <w:rPr>
          <w:iCs/>
        </w:rPr>
        <w:t xml:space="preserve">езультат </w:t>
      </w:r>
      <w:r>
        <w:rPr>
          <w:iCs/>
        </w:rPr>
        <w:t xml:space="preserve">Р</w:t>
      </w:r>
      <w:r>
        <w:rPr>
          <w:iCs/>
        </w:rPr>
        <w:t xml:space="preserve">абот </w:t>
      </w:r>
      <w:r>
        <w:rPr>
          <w:iCs/>
        </w:rPr>
        <w:t xml:space="preserve">по Договору </w:t>
      </w:r>
      <w:r>
        <w:rPr>
          <w:iCs/>
        </w:rPr>
        <w:t xml:space="preserve">в целом</w:t>
      </w:r>
      <w:r>
        <w:rPr>
          <w:i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226"/>
        <w:ind w:left="0" w:firstLine="709"/>
        <w:jc w:val="both"/>
        <w:shd w:val="clear" w:color="auto" w:fill="ffffff"/>
        <w:tabs>
          <w:tab w:val="left" w:pos="0" w:leader="none"/>
          <w:tab w:val="left" w:pos="1134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Банковские гарантии</w:t>
      </w:r>
      <w:r>
        <w:rPr>
          <w:b/>
          <w:bCs/>
        </w:rPr>
      </w:r>
      <w:r>
        <w:rPr>
          <w:b/>
          <w:bCs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rPr>
          <w:bCs/>
          <w:highlight w:val="none"/>
        </w:rPr>
      </w:r>
      <w:r>
        <w:rPr>
          <w:rFonts w:ascii="Times New Roman" w:hAnsi="Times New Roman" w:eastAsia="Times New Roman" w:cs="Times New Roman"/>
          <w:sz w:val="24"/>
          <w:shd w:val="clear" w:color="auto" w:fill="ffffff"/>
        </w:rPr>
        <w:t xml:space="preserve">Подрядчик предварительно направляет Заказчику проект Банковской гарантии с приложением заключаемого договора с банком-гарантом</w:t>
      </w:r>
      <w:r>
        <w:rPr>
          <w:rFonts w:ascii="Times New Roman" w:hAnsi="Times New Roman" w:eastAsia="Times New Roman" w:cs="Times New Roman"/>
          <w:sz w:val="24"/>
          <w:shd w:val="clear" w:color="auto" w:fill="ffffff"/>
        </w:rPr>
        <w:t xml:space="preserve">.</w:t>
      </w:r>
      <w:r>
        <w:rPr>
          <w:bCs/>
          <w:highlight w:val="none"/>
        </w:rPr>
      </w:r>
      <w:r/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 xml:space="preserve">Под Банковской гарантией понимается гарантия согласованного Заказчиком Банка, которая будет регулироваться унифицированными правилами М</w:t>
      </w:r>
      <w:r>
        <w:rPr>
          <w:rFonts w:ascii="Times New Roman" w:hAnsi="Times New Roman" w:eastAsia="Times New Roman" w:cs="Times New Roman"/>
          <w:sz w:val="24"/>
        </w:rPr>
        <w:t xml:space="preserve">еждународной торговой палаты – публикация МТП № 758 (IC Uniform Rules Demand Guarantees – ICC Publication № 758) в той мере, в какой указанные правила не противоречат императивным нормам законодательства Российской Федерации и следующим основным условиям: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Банковская гарантия </w:t>
      </w:r>
      <w:r>
        <w:rPr>
          <w:bCs/>
        </w:rPr>
        <w:t xml:space="preserve">должна быть безотзывной и безусловной (гарантия по первому требованию);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Б</w:t>
      </w:r>
      <w:r>
        <w:rPr>
          <w:bCs/>
        </w:rPr>
        <w:t xml:space="preserve">енефициар по </w:t>
      </w:r>
      <w:r>
        <w:rPr>
          <w:bCs/>
        </w:rPr>
        <w:t xml:space="preserve">Б</w:t>
      </w:r>
      <w:r>
        <w:rPr>
          <w:bCs/>
        </w:rPr>
        <w:t xml:space="preserve">анковской гарантии </w:t>
      </w:r>
      <w:r>
        <w:rPr>
          <w:bCs/>
        </w:rPr>
        <w:t xml:space="preserve">–</w:t>
      </w:r>
      <w:r>
        <w:rPr>
          <w:bCs/>
        </w:rPr>
        <w:t xml:space="preserve"> Заказчик, принципал – Подрядчик;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С</w:t>
      </w:r>
      <w:r>
        <w:rPr>
          <w:bCs/>
        </w:rPr>
        <w:t xml:space="preserve">умма Банковской гарантии </w:t>
      </w:r>
      <w:r>
        <w:rPr>
          <w:bCs/>
        </w:rPr>
        <w:t xml:space="preserve">должна быть</w:t>
      </w:r>
      <w:r>
        <w:rPr>
          <w:bCs/>
        </w:rPr>
        <w:t xml:space="preserve"> </w:t>
      </w:r>
      <w:r>
        <w:rPr>
          <w:bCs/>
        </w:rPr>
        <w:t xml:space="preserve">выражена </w:t>
      </w:r>
      <w:r>
        <w:rPr>
          <w:bCs/>
        </w:rPr>
        <w:t xml:space="preserve">в валюте расчетов по Договору</w:t>
      </w:r>
      <w:r>
        <w:rPr>
          <w:bCs/>
        </w:rPr>
        <w:t xml:space="preserve">;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С</w:t>
      </w:r>
      <w:r>
        <w:rPr>
          <w:bCs/>
        </w:rPr>
        <w:t xml:space="preserve">умма Банковской гарантии надлежащего исполнения </w:t>
      </w:r>
      <w:r>
        <w:rPr>
          <w:bCs/>
        </w:rPr>
        <w:t xml:space="preserve">обязательств по Договору</w:t>
      </w:r>
      <w:r>
        <w:rPr>
          <w:bCs/>
        </w:rPr>
        <w:t xml:space="preserve"> </w:t>
      </w:r>
      <w:r>
        <w:rPr>
          <w:bCs/>
        </w:rPr>
        <w:t xml:space="preserve"> </w:t>
      </w:r>
      <w:r>
        <w:rPr>
          <w:bCs/>
        </w:rPr>
        <w:t xml:space="preserve">–</w:t>
      </w:r>
      <w:r>
        <w:rPr>
          <w:bCs/>
        </w:rPr>
        <w:t xml:space="preserve"> не менее</w:t>
      </w:r>
      <w:r>
        <w:rPr>
          <w:bCs/>
        </w:rPr>
        <w:t xml:space="preserve"> </w:t>
      </w:r>
      <w:r>
        <w:rPr>
          <w:bCs/>
        </w:rPr>
        <w:t xml:space="preserve">10 (десяти</w:t>
      </w:r>
      <w:r>
        <w:rPr>
          <w:bCs/>
        </w:rPr>
        <w:t xml:space="preserve">)</w:t>
      </w:r>
      <w:r>
        <w:rPr>
          <w:bCs/>
        </w:rPr>
        <w:t xml:space="preserve"> процентов</w:t>
      </w:r>
      <w:r>
        <w:rPr>
          <w:bCs/>
        </w:rPr>
        <w:t xml:space="preserve"> о</w:t>
      </w:r>
      <w:r>
        <w:rPr>
          <w:bCs/>
          <w:highlight w:val="white"/>
        </w:rPr>
        <w:t xml:space="preserve">т </w:t>
      </w:r>
      <w:r>
        <w:rPr>
          <w:bCs/>
          <w:highlight w:val="white"/>
        </w:rPr>
        <w:t xml:space="preserve">Цены Договора</w:t>
      </w:r>
      <w:r>
        <w:rPr>
          <w:bCs/>
          <w:highlight w:val="lightGray"/>
        </w:rPr>
        <w:t xml:space="preserve"> </w:t>
      </w:r>
      <w:r>
        <w:rPr>
          <w:bCs/>
        </w:rPr>
        <w:t xml:space="preserve">;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Банковск</w:t>
      </w:r>
      <w:r>
        <w:rPr>
          <w:bCs/>
        </w:rPr>
        <w:t xml:space="preserve">ая</w:t>
      </w:r>
      <w:r>
        <w:rPr>
          <w:bCs/>
        </w:rPr>
        <w:t xml:space="preserve"> </w:t>
      </w:r>
      <w:r>
        <w:rPr>
          <w:bCs/>
        </w:rPr>
        <w:t xml:space="preserve">гаранти</w:t>
      </w:r>
      <w:r>
        <w:rPr>
          <w:bCs/>
        </w:rPr>
        <w:t xml:space="preserve">я</w:t>
      </w:r>
      <w:r>
        <w:rPr>
          <w:bCs/>
        </w:rPr>
        <w:t xml:space="preserve"> должн</w:t>
      </w:r>
      <w:r>
        <w:rPr>
          <w:bCs/>
        </w:rPr>
        <w:t xml:space="preserve">а</w:t>
      </w:r>
      <w:r>
        <w:rPr>
          <w:bCs/>
        </w:rPr>
        <w:t xml:space="preserve"> предусматр</w:t>
      </w:r>
      <w:r>
        <w:rPr>
          <w:bCs/>
        </w:rPr>
        <w:t xml:space="preserve">ивать</w:t>
      </w:r>
      <w:r>
        <w:rPr>
          <w:bCs/>
        </w:rPr>
        <w:t xml:space="preserve">, что для истребования суммы обеспечения Заказчик направляет Банку</w:t>
      </w:r>
      <w:r>
        <w:rPr>
          <w:bCs/>
        </w:rPr>
        <w:t xml:space="preserve">-</w:t>
      </w:r>
      <w:r>
        <w:rPr>
          <w:bCs/>
        </w:rPr>
        <w:t xml:space="preserve">Гаранту только пись</w:t>
      </w:r>
      <w:r>
        <w:rPr>
          <w:bCs/>
        </w:rPr>
        <w:t xml:space="preserve">менное требование о предъявлении суммы обеспечения к оплате</w:t>
      </w:r>
      <w:r>
        <w:t xml:space="preserve"> </w:t>
      </w:r>
      <w:r>
        <w:rPr>
          <w:bCs/>
        </w:rPr>
        <w:t xml:space="preserve">как полностью, так и частично</w:t>
      </w:r>
      <w:r>
        <w:rPr>
          <w:bCs/>
        </w:rPr>
        <w:t xml:space="preserve">,</w:t>
      </w:r>
      <w:r>
        <w:rPr>
          <w:bCs/>
        </w:rPr>
        <w:t xml:space="preserve"> с указанием на существо допущенных Подрядчиком нарушений, в том числе в случаях:</w:t>
      </w:r>
      <w:r>
        <w:rPr>
          <w:bCs/>
        </w:rPr>
      </w:r>
      <w:r>
        <w:rPr>
          <w:bCs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отказа Подрядчика от исполнения обязательств</w:t>
      </w:r>
      <w:r>
        <w:rPr>
          <w:bCs/>
          <w:sz w:val="24"/>
          <w:szCs w:val="24"/>
        </w:rPr>
        <w:t xml:space="preserve"> по Договору</w:t>
      </w:r>
      <w:r>
        <w:rPr>
          <w:bCs/>
          <w:sz w:val="24"/>
          <w:szCs w:val="24"/>
        </w:rPr>
        <w:t xml:space="preserve">, в том числе одностороннего </w:t>
      </w:r>
      <w:r>
        <w:rPr>
          <w:bCs/>
          <w:sz w:val="24"/>
          <w:szCs w:val="24"/>
        </w:rPr>
        <w:t xml:space="preserve">отказа от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Договора;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нарушения Подрядчиком </w:t>
      </w:r>
      <w:r>
        <w:rPr>
          <w:bCs/>
          <w:sz w:val="24"/>
          <w:szCs w:val="24"/>
        </w:rPr>
        <w:t xml:space="preserve">сроков</w:t>
      </w:r>
      <w:r>
        <w:t xml:space="preserve"> </w:t>
      </w:r>
      <w:r>
        <w:rPr>
          <w:bCs/>
          <w:sz w:val="24"/>
          <w:szCs w:val="24"/>
        </w:rPr>
        <w:t xml:space="preserve">выполнения Работ, установленных Г</w:t>
      </w:r>
      <w:r>
        <w:rPr>
          <w:bCs/>
          <w:sz w:val="24"/>
          <w:szCs w:val="24"/>
        </w:rPr>
        <w:t xml:space="preserve">рафик</w:t>
      </w:r>
      <w:r>
        <w:rPr>
          <w:bCs/>
          <w:sz w:val="24"/>
          <w:szCs w:val="24"/>
        </w:rPr>
        <w:t xml:space="preserve">ом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выполнения и финансирования </w:t>
      </w:r>
      <w:r>
        <w:rPr>
          <w:bCs/>
          <w:sz w:val="24"/>
          <w:szCs w:val="24"/>
        </w:rPr>
        <w:t xml:space="preserve">Р</w:t>
      </w:r>
      <w:r>
        <w:rPr>
          <w:bCs/>
          <w:sz w:val="24"/>
          <w:szCs w:val="24"/>
        </w:rPr>
        <w:t xml:space="preserve">а</w:t>
      </w:r>
      <w:r>
        <w:rPr>
          <w:bCs/>
          <w:sz w:val="24"/>
          <w:szCs w:val="24"/>
          <w:highlight w:val="white"/>
        </w:rPr>
        <w:t xml:space="preserve">бот </w:t>
      </w:r>
      <w:r>
        <w:rPr>
          <w:bCs/>
          <w:sz w:val="24"/>
          <w:szCs w:val="24"/>
          <w:highlight w:val="white"/>
        </w:rPr>
        <w:t xml:space="preserve">(</w:t>
      </w:r>
      <w:r>
        <w:rPr>
          <w:bCs/>
          <w:sz w:val="24"/>
          <w:szCs w:val="24"/>
          <w:highlight w:val="white"/>
        </w:rPr>
        <w:t xml:space="preserve">Приложение №</w:t>
      </w:r>
      <w:r>
        <w:rPr>
          <w:bCs/>
          <w:sz w:val="24"/>
          <w:szCs w:val="24"/>
          <w:highlight w:val="white"/>
        </w:rPr>
        <w:t xml:space="preserve"> </w:t>
      </w:r>
      <w:r>
        <w:rPr>
          <w:bCs/>
          <w:sz w:val="24"/>
          <w:szCs w:val="24"/>
          <w:highlight w:val="white"/>
        </w:rPr>
        <w:t xml:space="preserve">3</w:t>
      </w:r>
      <w:r>
        <w:rPr>
          <w:bCs/>
          <w:sz w:val="24"/>
          <w:szCs w:val="24"/>
          <w:highlight w:val="white"/>
        </w:rPr>
        <w:t xml:space="preserve"> к Договору</w:t>
      </w:r>
      <w:r>
        <w:rPr>
          <w:bCs/>
          <w:sz w:val="24"/>
          <w:szCs w:val="24"/>
          <w:highlight w:val="white"/>
        </w:rPr>
        <w:t xml:space="preserve">)</w:t>
      </w:r>
      <w:r>
        <w:rPr>
          <w:bCs/>
          <w:sz w:val="24"/>
          <w:szCs w:val="24"/>
          <w:highlight w:val="white"/>
        </w:rPr>
        <w:t xml:space="preserve"> </w:t>
      </w:r>
      <w:r>
        <w:rPr>
          <w:bCs/>
          <w:sz w:val="24"/>
          <w:szCs w:val="24"/>
        </w:rPr>
        <w:t xml:space="preserve">более</w:t>
      </w:r>
      <w:r>
        <w:rPr>
          <w:bCs/>
          <w:sz w:val="24"/>
          <w:szCs w:val="24"/>
        </w:rPr>
        <w:t xml:space="preserve">,</w:t>
      </w:r>
      <w:r>
        <w:rPr>
          <w:bCs/>
          <w:sz w:val="24"/>
          <w:szCs w:val="24"/>
        </w:rPr>
        <w:t xml:space="preserve"> чем на </w:t>
      </w:r>
      <w:r>
        <w:rPr>
          <w:bCs/>
          <w:sz w:val="24"/>
          <w:szCs w:val="24"/>
        </w:rPr>
        <w:t xml:space="preserve">60 </w:t>
      </w:r>
      <w:r>
        <w:rPr>
          <w:bCs/>
          <w:sz w:val="24"/>
          <w:szCs w:val="24"/>
        </w:rPr>
        <w:t xml:space="preserve">(</w:t>
      </w:r>
      <w:r>
        <w:rPr>
          <w:bCs/>
          <w:sz w:val="24"/>
          <w:szCs w:val="24"/>
        </w:rPr>
        <w:t xml:space="preserve">шестьдесят</w:t>
      </w:r>
      <w:r>
        <w:rPr>
          <w:bCs/>
          <w:sz w:val="24"/>
          <w:szCs w:val="24"/>
        </w:rPr>
        <w:t xml:space="preserve">) </w:t>
      </w:r>
      <w:r>
        <w:rPr>
          <w:bCs/>
          <w:sz w:val="24"/>
          <w:szCs w:val="24"/>
        </w:rPr>
        <w:t xml:space="preserve">календарных дней;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утраты Подрядчиком </w:t>
      </w:r>
      <w:r>
        <w:rPr>
          <w:bCs/>
          <w:sz w:val="24"/>
          <w:szCs w:val="24"/>
        </w:rPr>
        <w:t xml:space="preserve">специальных </w:t>
      </w:r>
      <w:r>
        <w:rPr>
          <w:bCs/>
          <w:sz w:val="24"/>
          <w:szCs w:val="24"/>
        </w:rPr>
        <w:t xml:space="preserve">разрешени</w:t>
      </w:r>
      <w:r>
        <w:rPr>
          <w:bCs/>
          <w:sz w:val="24"/>
          <w:szCs w:val="24"/>
        </w:rPr>
        <w:t xml:space="preserve">й</w:t>
      </w:r>
      <w:r>
        <w:rPr>
          <w:bCs/>
          <w:sz w:val="24"/>
          <w:szCs w:val="24"/>
        </w:rPr>
        <w:t xml:space="preserve"> (в том </w:t>
      </w:r>
      <w:r>
        <w:rPr>
          <w:bCs/>
          <w:sz w:val="24"/>
          <w:szCs w:val="24"/>
        </w:rPr>
        <w:t xml:space="preserve">числе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отзыв, </w:t>
      </w:r>
      <w:r>
        <w:rPr>
          <w:bCs/>
          <w:sz w:val="24"/>
          <w:szCs w:val="24"/>
        </w:rPr>
        <w:t xml:space="preserve">прекращение (</w:t>
      </w:r>
      <w:r>
        <w:rPr>
          <w:bCs/>
          <w:sz w:val="24"/>
          <w:szCs w:val="24"/>
        </w:rPr>
        <w:t xml:space="preserve">приостановление</w:t>
      </w:r>
      <w:r>
        <w:rPr>
          <w:bCs/>
          <w:sz w:val="24"/>
          <w:szCs w:val="24"/>
        </w:rPr>
        <w:t xml:space="preserve">) </w:t>
      </w:r>
      <w:r>
        <w:rPr>
          <w:bCs/>
          <w:sz w:val="24"/>
          <w:szCs w:val="24"/>
        </w:rPr>
        <w:t xml:space="preserve">действия </w:t>
      </w:r>
      <w:r>
        <w:rPr>
          <w:bCs/>
          <w:sz w:val="24"/>
          <w:szCs w:val="24"/>
        </w:rPr>
        <w:t xml:space="preserve">допусков, </w:t>
      </w:r>
      <w:r>
        <w:rPr>
          <w:bCs/>
          <w:sz w:val="24"/>
          <w:szCs w:val="24"/>
        </w:rPr>
        <w:t xml:space="preserve">разрешений и </w:t>
      </w:r>
      <w:r>
        <w:rPr>
          <w:bCs/>
          <w:sz w:val="24"/>
          <w:szCs w:val="24"/>
        </w:rPr>
        <w:t xml:space="preserve">/</w:t>
      </w:r>
      <w:r>
        <w:rPr>
          <w:bCs/>
          <w:sz w:val="24"/>
          <w:szCs w:val="24"/>
        </w:rPr>
        <w:t xml:space="preserve"> или лицензий, </w:t>
      </w:r>
      <w:r>
        <w:rPr>
          <w:bCs/>
          <w:sz w:val="24"/>
          <w:szCs w:val="24"/>
        </w:rPr>
        <w:t xml:space="preserve">предоставляющ</w:t>
      </w:r>
      <w:r>
        <w:rPr>
          <w:bCs/>
          <w:sz w:val="24"/>
          <w:szCs w:val="24"/>
        </w:rPr>
        <w:t xml:space="preserve">их</w:t>
      </w:r>
      <w:r>
        <w:rPr>
          <w:bCs/>
          <w:sz w:val="24"/>
          <w:szCs w:val="24"/>
        </w:rPr>
        <w:t xml:space="preserve"> Подрядчику </w:t>
      </w:r>
      <w:r>
        <w:rPr>
          <w:bCs/>
          <w:sz w:val="24"/>
          <w:szCs w:val="24"/>
        </w:rPr>
        <w:t xml:space="preserve">возможность надлежащего исполнения обязательств</w:t>
      </w:r>
      <w:r>
        <w:rPr>
          <w:bCs/>
          <w:sz w:val="24"/>
          <w:szCs w:val="24"/>
        </w:rPr>
        <w:t xml:space="preserve"> по Договору</w:t>
      </w:r>
      <w:r>
        <w:rPr>
          <w:bCs/>
          <w:sz w:val="24"/>
          <w:szCs w:val="24"/>
        </w:rPr>
        <w:t xml:space="preserve">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</w:t>
      </w:r>
      <w:r>
        <w:rPr>
          <w:bCs/>
          <w:sz w:val="24"/>
          <w:szCs w:val="24"/>
        </w:rPr>
        <w:t xml:space="preserve">ведения </w:t>
      </w:r>
      <w:r>
        <w:rPr>
          <w:bCs/>
          <w:sz w:val="24"/>
          <w:szCs w:val="24"/>
        </w:rPr>
        <w:t xml:space="preserve">арбитражным судом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процедуры несостоятельности (</w:t>
      </w:r>
      <w:r>
        <w:rPr>
          <w:bCs/>
          <w:sz w:val="24"/>
          <w:szCs w:val="24"/>
        </w:rPr>
        <w:t xml:space="preserve">банкротства</w:t>
      </w:r>
      <w:r>
        <w:rPr>
          <w:bCs/>
          <w:sz w:val="24"/>
          <w:szCs w:val="24"/>
        </w:rPr>
        <w:t xml:space="preserve">)</w:t>
      </w:r>
      <w:r>
        <w:t xml:space="preserve"> </w:t>
      </w:r>
      <w:r>
        <w:rPr>
          <w:bCs/>
          <w:sz w:val="24"/>
          <w:szCs w:val="24"/>
        </w:rPr>
        <w:t xml:space="preserve">в отношении Подрядчика</w:t>
      </w:r>
      <w:r>
        <w:rPr>
          <w:bCs/>
          <w:sz w:val="24"/>
          <w:szCs w:val="24"/>
        </w:rPr>
        <w:t xml:space="preserve">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не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предоставления Подрядчиком в срок не позднее чем за 30 (тридцать) календарных дней до даты истечения срока действия </w:t>
      </w:r>
      <w:r>
        <w:rPr>
          <w:bCs/>
          <w:sz w:val="24"/>
          <w:szCs w:val="24"/>
        </w:rPr>
        <w:t xml:space="preserve">Банковской </w:t>
      </w:r>
      <w:r>
        <w:rPr>
          <w:bCs/>
          <w:sz w:val="24"/>
          <w:szCs w:val="24"/>
        </w:rPr>
        <w:t xml:space="preserve">гарантии новой </w:t>
      </w:r>
      <w:r>
        <w:rPr>
          <w:bCs/>
          <w:sz w:val="24"/>
          <w:szCs w:val="24"/>
        </w:rPr>
        <w:t xml:space="preserve">Б</w:t>
      </w:r>
      <w:r>
        <w:rPr>
          <w:bCs/>
          <w:sz w:val="24"/>
          <w:szCs w:val="24"/>
        </w:rPr>
        <w:t xml:space="preserve">анковской </w:t>
      </w:r>
      <w:r>
        <w:rPr>
          <w:bCs/>
          <w:sz w:val="24"/>
          <w:szCs w:val="24"/>
        </w:rPr>
        <w:t xml:space="preserve">гарантии или изменения к действующей гарантии в части увеличения срока </w:t>
      </w:r>
      <w:r>
        <w:rPr>
          <w:bCs/>
          <w:sz w:val="24"/>
          <w:szCs w:val="24"/>
        </w:rPr>
        <w:t xml:space="preserve">ее </w:t>
      </w:r>
      <w:r>
        <w:rPr>
          <w:bCs/>
          <w:sz w:val="24"/>
          <w:szCs w:val="24"/>
        </w:rPr>
        <w:t xml:space="preserve">действия на новый период</w:t>
      </w:r>
      <w:r>
        <w:rPr>
          <w:bCs/>
          <w:sz w:val="24"/>
          <w:szCs w:val="24"/>
        </w:rPr>
        <w:t xml:space="preserve">,</w:t>
      </w:r>
      <w:r>
        <w:rPr>
          <w:bCs/>
          <w:sz w:val="24"/>
          <w:szCs w:val="24"/>
        </w:rPr>
        <w:t xml:space="preserve"> в случаях если срок исполнения обязательств </w:t>
      </w:r>
      <w:r>
        <w:rPr>
          <w:bCs/>
          <w:sz w:val="24"/>
          <w:szCs w:val="24"/>
        </w:rPr>
        <w:t xml:space="preserve">Подрядчиком </w:t>
      </w:r>
      <w:r>
        <w:rPr>
          <w:bCs/>
          <w:sz w:val="24"/>
          <w:szCs w:val="24"/>
        </w:rPr>
        <w:t xml:space="preserve">по Договору превышает срок действия </w:t>
      </w:r>
      <w:r>
        <w:rPr>
          <w:bCs/>
          <w:sz w:val="24"/>
          <w:szCs w:val="24"/>
        </w:rPr>
        <w:t xml:space="preserve">Банковской </w:t>
      </w:r>
      <w:r>
        <w:rPr>
          <w:bCs/>
          <w:sz w:val="24"/>
          <w:szCs w:val="24"/>
        </w:rPr>
        <w:t xml:space="preserve">гарантии либо срок исполнения обязательств продлен</w:t>
      </w:r>
      <w:r>
        <w:rPr>
          <w:bCs/>
          <w:sz w:val="24"/>
          <w:szCs w:val="24"/>
        </w:rPr>
        <w:t xml:space="preserve">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color w:val="000000"/>
          <w:sz w:val="24"/>
          <w:szCs w:val="24"/>
        </w:rPr>
        <w:t xml:space="preserve">признания </w:t>
      </w:r>
      <w:r>
        <w:rPr>
          <w:color w:val="000000"/>
          <w:sz w:val="24"/>
          <w:szCs w:val="24"/>
        </w:rPr>
        <w:t xml:space="preserve">Договора</w:t>
      </w:r>
      <w:r>
        <w:rPr>
          <w:color w:val="000000"/>
          <w:sz w:val="24"/>
          <w:szCs w:val="24"/>
        </w:rPr>
        <w:t xml:space="preserve"> недействительн</w:t>
      </w:r>
      <w:r>
        <w:rPr>
          <w:color w:val="000000"/>
          <w:sz w:val="24"/>
          <w:szCs w:val="24"/>
        </w:rPr>
        <w:t xml:space="preserve">ым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 причинам отсутствия необходимых</w:t>
      </w:r>
      <w:r>
        <w:rPr>
          <w:sz w:val="24"/>
          <w:szCs w:val="24"/>
        </w:rPr>
        <w:t xml:space="preserve"> корпоративных одобрений у </w:t>
      </w:r>
      <w:r>
        <w:rPr>
          <w:sz w:val="24"/>
          <w:szCs w:val="24"/>
        </w:rPr>
        <w:t xml:space="preserve">Подрядчика</w:t>
      </w:r>
      <w:r>
        <w:rPr>
          <w:sz w:val="24"/>
          <w:szCs w:val="24"/>
        </w:rPr>
        <w:t xml:space="preserve">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установлени</w:t>
      </w:r>
      <w:r>
        <w:rPr>
          <w:bCs/>
          <w:sz w:val="24"/>
          <w:szCs w:val="24"/>
        </w:rPr>
        <w:t xml:space="preserve">я</w:t>
      </w:r>
      <w:r>
        <w:rPr>
          <w:bCs/>
          <w:sz w:val="24"/>
          <w:szCs w:val="24"/>
        </w:rPr>
        <w:t xml:space="preserve"> в ходе исполнения Договора фактов несоответствия Подрядчика установленным документацией о закупке требованиям к участникам закупки и / или предоставления недостоверной информации о своем соот</w:t>
      </w:r>
      <w:r>
        <w:rPr>
          <w:bCs/>
          <w:sz w:val="24"/>
          <w:szCs w:val="24"/>
        </w:rPr>
        <w:t xml:space="preserve">ветствии таким требованиям, а также недостоверности, неточности или неполноты заверений Подрядчика об обстоятельствах, указанных в разделе 1</w:t>
      </w:r>
      <w:r>
        <w:rPr>
          <w:bCs/>
          <w:sz w:val="24"/>
          <w:szCs w:val="24"/>
        </w:rPr>
        <w:t xml:space="preserve">5</w:t>
      </w:r>
      <w:r>
        <w:rPr>
          <w:bCs/>
          <w:sz w:val="24"/>
          <w:szCs w:val="24"/>
        </w:rPr>
        <w:t xml:space="preserve"> Договора, и имеющих существенное значение для его заключения и исполнения.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226"/>
        <w:ind w:left="0" w:firstLine="709"/>
        <w:jc w:val="both"/>
        <w:rPr>
          <w:bCs/>
        </w:rPr>
      </w:pPr>
      <w:r>
        <w:rPr>
          <w:bCs/>
        </w:rPr>
        <w:t xml:space="preserve">Вместе с требованием о предъявлении суммы обеспечения к оплате Заказчик направляет Банку-Гаранту </w:t>
      </w:r>
      <w:r>
        <w:rPr>
          <w:bCs/>
        </w:rPr>
        <w:t xml:space="preserve">копию Банковской гарантии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</w:t>
      </w:r>
      <w:r>
        <w:rPr>
          <w:bCs/>
        </w:rPr>
        <w:t xml:space="preserve">латеж по Банковской гарантии </w:t>
      </w:r>
      <w:r>
        <w:rPr>
          <w:bCs/>
        </w:rPr>
        <w:t xml:space="preserve">– </w:t>
      </w:r>
      <w:r>
        <w:rPr>
          <w:bCs/>
        </w:rPr>
        <w:t xml:space="preserve">осуществл</w:t>
      </w:r>
      <w:r>
        <w:rPr>
          <w:bCs/>
        </w:rPr>
        <w:t xml:space="preserve">яется</w:t>
      </w:r>
      <w:r>
        <w:rPr>
          <w:bCs/>
        </w:rPr>
        <w:t xml:space="preserve"> </w:t>
      </w:r>
      <w:r>
        <w:rPr>
          <w:bCs/>
        </w:rPr>
        <w:t xml:space="preserve">Банком</w:t>
      </w:r>
      <w:r>
        <w:rPr>
          <w:bCs/>
        </w:rPr>
        <w:t xml:space="preserve">-</w:t>
      </w:r>
      <w:r>
        <w:rPr>
          <w:bCs/>
        </w:rPr>
        <w:t xml:space="preserve">Гарантом </w:t>
      </w:r>
      <w:r>
        <w:rPr>
          <w:bCs/>
        </w:rPr>
        <w:t xml:space="preserve">в течение 10 (десяти) рабочих дней после </w:t>
      </w:r>
      <w:r>
        <w:rPr>
          <w:bCs/>
        </w:rPr>
        <w:t xml:space="preserve">обращения </w:t>
      </w:r>
      <w:r>
        <w:rPr>
          <w:bCs/>
        </w:rPr>
        <w:t xml:space="preserve">Заказчик</w:t>
      </w:r>
      <w:r>
        <w:rPr>
          <w:bCs/>
        </w:rPr>
        <w:t xml:space="preserve">а</w:t>
      </w:r>
      <w:r>
        <w:rPr>
          <w:bCs/>
        </w:rPr>
        <w:t xml:space="preserve">;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С</w:t>
      </w:r>
      <w:r>
        <w:rPr>
          <w:bCs/>
        </w:rPr>
        <w:t xml:space="preserve">рок действия Б</w:t>
      </w:r>
      <w:r>
        <w:rPr>
          <w:bCs/>
        </w:rPr>
        <w:t xml:space="preserve">анковской гарантии </w:t>
      </w:r>
      <w:r>
        <w:rPr>
          <w:bCs/>
        </w:rPr>
        <w:t xml:space="preserve">–</w:t>
      </w:r>
      <w:r>
        <w:rPr>
          <w:bCs/>
        </w:rPr>
        <w:t xml:space="preserve"> не ранее </w:t>
      </w:r>
      <w:r>
        <w:rPr>
          <w:bCs/>
        </w:rPr>
        <w:t xml:space="preserve">70 </w:t>
      </w:r>
      <w:r>
        <w:rPr>
          <w:bCs/>
        </w:rPr>
        <w:t xml:space="preserve">(</w:t>
      </w:r>
      <w:r>
        <w:rPr>
          <w:bCs/>
        </w:rPr>
        <w:t xml:space="preserve">семидесяти</w:t>
      </w:r>
      <w:r>
        <w:rPr>
          <w:bCs/>
        </w:rPr>
        <w:t xml:space="preserve">) календарных дней после наступления </w:t>
      </w:r>
      <w:r>
        <w:rPr>
          <w:bCs/>
        </w:rPr>
        <w:t xml:space="preserve">даты</w:t>
      </w:r>
      <w:r>
        <w:rPr>
          <w:bCs/>
        </w:rPr>
        <w:t xml:space="preserve"> завершения </w:t>
      </w:r>
      <w:r>
        <w:rPr>
          <w:bCs/>
          <w:highlight w:val="white"/>
        </w:rPr>
        <w:t xml:space="preserve">Р</w:t>
      </w:r>
      <w:r>
        <w:rPr>
          <w:bCs/>
          <w:highlight w:val="white"/>
        </w:rPr>
        <w:t xml:space="preserve">абот</w:t>
      </w:r>
      <w:r>
        <w:rPr>
          <w:rStyle w:val="1217"/>
          <w:bCs/>
          <w:highlight w:val="white"/>
        </w:rPr>
        <w:footnoteReference w:id="4"/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/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Д</w:t>
      </w:r>
      <w:r>
        <w:rPr>
          <w:bCs/>
          <w:highlight w:val="white"/>
        </w:rPr>
        <w:t xml:space="preserve">оговору в целом</w:t>
      </w:r>
      <w:r>
        <w:rPr>
          <w:bCs/>
          <w:highlight w:val="white"/>
        </w:rPr>
        <w:t xml:space="preserve">,</w:t>
      </w:r>
      <w:r>
        <w:rPr>
          <w:bCs/>
        </w:rPr>
        <w:t xml:space="preserve"> </w:t>
      </w:r>
      <w:r>
        <w:rPr>
          <w:bCs/>
        </w:rPr>
        <w:t xml:space="preserve">установленной </w:t>
      </w:r>
      <w:r>
        <w:rPr>
          <w:bCs/>
        </w:rPr>
        <w:t xml:space="preserve">Договор</w:t>
      </w:r>
      <w:r>
        <w:rPr>
          <w:bCs/>
        </w:rPr>
        <w:t xml:space="preserve">ом</w:t>
      </w:r>
      <w:r>
        <w:rPr>
          <w:bCs/>
        </w:rPr>
        <w:t xml:space="preserve">;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</w:t>
      </w:r>
      <w:r>
        <w:rPr>
          <w:bCs/>
        </w:rPr>
        <w:t xml:space="preserve">несение изменений и дополнений в Договор в период срока действия </w:t>
      </w:r>
      <w:r>
        <w:rPr>
          <w:bCs/>
        </w:rPr>
        <w:t xml:space="preserve">Б</w:t>
      </w:r>
      <w:r>
        <w:rPr>
          <w:bCs/>
        </w:rPr>
        <w:t xml:space="preserve">анковской гарантии не освобождает Банк</w:t>
      </w:r>
      <w:r>
        <w:rPr>
          <w:bCs/>
        </w:rPr>
        <w:t xml:space="preserve">-</w:t>
      </w:r>
      <w:r>
        <w:rPr>
          <w:bCs/>
        </w:rPr>
        <w:t xml:space="preserve">Гарант от обязательств перед </w:t>
      </w:r>
      <w:r>
        <w:rPr>
          <w:bCs/>
        </w:rPr>
        <w:t xml:space="preserve">Заказчиком</w:t>
      </w:r>
      <w:r>
        <w:rPr>
          <w:bCs/>
        </w:rPr>
        <w:t xml:space="preserve"> по </w:t>
      </w:r>
      <w:r>
        <w:rPr>
          <w:bCs/>
        </w:rPr>
        <w:t xml:space="preserve">Б</w:t>
      </w:r>
      <w:r>
        <w:rPr>
          <w:bCs/>
        </w:rPr>
        <w:t xml:space="preserve">анковской гарантии</w:t>
      </w:r>
      <w:r>
        <w:rPr>
          <w:bCs/>
        </w:rPr>
        <w:t xml:space="preserve">;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Банковская </w:t>
      </w:r>
      <w:r>
        <w:rPr>
          <w:bCs/>
        </w:rPr>
        <w:t xml:space="preserve">гарантия должна быть подчинена материальному праву Российской Федерации и предусматривать </w:t>
      </w:r>
      <w:r>
        <w:rPr>
          <w:bCs/>
        </w:rPr>
        <w:t xml:space="preserve">Арбитражный суд Хабаровского края</w:t>
      </w:r>
      <w:r>
        <w:rPr>
          <w:bCs/>
        </w:rPr>
        <w:t xml:space="preserve"> </w:t>
      </w:r>
      <w:r>
        <w:rPr>
          <w:bCs/>
        </w:rPr>
        <w:t xml:space="preserve">в качестве органа, компетентного разрешать споры из Банковской гарантии;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Банковск</w:t>
      </w:r>
      <w:r>
        <w:rPr>
          <w:bCs/>
        </w:rPr>
        <w:t xml:space="preserve">ая</w:t>
      </w:r>
      <w:r>
        <w:rPr>
          <w:bCs/>
        </w:rPr>
        <w:t xml:space="preserve"> </w:t>
      </w:r>
      <w:r>
        <w:rPr>
          <w:bCs/>
        </w:rPr>
        <w:t xml:space="preserve">гаранти</w:t>
      </w:r>
      <w:r>
        <w:rPr>
          <w:bCs/>
        </w:rPr>
        <w:t xml:space="preserve">я</w:t>
      </w:r>
      <w:r>
        <w:rPr>
          <w:bCs/>
        </w:rPr>
        <w:t xml:space="preserve"> </w:t>
      </w:r>
      <w:r>
        <w:rPr>
          <w:bCs/>
        </w:rPr>
        <w:t xml:space="preserve">не </w:t>
      </w:r>
      <w:r>
        <w:rPr>
          <w:bCs/>
        </w:rPr>
        <w:t xml:space="preserve">должн</w:t>
      </w:r>
      <w:r>
        <w:rPr>
          <w:bCs/>
        </w:rPr>
        <w:t xml:space="preserve">а содержать</w:t>
      </w:r>
      <w:r>
        <w:rPr>
          <w:bCs/>
        </w:rPr>
        <w:t xml:space="preserve"> условий или требований, противоречащих </w:t>
      </w:r>
      <w:r>
        <w:rPr>
          <w:bCs/>
        </w:rPr>
        <w:t xml:space="preserve">требованиям, указанным в пунктах </w:t>
      </w:r>
      <w:r>
        <w:rPr>
          <w:bCs/>
        </w:rPr>
        <w:t xml:space="preserve">6</w:t>
      </w:r>
      <w:r>
        <w:rPr>
          <w:bCs/>
        </w:rPr>
        <w:t xml:space="preserve">.2.1-</w:t>
      </w:r>
      <w:r>
        <w:rPr>
          <w:bCs/>
        </w:rPr>
        <w:t xml:space="preserve">6</w:t>
      </w:r>
      <w:r>
        <w:rPr>
          <w:bCs/>
        </w:rPr>
        <w:t xml:space="preserve">.2.</w:t>
      </w:r>
      <w:r>
        <w:rPr>
          <w:bCs/>
        </w:rPr>
        <w:t xml:space="preserve">10 </w:t>
      </w:r>
      <w:r>
        <w:rPr>
          <w:bCs/>
        </w:rPr>
        <w:t xml:space="preserve">Договора,</w:t>
      </w:r>
      <w:r>
        <w:rPr>
          <w:bCs/>
        </w:rPr>
        <w:t xml:space="preserve"> </w:t>
      </w:r>
      <w:r>
        <w:rPr>
          <w:bCs/>
        </w:rPr>
        <w:t xml:space="preserve">или делающих </w:t>
      </w:r>
      <w:r>
        <w:rPr>
          <w:bCs/>
        </w:rPr>
        <w:t xml:space="preserve">такие требования</w:t>
      </w:r>
      <w:r>
        <w:rPr>
          <w:bCs/>
        </w:rPr>
        <w:t xml:space="preserve"> </w:t>
      </w:r>
      <w:r>
        <w:rPr>
          <w:bCs/>
        </w:rPr>
        <w:t xml:space="preserve">неисполнимым</w:t>
      </w:r>
      <w:r>
        <w:rPr>
          <w:bCs/>
        </w:rPr>
        <w:t xml:space="preserve">и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rPr>
          <w:bCs/>
          <w:highlight w:val="white"/>
        </w:rPr>
      </w:pPr>
      <w:r>
        <w:rPr>
          <w:bCs/>
        </w:rPr>
        <w:t xml:space="preserve">Банк, выдавший Банковскую гарантию, должен соответствовать </w:t>
      </w:r>
      <w:r>
        <w:rPr>
          <w:bCs/>
        </w:rPr>
        <w:t xml:space="preserve">критериям, установленны</w:t>
      </w:r>
      <w:r>
        <w:rPr>
          <w:bCs/>
          <w:highlight w:val="white"/>
        </w:rPr>
        <w:t xml:space="preserve">м </w:t>
      </w:r>
      <w:r>
        <w:rPr>
          <w:bCs/>
          <w:highlight w:val="white"/>
        </w:rPr>
        <w:t xml:space="preserve">в Приложении №10 </w:t>
      </w:r>
      <w:r>
        <w:rPr>
          <w:bCs/>
          <w:highlight w:val="white"/>
        </w:rPr>
        <w:t xml:space="preserve">к Договору.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Банковск</w:t>
      </w:r>
      <w:r>
        <w:rPr>
          <w:bCs/>
        </w:rPr>
        <w:t xml:space="preserve">ая</w:t>
      </w:r>
      <w:r>
        <w:rPr>
          <w:bCs/>
        </w:rPr>
        <w:t xml:space="preserve"> гаранти</w:t>
      </w:r>
      <w:r>
        <w:rPr>
          <w:bCs/>
        </w:rPr>
        <w:t xml:space="preserve">я</w:t>
      </w:r>
      <w:r>
        <w:rPr>
          <w:bCs/>
        </w:rPr>
        <w:t xml:space="preserve"> возвращается Банку</w:t>
      </w:r>
      <w:r>
        <w:rPr>
          <w:bCs/>
        </w:rPr>
        <w:t xml:space="preserve">-</w:t>
      </w:r>
      <w:r>
        <w:rPr>
          <w:bCs/>
        </w:rPr>
        <w:t xml:space="preserve">Гаранту или Подрядчику после прекращения ее действия в течение 10 (десяти) рабочих дней с даты получения Заказчиком соответствующего письменного уведомления.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случае увеличения Цены Договора или </w:t>
      </w:r>
      <w:r>
        <w:rPr>
          <w:bCs/>
        </w:rPr>
        <w:t xml:space="preserve">продления </w:t>
      </w:r>
      <w:r>
        <w:rPr>
          <w:bCs/>
        </w:rPr>
        <w:t xml:space="preserve">срока </w:t>
      </w:r>
      <w:r>
        <w:rPr>
          <w:bCs/>
        </w:rPr>
        <w:t xml:space="preserve">выполнения Подрядчиком обязательств, возникших из Договора или в связи с ним,</w:t>
      </w:r>
      <w:r>
        <w:rPr>
          <w:bCs/>
        </w:rPr>
        <w:t xml:space="preserve"> Банковская гарантия должна быть заменена </w:t>
      </w:r>
      <w:r>
        <w:rPr>
          <w:bCs/>
        </w:rPr>
        <w:t xml:space="preserve">на новую</w:t>
      </w:r>
      <w:r>
        <w:rPr>
          <w:bCs/>
        </w:rPr>
        <w:t xml:space="preserve"> или в нее должны быть внесены изменения, оформленные отдельным документом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</w:t>
      </w:r>
      <w:r>
        <w:rPr>
          <w:bCs/>
        </w:rPr>
        <w:t xml:space="preserve">случа</w:t>
      </w:r>
      <w:r>
        <w:rPr>
          <w:bCs/>
        </w:rPr>
        <w:t xml:space="preserve">ях</w:t>
      </w:r>
      <w:r>
        <w:rPr>
          <w:bCs/>
          <w:lang w:val="en-US"/>
        </w:rPr>
        <w:t xml:space="preserve">:</w:t>
      </w:r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18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отзыва лицензии </w:t>
      </w:r>
      <w:r>
        <w:rPr>
          <w:bCs/>
        </w:rPr>
        <w:t xml:space="preserve">Банка</w:t>
      </w:r>
      <w:r>
        <w:rPr>
          <w:bCs/>
        </w:rPr>
        <w:t xml:space="preserve">-</w:t>
      </w:r>
      <w:r>
        <w:rPr>
          <w:bCs/>
        </w:rPr>
        <w:t xml:space="preserve">Г</w:t>
      </w:r>
      <w:r>
        <w:rPr>
          <w:bCs/>
        </w:rPr>
        <w:t xml:space="preserve">аранта по решению Центрального банка Российской Федерации либо наступления иных обстоятельств, в результате которых </w:t>
      </w:r>
      <w:r>
        <w:rPr>
          <w:bCs/>
        </w:rPr>
        <w:t xml:space="preserve">Банк</w:t>
      </w:r>
      <w:r>
        <w:rPr>
          <w:bCs/>
        </w:rPr>
        <w:t xml:space="preserve">-</w:t>
      </w:r>
      <w:r>
        <w:rPr>
          <w:bCs/>
        </w:rPr>
        <w:t xml:space="preserve">Гарант </w:t>
      </w:r>
      <w:r>
        <w:rPr>
          <w:bCs/>
        </w:rPr>
        <w:t xml:space="preserve">утрачивает соответствие требованиям, установленным Договором, или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18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наступления иных обстоятельств до срока окончания действия </w:t>
      </w:r>
      <w:r>
        <w:rPr>
          <w:bCs/>
        </w:rPr>
        <w:t xml:space="preserve">Б</w:t>
      </w:r>
      <w:r>
        <w:rPr>
          <w:bCs/>
        </w:rPr>
        <w:t xml:space="preserve">анковской гарантии, в связи с которыми </w:t>
      </w:r>
      <w:r>
        <w:rPr>
          <w:bCs/>
        </w:rPr>
        <w:t xml:space="preserve">Б</w:t>
      </w:r>
      <w:r>
        <w:rPr>
          <w:bCs/>
        </w:rPr>
        <w:t xml:space="preserve">анковская гарантия теряет свою силу или предъявление требований по </w:t>
      </w:r>
      <w:r>
        <w:rPr>
          <w:bCs/>
        </w:rPr>
        <w:t xml:space="preserve">Б</w:t>
      </w:r>
      <w:r>
        <w:rPr>
          <w:bCs/>
        </w:rPr>
        <w:t xml:space="preserve">анковской гарантии не представляется возможным</w:t>
      </w:r>
      <w:r>
        <w:rPr>
          <w:bCs/>
        </w:rPr>
        <w:t xml:space="preserve">,</w:t>
      </w:r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226"/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Подрядчик обязан предоставить Заказчику новую </w:t>
      </w:r>
      <w:r>
        <w:rPr>
          <w:bCs/>
        </w:rPr>
        <w:t xml:space="preserve">Б</w:t>
      </w:r>
      <w:r>
        <w:rPr>
          <w:bCs/>
        </w:rPr>
        <w:t xml:space="preserve">анковскую гарантию</w:t>
      </w:r>
      <w:r>
        <w:t xml:space="preserve"> </w:t>
      </w:r>
      <w:r>
        <w:rPr>
          <w:bCs/>
        </w:rPr>
        <w:t xml:space="preserve">другого Банка</w:t>
      </w:r>
      <w:r>
        <w:rPr>
          <w:bCs/>
        </w:rPr>
        <w:t xml:space="preserve">-</w:t>
      </w:r>
      <w:r>
        <w:rPr>
          <w:bCs/>
        </w:rPr>
        <w:t xml:space="preserve">Гаранта, согласованного с Заказчиком, соответствующую требованиям, установленным Договором, не позднее </w:t>
      </w:r>
      <w:r>
        <w:rPr>
          <w:bCs/>
        </w:rPr>
        <w:t xml:space="preserve">10</w:t>
      </w:r>
      <w:r>
        <w:rPr>
          <w:bCs/>
        </w:rPr>
        <w:t xml:space="preserve"> (</w:t>
      </w:r>
      <w:r>
        <w:rPr>
          <w:bCs/>
        </w:rPr>
        <w:t xml:space="preserve">дес</w:t>
      </w:r>
      <w:r>
        <w:rPr>
          <w:bCs/>
        </w:rPr>
        <w:t xml:space="preserve">яти) календарных дней с момента, когда ему стало известно либо должно </w:t>
      </w:r>
      <w:r>
        <w:rPr>
          <w:bCs/>
        </w:rPr>
        <w:t xml:space="preserve">было </w:t>
      </w:r>
      <w:r>
        <w:rPr>
          <w:bCs/>
        </w:rPr>
        <w:t xml:space="preserve">стать известн</w:t>
      </w:r>
      <w:r>
        <w:rPr>
          <w:bCs/>
        </w:rPr>
        <w:t xml:space="preserve">о</w:t>
      </w:r>
      <w:r>
        <w:rPr>
          <w:bCs/>
        </w:rPr>
        <w:t xml:space="preserve"> об указанных обстоятельствах, либо с момента обращения Заказчика с требованием о замене </w:t>
      </w:r>
      <w:r>
        <w:rPr>
          <w:bCs/>
        </w:rPr>
        <w:t xml:space="preserve">Б</w:t>
      </w:r>
      <w:r>
        <w:rPr>
          <w:bCs/>
        </w:rPr>
        <w:t xml:space="preserve">анковской гарантии.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</w:t>
      </w:r>
      <w:r>
        <w:rPr>
          <w:bCs/>
        </w:rPr>
        <w:t xml:space="preserve">о</w:t>
      </w:r>
      <w:r>
        <w:rPr>
          <w:bCs/>
        </w:rPr>
        <w:t xml:space="preserve"> всех случаях, предусмотренных Договором, </w:t>
      </w:r>
      <w:r>
        <w:rPr>
          <w:bCs/>
        </w:rPr>
        <w:t xml:space="preserve">Подрядчик вправе представ</w:t>
      </w:r>
      <w:r>
        <w:rPr>
          <w:bCs/>
        </w:rPr>
        <w:t xml:space="preserve">и</w:t>
      </w:r>
      <w:r>
        <w:rPr>
          <w:bCs/>
        </w:rPr>
        <w:t xml:space="preserve">ть </w:t>
      </w:r>
      <w:r>
        <w:rPr>
          <w:bCs/>
        </w:rPr>
        <w:t xml:space="preserve">Заказчику </w:t>
      </w:r>
      <w:r>
        <w:rPr>
          <w:bCs/>
        </w:rPr>
        <w:t xml:space="preserve">вместо новой </w:t>
      </w:r>
      <w:r>
        <w:rPr>
          <w:bCs/>
        </w:rPr>
        <w:t xml:space="preserve">Б</w:t>
      </w:r>
      <w:r>
        <w:rPr>
          <w:bCs/>
        </w:rPr>
        <w:t xml:space="preserve">анковской гарантии изменения к ранее выданной </w:t>
      </w:r>
      <w:r>
        <w:rPr>
          <w:bCs/>
        </w:rPr>
        <w:t xml:space="preserve">Банковской гарантии, приводящие</w:t>
      </w:r>
      <w:r>
        <w:rPr>
          <w:bCs/>
        </w:rPr>
        <w:t xml:space="preserve"> ее в соответствие с требованиями Договора. Любое изменение, внесенное </w:t>
      </w:r>
      <w:r>
        <w:rPr>
          <w:bCs/>
        </w:rPr>
        <w:t xml:space="preserve">Банком</w:t>
      </w:r>
      <w:r>
        <w:rPr>
          <w:bCs/>
        </w:rPr>
        <w:t xml:space="preserve">-</w:t>
      </w:r>
      <w:r>
        <w:rPr>
          <w:bCs/>
        </w:rPr>
        <w:t xml:space="preserve">Г</w:t>
      </w:r>
      <w:r>
        <w:rPr>
          <w:bCs/>
        </w:rPr>
        <w:t xml:space="preserve">арантом в условия </w:t>
      </w:r>
      <w:r>
        <w:rPr>
          <w:bCs/>
        </w:rPr>
        <w:t xml:space="preserve">Б</w:t>
      </w:r>
      <w:r>
        <w:rPr>
          <w:bCs/>
        </w:rPr>
        <w:t xml:space="preserve">анковской гарантии, </w:t>
      </w:r>
      <w:r>
        <w:rPr>
          <w:bCs/>
        </w:rPr>
        <w:t xml:space="preserve">должно быть </w:t>
      </w:r>
      <w:r>
        <w:rPr>
          <w:bCs/>
        </w:rPr>
        <w:t xml:space="preserve">письменно </w:t>
      </w:r>
      <w:r>
        <w:rPr>
          <w:bCs/>
        </w:rPr>
        <w:t xml:space="preserve">согласовано с</w:t>
      </w:r>
      <w:r>
        <w:rPr>
          <w:bCs/>
        </w:rPr>
        <w:t xml:space="preserve"> Заказчик</w:t>
      </w:r>
      <w:r>
        <w:rPr>
          <w:bCs/>
        </w:rPr>
        <w:t xml:space="preserve">ом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t xml:space="preserve">Принадлежащ</w:t>
      </w:r>
      <w:r>
        <w:t xml:space="preserve">ее Заказчику по Банковской г</w:t>
      </w:r>
      <w:r>
        <w:t xml:space="preserve">арантии право требования к Банку-Гаранту может быть передано новому бенефициару - компании, входящей в Группу РусГидро, с последующим письменным уведомлением За</w:t>
      </w:r>
      <w:r>
        <w:t xml:space="preserve">казчиком Банка-Гаранта о смене б</w:t>
      </w:r>
      <w:r>
        <w:t xml:space="preserve">енефициара по</w:t>
      </w:r>
      <w:r>
        <w:t xml:space="preserve"> Банковской г</w:t>
      </w:r>
      <w:r>
        <w:t xml:space="preserve">арантии</w:t>
      </w:r>
      <w:r>
        <w:t xml:space="preserve">.</w:t>
      </w:r>
      <w:r>
        <w:rPr>
          <w:bCs/>
        </w:rPr>
      </w:r>
      <w:r>
        <w:rPr>
          <w:bCs/>
        </w:rPr>
      </w:r>
    </w:p>
    <w:p>
      <w:pPr>
        <w:pStyle w:val="1226"/>
        <w:ind w:left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Ответственность </w:t>
      </w:r>
      <w:r>
        <w:rPr>
          <w:b/>
          <w:bCs/>
        </w:rPr>
        <w:t xml:space="preserve">С</w:t>
      </w:r>
      <w:r>
        <w:rPr>
          <w:b/>
          <w:bCs/>
        </w:rPr>
        <w:t xml:space="preserve">торон</w:t>
      </w:r>
      <w:r>
        <w:rPr>
          <w:b/>
          <w:bCs/>
        </w:rPr>
      </w:r>
      <w:r>
        <w:rPr>
          <w:b/>
          <w:bCs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За </w:t>
      </w:r>
      <w:r>
        <w:rPr>
          <w:bCs/>
        </w:rPr>
        <w:t xml:space="preserve">не</w:t>
      </w:r>
      <w:r>
        <w:rPr>
          <w:bCs/>
        </w:rPr>
        <w:t xml:space="preserve">ис</w:t>
      </w:r>
      <w:r>
        <w:rPr>
          <w:bCs/>
        </w:rPr>
        <w:t xml:space="preserve">полнение </w:t>
      </w:r>
      <w:r>
        <w:rPr>
          <w:bCs/>
        </w:rPr>
        <w:t xml:space="preserve">или ненадлежащее </w:t>
      </w:r>
      <w:r>
        <w:rPr>
          <w:bCs/>
        </w:rPr>
        <w:t xml:space="preserve">ис</w:t>
      </w:r>
      <w:r>
        <w:rPr>
          <w:bCs/>
        </w:rPr>
        <w:t xml:space="preserve">полнение </w:t>
      </w:r>
      <w:r>
        <w:rPr>
          <w:bCs/>
        </w:rPr>
        <w:t xml:space="preserve">принятых </w:t>
      </w:r>
      <w:r>
        <w:rPr>
          <w:bCs/>
        </w:rPr>
        <w:t xml:space="preserve">обязательств по Договору </w:t>
      </w:r>
      <w:r>
        <w:rPr>
          <w:bCs/>
        </w:rPr>
        <w:t xml:space="preserve">Стороны</w:t>
      </w:r>
      <w:r>
        <w:rPr>
          <w:bCs/>
        </w:rPr>
        <w:t xml:space="preserve"> несут ответственность в соответствии с законодательством Российской Федерации</w:t>
      </w:r>
      <w:r>
        <w:rPr>
          <w:bCs/>
        </w:rPr>
        <w:t xml:space="preserve"> и Договором</w:t>
      </w:r>
      <w:r>
        <w:rPr>
          <w:bCs/>
        </w:rPr>
        <w:t xml:space="preserve">.</w:t>
      </w:r>
      <w:r>
        <w:rPr>
          <w:bCs/>
        </w:rPr>
        <w:t xml:space="preserve"> Меры ответственности, предусмотренные Договором, не </w:t>
      </w:r>
      <w:r>
        <w:rPr>
          <w:bCs/>
        </w:rPr>
        <w:t xml:space="preserve">освобождают Стороны от </w:t>
      </w:r>
      <w:r>
        <w:rPr>
          <w:bCs/>
        </w:rPr>
        <w:t xml:space="preserve">ответственности, </w:t>
      </w:r>
      <w:r>
        <w:rPr>
          <w:bCs/>
        </w:rPr>
        <w:t xml:space="preserve">установленн</w:t>
      </w:r>
      <w:r>
        <w:rPr>
          <w:bCs/>
        </w:rPr>
        <w:t xml:space="preserve">ой </w:t>
      </w:r>
      <w:r>
        <w:rPr>
          <w:bCs/>
        </w:rPr>
        <w:t xml:space="preserve">законодательством </w:t>
      </w:r>
      <w:r>
        <w:rPr>
          <w:bCs/>
        </w:rPr>
        <w:t xml:space="preserve">Российской Федерации </w:t>
      </w:r>
      <w:r>
        <w:rPr>
          <w:bCs/>
        </w:rPr>
        <w:t xml:space="preserve">и должны рассматриваться как дополнительные, если </w:t>
      </w:r>
      <w:r>
        <w:rPr>
          <w:bCs/>
        </w:rPr>
        <w:t xml:space="preserve">Договор</w:t>
      </w:r>
      <w:r>
        <w:rPr>
          <w:bCs/>
        </w:rPr>
        <w:t xml:space="preserve">ом</w:t>
      </w:r>
      <w:r>
        <w:rPr>
          <w:bCs/>
        </w:rPr>
        <w:t xml:space="preserve"> </w:t>
      </w:r>
      <w:r>
        <w:rPr>
          <w:bCs/>
        </w:rPr>
        <w:t xml:space="preserve">прямо не </w:t>
      </w:r>
      <w:r>
        <w:rPr>
          <w:bCs/>
        </w:rPr>
        <w:t xml:space="preserve">предусмот</w:t>
      </w:r>
      <w:r>
        <w:rPr>
          <w:bCs/>
        </w:rPr>
        <w:t xml:space="preserve">рено </w:t>
      </w:r>
      <w:r>
        <w:rPr>
          <w:bCs/>
        </w:rPr>
        <w:t xml:space="preserve">иное. </w:t>
      </w:r>
      <w:r>
        <w:rPr>
          <w:bCs/>
        </w:rPr>
      </w:r>
      <w:r>
        <w:rPr>
          <w:bCs/>
        </w:rPr>
      </w:r>
    </w:p>
    <w:p>
      <w:pPr>
        <w:numPr>
          <w:ilvl w:val="1"/>
          <w:numId w:val="3"/>
        </w:numPr>
        <w:ind w:left="0" w:firstLine="709"/>
        <w:spacing w:line="240" w:lineRule="auto"/>
        <w:tabs>
          <w:tab w:val="left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Заказчик не несет ответственность за ненадлежащее исполнение обязательств по в</w:t>
      </w:r>
      <w:r>
        <w:rPr>
          <w:bCs/>
          <w:sz w:val="24"/>
          <w:szCs w:val="24"/>
        </w:rPr>
        <w:t xml:space="preserve">несению предварительной оплаты (аванса).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1"/>
          <w:numId w:val="3"/>
        </w:numPr>
        <w:ind w:left="0" w:firstLine="709"/>
        <w:spacing w:line="240" w:lineRule="auto"/>
        <w:tabs>
          <w:tab w:val="left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 случае нарушения Заказчиком сроков оплаты, установленных разделом 3 Договора (за исключением срока оплаты авансовых платежей), Подрядчик вправе требовать </w:t>
      </w:r>
      <w:r>
        <w:rPr>
          <w:bCs/>
          <w:sz w:val="24"/>
          <w:szCs w:val="24"/>
        </w:rPr>
        <w:t xml:space="preserve">уплаты Заказчиком исключительной неустойки в размере 0,1 (ноль целых одна десятая) процента от несвоевременно оплаченной суммы за каждый день просрочки,</w:t>
      </w:r>
      <w:r>
        <w:rPr>
          <w:sz w:val="24"/>
          <w:szCs w:val="24"/>
        </w:rPr>
        <w:t xml:space="preserve"> начиная с 31 (тридцать первого) календарного дня просрочки (неустойка с 1 по 30 день просрочки не начисляется)</w:t>
      </w:r>
      <w:r>
        <w:rPr>
          <w:bCs/>
          <w:sz w:val="24"/>
          <w:szCs w:val="24"/>
        </w:rPr>
        <w:t xml:space="preserve">.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1"/>
          <w:numId w:val="3"/>
        </w:numPr>
        <w:ind w:left="0" w:firstLine="709"/>
        <w:spacing w:line="240" w:lineRule="auto"/>
        <w:tabs>
          <w:tab w:val="left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 случае </w:t>
      </w:r>
      <w:r>
        <w:rPr>
          <w:sz w:val="24"/>
          <w:szCs w:val="24"/>
        </w:rPr>
        <w:t xml:space="preserve">нарушения Подрядчиком обязательств по выполнению Работ, в том числе сроков выполнения промежуточных (ежемесячных) Работ, установленных Графиком выполнения и финансирования Работ </w:t>
      </w:r>
      <w:r>
        <w:rPr>
          <w:sz w:val="24"/>
          <w:szCs w:val="24"/>
          <w:highlight w:val="white"/>
        </w:rPr>
        <w:t xml:space="preserve">(</w:t>
      </w:r>
      <w:r>
        <w:rPr>
          <w:sz w:val="24"/>
          <w:szCs w:val="24"/>
          <w:highlight w:val="white"/>
        </w:rPr>
        <w:t xml:space="preserve">Приложение № 3 к Договору</w:t>
      </w:r>
      <w:r>
        <w:rPr>
          <w:sz w:val="24"/>
          <w:szCs w:val="24"/>
        </w:rPr>
        <w:t xml:space="preserve">), а также в случае несвоевременного устранения вы</w:t>
      </w:r>
      <w:r>
        <w:rPr>
          <w:sz w:val="24"/>
          <w:szCs w:val="24"/>
        </w:rPr>
        <w:t xml:space="preserve">явленных недостатков Результата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</w:t>
      </w:r>
      <w:r>
        <w:rPr>
          <w:sz w:val="24"/>
          <w:szCs w:val="24"/>
        </w:rPr>
        <w:t xml:space="preserve">абот, Заказчик вправе требовать уплаты Подрядчиком н</w:t>
      </w:r>
      <w:r>
        <w:rPr>
          <w:sz w:val="24"/>
          <w:szCs w:val="24"/>
        </w:rPr>
        <w:t xml:space="preserve">еу</w:t>
      </w:r>
      <w:r>
        <w:rPr>
          <w:sz w:val="24"/>
          <w:szCs w:val="24"/>
        </w:rPr>
        <w:t xml:space="preserve">стойки в размере</w:t>
      </w:r>
      <w:r>
        <w:rPr>
          <w:sz w:val="24"/>
          <w:szCs w:val="24"/>
        </w:rPr>
        <w:t xml:space="preserve"> 0,1 (ноль целых и одна десятая) процента от Цены Договора </w:t>
      </w:r>
      <w:r>
        <w:rPr>
          <w:sz w:val="24"/>
          <w:szCs w:val="24"/>
        </w:rPr>
        <w:t xml:space="preserve">за каждый день просрочки</w:t>
      </w:r>
      <w:r>
        <w:rPr>
          <w:sz w:val="24"/>
          <w:szCs w:val="24"/>
        </w:rPr>
        <w:t xml:space="preserve">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1"/>
          <w:numId w:val="3"/>
        </w:numPr>
        <w:ind w:left="0" w:firstLine="709"/>
        <w:spacing w:line="240" w:lineRule="auto"/>
        <w:tabs>
          <w:tab w:val="left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На сумму подлежащего возврату аванса </w:t>
      </w:r>
      <w:r>
        <w:rPr>
          <w:bCs/>
          <w:sz w:val="24"/>
          <w:szCs w:val="24"/>
        </w:rPr>
        <w:t xml:space="preserve">начисляется неустойка в размере 0,1 (ноль целых и одна десятая) процента с даты, установленной для возврата аванса</w:t>
      </w:r>
      <w:r>
        <w:rPr>
          <w:bCs/>
          <w:sz w:val="24"/>
          <w:szCs w:val="24"/>
        </w:rPr>
        <w:t xml:space="preserve">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white"/>
        </w:rPr>
      </w:pPr>
      <w:r>
        <w:rPr>
          <w:bCs/>
        </w:rPr>
        <w:t xml:space="preserve">В случае нарушения Подрядчиком или привлеченными им </w:t>
      </w:r>
      <w:r>
        <w:rPr>
          <w:bCs/>
        </w:rPr>
        <w:t xml:space="preserve">С</w:t>
      </w:r>
      <w:r>
        <w:rPr>
          <w:bCs/>
        </w:rPr>
        <w:t xml:space="preserve">уб</w:t>
      </w:r>
      <w:r>
        <w:rPr>
          <w:bCs/>
        </w:rPr>
        <w:t xml:space="preserve">подрядчиками </w:t>
      </w:r>
      <w:r>
        <w:rPr>
          <w:bCs/>
        </w:rPr>
        <w:t xml:space="preserve">требований пропускного и </w:t>
      </w:r>
      <w:r>
        <w:rPr>
          <w:bCs/>
        </w:rPr>
        <w:t xml:space="preserve">внутриобъектового</w:t>
      </w:r>
      <w:r>
        <w:rPr>
          <w:bCs/>
        </w:rPr>
        <w:t xml:space="preserve"> режима, </w:t>
      </w:r>
      <w:r>
        <w:rPr>
          <w:bCs/>
        </w:rPr>
        <w:t xml:space="preserve">требований охраны труда, </w:t>
      </w:r>
      <w:r>
        <w:rPr>
          <w:bCs/>
        </w:rPr>
        <w:t xml:space="preserve">пожарной и промышленной безопасности, если они зафиксированы Заказчик</w:t>
      </w:r>
      <w:r>
        <w:rPr>
          <w:bCs/>
        </w:rPr>
        <w:t xml:space="preserve">ом</w:t>
      </w:r>
      <w:r>
        <w:rPr>
          <w:bCs/>
        </w:rPr>
        <w:t xml:space="preserve"> или уполномоченным государственным органом, </w:t>
      </w:r>
      <w:r>
        <w:rPr>
          <w:bCs/>
        </w:rPr>
        <w:t xml:space="preserve">Заказчик,</w:t>
      </w:r>
      <w:r>
        <w:rPr>
          <w:bCs/>
        </w:rPr>
        <w:t xml:space="preserve"> помимо возмещени</w:t>
      </w:r>
      <w:r>
        <w:rPr>
          <w:bCs/>
        </w:rPr>
        <w:t xml:space="preserve">я</w:t>
      </w:r>
      <w:r>
        <w:rPr>
          <w:bCs/>
        </w:rPr>
        <w:t xml:space="preserve"> убытков</w:t>
      </w:r>
      <w:r>
        <w:rPr>
          <w:bCs/>
        </w:rPr>
        <w:t xml:space="preserve">, вправе требовать уплаты Подрядчиком </w:t>
      </w:r>
      <w:r>
        <w:rPr>
          <w:bCs/>
        </w:rPr>
        <w:t xml:space="preserve">штрафа в </w:t>
      </w:r>
      <w:r>
        <w:rPr>
          <w:bCs/>
        </w:rPr>
        <w:t xml:space="preserve">размерах, установленн</w:t>
      </w:r>
      <w:r>
        <w:rPr>
          <w:bCs/>
          <w:highlight w:val="white"/>
        </w:rPr>
        <w:t xml:space="preserve">ых </w:t>
      </w:r>
      <w:r>
        <w:rPr>
          <w:bCs/>
          <w:highlight w:val="white"/>
        </w:rPr>
        <w:t xml:space="preserve">Приложением № 7</w:t>
      </w:r>
      <w:r>
        <w:rPr>
          <w:bCs/>
          <w:highlight w:val="white"/>
        </w:rPr>
        <w:t xml:space="preserve"> к Договору</w:t>
      </w:r>
      <w:r>
        <w:rPr>
          <w:bCs/>
          <w:highlight w:val="white"/>
        </w:rPr>
        <w:t xml:space="preserve">.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</w:t>
      </w:r>
      <w:r>
        <w:rPr>
          <w:bCs/>
        </w:rPr>
        <w:t xml:space="preserve">расходы, связанные с начислением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</w:t>
      </w:r>
      <w:r>
        <w:rPr>
          <w:bCs/>
        </w:rPr>
        <w:t xml:space="preserve">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письменного требования Заказчика. В случае нарушения Подрядчиком сроков</w:t>
      </w:r>
      <w:r>
        <w:rPr>
          <w:bCs/>
        </w:rPr>
        <w:t xml:space="preserve"> предоставления счетов-фактур</w:t>
      </w:r>
      <w:r>
        <w:rPr>
          <w:bCs/>
        </w:rPr>
        <w:t xml:space="preserve">, </w:t>
      </w:r>
      <w:r>
        <w:rPr>
          <w:bCs/>
        </w:rPr>
        <w:t xml:space="preserve">установл</w:t>
      </w:r>
      <w:r>
        <w:rPr>
          <w:bCs/>
        </w:rPr>
        <w:t xml:space="preserve">енных п</w:t>
      </w:r>
      <w:r>
        <w:rPr>
          <w:bCs/>
        </w:rPr>
        <w:t xml:space="preserve">унктом</w:t>
      </w:r>
      <w:r>
        <w:rPr>
          <w:bCs/>
        </w:rPr>
        <w:t xml:space="preserve"> </w:t>
      </w:r>
      <w:r>
        <w:rPr>
          <w:bCs/>
        </w:rPr>
        <w:t xml:space="preserve">4</w:t>
      </w:r>
      <w:r>
        <w:rPr>
          <w:bCs/>
        </w:rPr>
        <w:t xml:space="preserve">.8 Договора, Заказчик </w:t>
      </w:r>
      <w:r>
        <w:rPr>
          <w:bCs/>
        </w:rPr>
        <w:t xml:space="preserve">в</w:t>
      </w:r>
      <w:r>
        <w:rPr>
          <w:bCs/>
        </w:rPr>
        <w:t xml:space="preserve">прав</w:t>
      </w:r>
      <w:r>
        <w:rPr>
          <w:bCs/>
        </w:rPr>
        <w:t xml:space="preserve">е</w:t>
      </w:r>
      <w:r>
        <w:rPr>
          <w:bCs/>
        </w:rPr>
        <w:t xml:space="preserve"> требовать уплаты </w:t>
      </w:r>
      <w:r>
        <w:rPr>
          <w:bCs/>
        </w:rPr>
        <w:t xml:space="preserve">Подрядчиком </w:t>
      </w:r>
      <w:r>
        <w:rPr>
          <w:bCs/>
        </w:rPr>
        <w:t xml:space="preserve">штрафа в размере 50 000 (пятидесяти тысяч) рублей за каждый случай нарушения.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За </w:t>
      </w:r>
      <w:r>
        <w:rPr>
          <w:bCs/>
        </w:rPr>
        <w:t xml:space="preserve">непредоставление</w:t>
      </w:r>
      <w:r>
        <w:rPr>
          <w:bCs/>
        </w:rPr>
        <w:t xml:space="preserve"> либо несвоевременное предоставление</w:t>
      </w:r>
      <w:r>
        <w:rPr>
          <w:bCs/>
        </w:rPr>
        <w:t xml:space="preserve"> </w:t>
      </w:r>
      <w:r>
        <w:rPr>
          <w:bCs/>
        </w:rPr>
        <w:t xml:space="preserve">/ переоформление Подрядчиком банковских гарантий, предусмотренных Договором, в </w:t>
      </w:r>
      <w:r>
        <w:rPr>
          <w:bCs/>
        </w:rPr>
        <w:t xml:space="preserve">порядке и сроки, установленные</w:t>
      </w:r>
      <w:r>
        <w:rPr>
          <w:bCs/>
        </w:rPr>
        <w:t xml:space="preserve"> разделом </w:t>
      </w:r>
      <w:r>
        <w:rPr>
          <w:bCs/>
        </w:rPr>
        <w:t xml:space="preserve">6</w:t>
      </w:r>
      <w:r>
        <w:rPr>
          <w:bCs/>
        </w:rPr>
        <w:t xml:space="preserve"> Договора, Заказчик </w:t>
      </w:r>
      <w:r>
        <w:rPr>
          <w:bCs/>
        </w:rPr>
        <w:t xml:space="preserve">в</w:t>
      </w:r>
      <w:r>
        <w:rPr>
          <w:bCs/>
        </w:rPr>
        <w:t xml:space="preserve">прав</w:t>
      </w:r>
      <w:r>
        <w:rPr>
          <w:bCs/>
        </w:rPr>
        <w:t xml:space="preserve">е</w:t>
      </w:r>
      <w:r>
        <w:rPr>
          <w:bCs/>
        </w:rPr>
        <w:t xml:space="preserve"> </w:t>
      </w:r>
      <w:r>
        <w:rPr>
          <w:bCs/>
        </w:rPr>
        <w:t xml:space="preserve">требовать уплаты Подрядчиком</w:t>
      </w:r>
      <w:r>
        <w:rPr>
          <w:bCs/>
        </w:rPr>
        <w:t xml:space="preserve"> </w:t>
      </w:r>
      <w:r>
        <w:rPr>
          <w:bCs/>
        </w:rPr>
        <w:t xml:space="preserve">неустойки</w:t>
      </w:r>
      <w:r>
        <w:rPr>
          <w:bCs/>
        </w:rPr>
        <w:t xml:space="preserve"> в размере 0,03</w:t>
      </w:r>
      <w:r>
        <w:rPr>
          <w:bCs/>
        </w:rPr>
        <w:t xml:space="preserve"> (ноль целях и три сотых) процента </w:t>
      </w:r>
      <w:r>
        <w:rPr>
          <w:bCs/>
        </w:rPr>
        <w:t xml:space="preserve">от </w:t>
      </w:r>
      <w:r>
        <w:rPr>
          <w:bCs/>
        </w:rPr>
        <w:t xml:space="preserve">Ц</w:t>
      </w:r>
      <w:r>
        <w:rPr>
          <w:bCs/>
        </w:rPr>
        <w:t xml:space="preserve">ены Договора за каждый день просрочки.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36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Подрядчик несет ответственность перед Заказчиком за причиненны</w:t>
      </w:r>
      <w:r>
        <w:rPr>
          <w:bCs/>
        </w:rPr>
        <w:t xml:space="preserve">е</w:t>
      </w:r>
      <w:r>
        <w:rPr>
          <w:bCs/>
        </w:rPr>
        <w:t xml:space="preserve"> </w:t>
      </w:r>
      <w:r>
        <w:rPr>
          <w:bCs/>
        </w:rPr>
        <w:t xml:space="preserve">убытки </w:t>
      </w:r>
      <w:r>
        <w:rPr>
          <w:bCs/>
        </w:rPr>
        <w:t xml:space="preserve">в размере фактически понесенных и документально подтвержденных расходов, возникших в связи с неисполнением (ненадлежащим исполнением) Подрядчиком своих обязательств, произведенных для восстановления нарушенного права, а также упущенной выгоды.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36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Обязанность по уплате неустойки</w:t>
      </w:r>
      <w:r>
        <w:rPr>
          <w:bCs/>
        </w:rPr>
        <w:t xml:space="preserve"> и </w:t>
      </w:r>
      <w:r>
        <w:rPr>
          <w:bCs/>
        </w:rPr>
        <w:t xml:space="preserve">/ </w:t>
      </w:r>
      <w:r>
        <w:rPr>
          <w:bCs/>
        </w:rPr>
        <w:t xml:space="preserve">или штрафов, возмещения убытков</w:t>
      </w:r>
      <w:r>
        <w:rPr>
          <w:bCs/>
        </w:rPr>
        <w:t xml:space="preserve">, предусмотренн</w:t>
      </w:r>
      <w:r>
        <w:rPr>
          <w:bCs/>
        </w:rPr>
        <w:t xml:space="preserve">ых</w:t>
      </w:r>
      <w:r>
        <w:rPr>
          <w:bCs/>
        </w:rPr>
        <w:t xml:space="preserve"> Договором, возникает у любой из Сторон только при условии получения</w:t>
      </w:r>
      <w:r>
        <w:rPr>
          <w:bCs/>
        </w:rPr>
        <w:t xml:space="preserve"> письменного</w:t>
      </w:r>
      <w:r>
        <w:rPr>
          <w:bCs/>
        </w:rPr>
        <w:t xml:space="preserve"> требования другой Стороны.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36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Уплата неустойки и </w:t>
      </w:r>
      <w:r>
        <w:rPr>
          <w:bCs/>
        </w:rPr>
        <w:t xml:space="preserve">/ </w:t>
      </w:r>
      <w:r>
        <w:rPr>
          <w:bCs/>
        </w:rPr>
        <w:t xml:space="preserve">или штрафа</w:t>
      </w:r>
      <w:r>
        <w:rPr>
          <w:bCs/>
        </w:rPr>
        <w:t xml:space="preserve"> не освобождает Стороны от исполнения обязательств</w:t>
      </w:r>
      <w:r>
        <w:rPr>
          <w:bCs/>
        </w:rPr>
        <w:t xml:space="preserve"> по Договору</w:t>
      </w:r>
      <w:r>
        <w:rPr>
          <w:bCs/>
        </w:rPr>
        <w:t xml:space="preserve">, обязанности по устранению</w:t>
      </w:r>
      <w:r>
        <w:rPr>
          <w:bCs/>
        </w:rPr>
        <w:t xml:space="preserve"> допущенных нарушений условий Договора и </w:t>
      </w:r>
      <w:r>
        <w:rPr>
          <w:bCs/>
        </w:rPr>
        <w:t xml:space="preserve">/ </w:t>
      </w:r>
      <w:r>
        <w:rPr>
          <w:bCs/>
        </w:rPr>
        <w:t xml:space="preserve">или их последствий.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36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Учитывая, что для Заказчика надлежащее и своевременное выполнение Подрядчико</w:t>
      </w:r>
      <w:r>
        <w:rPr>
          <w:bCs/>
        </w:rPr>
        <w:t xml:space="preserve">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Подрядчиком соответствующих обязательств по Договору.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36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Опре</w:t>
      </w:r>
      <w:r>
        <w:rPr>
          <w:bCs/>
        </w:rPr>
        <w:t xml:space="preserve">деление суммы неустойки, подлежащей уплате, возможно в досудебном порядке при признании суммы неустойки Стороной, нарушившей обязательства по Договору, и письменном уведомлении об этом другой Стороны. В случае непризнания Стороной, нарушившей обязательства</w:t>
      </w:r>
      <w:r>
        <w:rPr>
          <w:bCs/>
        </w:rPr>
        <w:t xml:space="preserve"> по Договору</w:t>
      </w:r>
      <w:r>
        <w:rPr>
          <w:bCs/>
        </w:rPr>
        <w:t xml:space="preserve">, суммы неустойки, указанной в </w:t>
      </w:r>
      <w:r>
        <w:rPr>
          <w:bCs/>
        </w:rPr>
        <w:t xml:space="preserve">письменном требовании</w:t>
      </w:r>
      <w:r>
        <w:rPr>
          <w:bCs/>
        </w:rPr>
        <w:t xml:space="preserve">,</w:t>
      </w:r>
      <w:r>
        <w:t xml:space="preserve"> </w:t>
      </w:r>
      <w:r>
        <w:rPr>
          <w:bCs/>
        </w:rPr>
        <w:t xml:space="preserve">сумма неустойки</w:t>
      </w:r>
      <w:r>
        <w:rPr>
          <w:bCs/>
        </w:rPr>
        <w:t xml:space="preserve">, подлежащая уплате виновной Стороной,</w:t>
      </w:r>
      <w:r>
        <w:rPr>
          <w:bCs/>
        </w:rPr>
        <w:t xml:space="preserve"> определяется на основании решения суда.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36"/>
        </w:numPr>
        <w:ind w:left="0" w:firstLine="709"/>
        <w:jc w:val="both"/>
        <w:spacing w:line="240" w:lineRule="auto"/>
        <w:shd w:val="clear" w:color="auto" w:fill="ffffff"/>
        <w:tabs>
          <w:tab w:val="left" w:pos="1134" w:leader="none"/>
        </w:tabs>
      </w:pPr>
      <w:r>
        <w:rPr>
          <w:bCs/>
          <w:highlight w:val="none"/>
        </w:rPr>
        <w:t xml:space="preserve">В случае нарушения Подрядчиком обязательств по выполнению работ, на срок свыше 60 (шестидесяти) календарных дней, Заказчик имеет право расторгнуть Договор в одностороннем внесудебном порядке, а также потребовать возмещения убытков. </w:t>
      </w:r>
      <w:r>
        <w:rPr>
          <w:bCs/>
          <w:highlight w:val="none"/>
        </w:rPr>
      </w:r>
      <w:r/>
    </w:p>
    <w:p>
      <w:pPr>
        <w:ind w:left="660" w:firstLine="0"/>
        <w:jc w:val="both"/>
        <w:spacing w:line="240" w:lineRule="auto"/>
        <w:shd w:val="clear" w:color="auto" w:fill="ffffff"/>
        <w:tabs>
          <w:tab w:val="left" w:pos="1134" w:leader="none"/>
        </w:tabs>
      </w:pPr>
      <w:r>
        <w:rPr>
          <w:bCs/>
          <w:highlight w:val="none"/>
        </w:rPr>
      </w:r>
      <w:r>
        <w:rPr>
          <w:bCs/>
          <w:highlight w:val="none"/>
        </w:rPr>
      </w:r>
      <w:r/>
    </w:p>
    <w:p>
      <w:pPr>
        <w:pStyle w:val="1226"/>
        <w:numPr>
          <w:ilvl w:val="0"/>
          <w:numId w:val="36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Гарантии качества</w:t>
      </w:r>
      <w:r>
        <w:rPr>
          <w:b/>
          <w:bCs/>
        </w:rPr>
        <w:t xml:space="preserve"> </w:t>
      </w:r>
      <w:r>
        <w:rPr>
          <w:b/>
          <w:bCs/>
        </w:rPr>
        <w:t xml:space="preserve">Р</w:t>
      </w:r>
      <w:r>
        <w:rPr>
          <w:b/>
          <w:bCs/>
        </w:rPr>
        <w:t xml:space="preserve">езультата </w:t>
      </w:r>
      <w:r>
        <w:rPr>
          <w:b/>
          <w:bCs/>
        </w:rPr>
        <w:t xml:space="preserve">Р</w:t>
      </w:r>
      <w:r>
        <w:rPr>
          <w:b/>
          <w:bCs/>
        </w:rPr>
        <w:t xml:space="preserve">абот</w:t>
      </w:r>
      <w:r>
        <w:rPr>
          <w:b/>
          <w:bCs/>
        </w:rPr>
      </w:r>
      <w:r>
        <w:rPr>
          <w:b/>
          <w:bCs/>
        </w:rPr>
      </w:r>
    </w:p>
    <w:p>
      <w:pPr>
        <w:pStyle w:val="1226"/>
        <w:numPr>
          <w:ilvl w:val="1"/>
          <w:numId w:val="42"/>
        </w:numPr>
        <w:ind w:left="0" w:firstLine="571"/>
        <w:jc w:val="both"/>
        <w:tabs>
          <w:tab w:val="left" w:pos="1134" w:leader="none"/>
        </w:tabs>
        <w:rPr>
          <w:bCs/>
        </w:rPr>
      </w:pPr>
      <w:r/>
      <w:bookmarkStart w:id="32" w:name="_Ref361337777"/>
      <w:r>
        <w:rPr>
          <w:highlight w:val="white"/>
        </w:rPr>
        <w:t xml:space="preserve">Гарантийный</w:t>
      </w:r>
      <w:r>
        <w:rPr>
          <w:bCs/>
          <w:highlight w:val="white"/>
        </w:rPr>
        <w:t xml:space="preserve"> срок по Договору </w:t>
      </w:r>
      <w:r>
        <w:rPr>
          <w:bCs/>
          <w:highlight w:val="white"/>
        </w:rPr>
        <w:t xml:space="preserve">составляет</w:t>
      </w:r>
      <w:r>
        <w:rPr>
          <w:bCs/>
          <w:highlight w:val="white"/>
        </w:rPr>
        <w:t xml:space="preserve"> 24 </w:t>
      </w:r>
      <w:r>
        <w:rPr>
          <w:highlight w:val="white"/>
        </w:rPr>
        <w:t xml:space="preserve"> </w:t>
      </w:r>
      <w:r>
        <w:rPr>
          <w:bCs/>
          <w:highlight w:val="white"/>
        </w:rPr>
        <w:t xml:space="preserve">(двадцать четыре</w:t>
      </w:r>
      <w:r>
        <w:rPr>
          <w:bCs/>
          <w:highlight w:val="white"/>
        </w:rPr>
        <w:t xml:space="preserve">)</w:t>
      </w:r>
      <w:r>
        <w:rPr>
          <w:highlight w:val="white"/>
        </w:rPr>
        <w:t xml:space="preserve"> месяца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и начинает течь </w:t>
      </w:r>
      <w:r>
        <w:rPr>
          <w:bCs/>
          <w:highlight w:val="white"/>
        </w:rPr>
        <w:t xml:space="preserve">с даты подписания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С</w:t>
      </w:r>
      <w:r>
        <w:rPr>
          <w:bCs/>
          <w:highlight w:val="white"/>
        </w:rPr>
        <w:t xml:space="preserve">торонами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А</w:t>
      </w:r>
      <w:r>
        <w:rPr>
          <w:highlight w:val="white"/>
        </w:rPr>
        <w:t xml:space="preserve">кта </w:t>
      </w:r>
      <w:r>
        <w:rPr>
          <w:highlight w:val="white"/>
        </w:rPr>
        <w:t xml:space="preserve">КС-</w:t>
      </w:r>
      <w:r>
        <w:rPr>
          <w:highlight w:val="white"/>
        </w:rPr>
        <w:t xml:space="preserve">1</w:t>
      </w:r>
      <w:r>
        <w:rPr>
          <w:highlight w:val="white"/>
        </w:rPr>
        <w:t xml:space="preserve">1</w:t>
      </w:r>
      <w:r>
        <w:rPr>
          <w:bCs/>
          <w:highlight w:val="white"/>
        </w:rPr>
        <w:t xml:space="preserve"> </w:t>
      </w:r>
      <w:bookmarkEnd w:id="32"/>
      <w:r>
        <w:rPr>
          <w:bCs/>
          <w:highlight w:val="white"/>
        </w:rPr>
        <w:t xml:space="preserve">либо с даты </w:t>
      </w:r>
      <w:r>
        <w:rPr>
          <w:bCs/>
          <w:highlight w:val="white"/>
        </w:rPr>
        <w:t xml:space="preserve">прекращения (</w:t>
      </w:r>
      <w:r>
        <w:rPr>
          <w:bCs/>
          <w:highlight w:val="white"/>
        </w:rPr>
        <w:t xml:space="preserve">расторжения</w:t>
      </w:r>
      <w:r>
        <w:rPr>
          <w:bCs/>
          <w:highlight w:val="white"/>
        </w:rPr>
        <w:t xml:space="preserve">)</w:t>
      </w:r>
      <w:r>
        <w:rPr>
          <w:bCs/>
          <w:highlight w:val="white"/>
        </w:rPr>
        <w:t xml:space="preserve"> Договора</w:t>
      </w:r>
      <w:r>
        <w:rPr>
          <w:bCs/>
          <w:highlight w:val="white"/>
        </w:rPr>
        <w:t xml:space="preserve">. </w:t>
      </w:r>
      <w:r>
        <w:rPr>
          <w:bCs/>
          <w:highlight w:val="white"/>
        </w:rPr>
        <w:t xml:space="preserve">Гарантийный срок может быть продлен в соответствии с условиями Договора.</w:t>
      </w:r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42"/>
        </w:numPr>
        <w:ind w:left="0" w:firstLine="571"/>
        <w:jc w:val="both"/>
        <w:shd w:val="clear" w:color="auto" w:fill="ffffff"/>
        <w:tabs>
          <w:tab w:val="left" w:pos="568" w:leader="none"/>
          <w:tab w:val="left" w:pos="1134" w:leader="none"/>
        </w:tabs>
        <w:rPr>
          <w:bCs/>
        </w:rPr>
      </w:pPr>
      <w:r>
        <w:rPr>
          <w:bCs/>
        </w:rPr>
        <w:t xml:space="preserve">Гарантийные обязательства Подрядчика наступают с даты подписания Акта КС-11 либо даты </w:t>
      </w:r>
      <w:r>
        <w:rPr>
          <w:bCs/>
        </w:rPr>
        <w:t xml:space="preserve">прекращения (</w:t>
      </w:r>
      <w:r>
        <w:rPr>
          <w:bCs/>
        </w:rPr>
        <w:t xml:space="preserve">расторжения</w:t>
      </w:r>
      <w:r>
        <w:rPr>
          <w:bCs/>
        </w:rPr>
        <w:t xml:space="preserve">)</w:t>
      </w:r>
      <w:r>
        <w:rPr>
          <w:bCs/>
        </w:rPr>
        <w:t xml:space="preserve"> Договора (подписания Сторонами соглашения о расторжении Договора, получения любой из Сторон </w:t>
      </w:r>
      <w:r>
        <w:rPr>
          <w:bCs/>
        </w:rPr>
        <w:t xml:space="preserve">уведомления об отказе от Договора </w:t>
      </w:r>
      <w:r>
        <w:rPr>
          <w:bCs/>
        </w:rPr>
        <w:t xml:space="preserve">(исполнения Договора) </w:t>
      </w:r>
      <w:r>
        <w:rPr>
          <w:bCs/>
        </w:rPr>
        <w:t xml:space="preserve">или иного документа, свидетельствующего о воле Стороны, направленной на расторжение Договора), поскольку </w:t>
      </w:r>
      <w:r>
        <w:rPr>
          <w:bCs/>
        </w:rPr>
        <w:t xml:space="preserve">прекращение (</w:t>
      </w:r>
      <w:r>
        <w:rPr>
          <w:bCs/>
        </w:rPr>
        <w:t xml:space="preserve">расторжение</w:t>
      </w:r>
      <w:r>
        <w:rPr>
          <w:bCs/>
        </w:rPr>
        <w:t xml:space="preserve">)</w:t>
      </w:r>
      <w:r>
        <w:rPr>
          <w:bCs/>
        </w:rPr>
        <w:t xml:space="preserve"> Договора не является основанием для прекращения гарантийных обязательств по выполненным Подрядчиком Работам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42"/>
        </w:numPr>
        <w:ind w:left="0" w:firstLine="571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</w:t>
      </w:r>
      <w:r>
        <w:rPr>
          <w:bCs/>
        </w:rPr>
        <w:t xml:space="preserve"> течение </w:t>
      </w:r>
      <w:r>
        <w:rPr>
          <w:bCs/>
        </w:rPr>
        <w:t xml:space="preserve">Гарантийного срока </w:t>
      </w:r>
      <w:r>
        <w:rPr>
          <w:bCs/>
        </w:rPr>
        <w:t xml:space="preserve">Подрядчик гарантирует </w:t>
      </w:r>
      <w:r>
        <w:rPr>
          <w:bCs/>
          <w:highlight w:val="white"/>
        </w:rPr>
        <w:t xml:space="preserve">сохранение Гарантированных показателей,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возможность эксплуатации </w:t>
      </w:r>
      <w:r>
        <w:rPr>
          <w:bCs/>
          <w:highlight w:val="white"/>
        </w:rPr>
        <w:t xml:space="preserve">Результата </w:t>
      </w:r>
      <w:r>
        <w:rPr>
          <w:bCs/>
          <w:highlight w:val="white"/>
        </w:rPr>
        <w:t xml:space="preserve">Р</w:t>
      </w:r>
      <w:r>
        <w:rPr>
          <w:bCs/>
          <w:highlight w:val="white"/>
        </w:rPr>
        <w:t xml:space="preserve">абот в соответствии с его целевым назначением, а также несет </w:t>
      </w:r>
      <w:r>
        <w:rPr>
          <w:bCs/>
          <w:highlight w:val="white"/>
        </w:rPr>
        <w:t xml:space="preserve">безусловную </w:t>
      </w:r>
      <w:r>
        <w:rPr>
          <w:bCs/>
          <w:highlight w:val="white"/>
        </w:rPr>
        <w:t xml:space="preserve">ответственность за обнар</w:t>
      </w:r>
      <w:r>
        <w:rPr>
          <w:bCs/>
        </w:rPr>
        <w:t xml:space="preserve">уженные </w:t>
      </w:r>
      <w:r>
        <w:rPr>
          <w:bCs/>
        </w:rPr>
        <w:t xml:space="preserve">Заказчиком недостатки, несоответствия и / или дефекты Результата </w:t>
      </w:r>
      <w:r>
        <w:rPr>
          <w:bCs/>
        </w:rPr>
        <w:t xml:space="preserve">Р</w:t>
      </w:r>
      <w:r>
        <w:rPr>
          <w:bCs/>
        </w:rPr>
        <w:t xml:space="preserve">абот, если не докажет, что они </w:t>
      </w:r>
      <w:r>
        <w:rPr>
          <w:bCs/>
        </w:rPr>
        <w:t xml:space="preserve">явились следствием несоблюдения Заказчиком требований по эксплуатации </w:t>
      </w:r>
      <w:r>
        <w:rPr>
          <w:bCs/>
        </w:rPr>
        <w:t xml:space="preserve">Результата </w:t>
      </w:r>
      <w:r>
        <w:rPr>
          <w:bCs/>
        </w:rPr>
        <w:t xml:space="preserve">Р</w:t>
      </w:r>
      <w:r>
        <w:rPr>
          <w:bCs/>
        </w:rPr>
        <w:t xml:space="preserve">абот</w:t>
      </w:r>
      <w:r>
        <w:rPr>
          <w:bCs/>
        </w:rPr>
        <w:t xml:space="preserve">, </w:t>
      </w:r>
      <w:r>
        <w:rPr>
          <w:bCs/>
        </w:rPr>
        <w:t xml:space="preserve">прямо предусмотренных</w:t>
      </w:r>
      <w:r>
        <w:rPr>
          <w:bCs/>
        </w:rPr>
        <w:t xml:space="preserve"> в инструкциях и иных документах, переданных Заказчику.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42"/>
        </w:numPr>
        <w:ind w:left="0" w:firstLine="571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33" w:name="_Ref361337764"/>
      <w:r>
        <w:rPr>
          <w:bCs/>
        </w:rPr>
        <w:t xml:space="preserve">В случае </w:t>
      </w:r>
      <w:r>
        <w:rPr>
          <w:bCs/>
        </w:rPr>
        <w:t xml:space="preserve">обнаружения</w:t>
      </w:r>
      <w:r>
        <w:rPr>
          <w:bCs/>
        </w:rPr>
        <w:t xml:space="preserve"> в </w:t>
      </w:r>
      <w:r>
        <w:rPr>
          <w:bCs/>
        </w:rPr>
        <w:t xml:space="preserve">период </w:t>
      </w:r>
      <w:r>
        <w:rPr>
          <w:bCs/>
        </w:rPr>
        <w:t xml:space="preserve">Гарантийного срока</w:t>
      </w:r>
      <w:r>
        <w:rPr>
          <w:bCs/>
        </w:rPr>
        <w:t xml:space="preserve"> </w:t>
      </w:r>
      <w:r>
        <w:rPr>
          <w:bCs/>
        </w:rPr>
        <w:t xml:space="preserve">недостатков</w:t>
      </w:r>
      <w:r>
        <w:rPr>
          <w:bCs/>
        </w:rPr>
        <w:t xml:space="preserve">, несоответствий и / или дефектов Р</w:t>
      </w:r>
      <w:r>
        <w:rPr>
          <w:bCs/>
        </w:rPr>
        <w:t xml:space="preserve">езультат</w:t>
      </w:r>
      <w:r>
        <w:rPr>
          <w:bCs/>
        </w:rPr>
        <w:t xml:space="preserve">а</w:t>
      </w:r>
      <w:r>
        <w:rPr>
          <w:bCs/>
        </w:rPr>
        <w:t xml:space="preserve"> </w:t>
      </w:r>
      <w:r>
        <w:rPr>
          <w:bCs/>
        </w:rPr>
        <w:t xml:space="preserve">Р</w:t>
      </w:r>
      <w:r>
        <w:rPr>
          <w:bCs/>
        </w:rPr>
        <w:t xml:space="preserve">абот</w:t>
      </w:r>
      <w:r>
        <w:rPr>
          <w:bCs/>
        </w:rPr>
        <w:t xml:space="preserve">,</w:t>
      </w:r>
      <w:r>
        <w:rPr>
          <w:bCs/>
        </w:rPr>
        <w:t xml:space="preserve"> Заказчик </w:t>
      </w:r>
      <w:r>
        <w:rPr>
          <w:bCs/>
        </w:rPr>
        <w:t xml:space="preserve">направляет Подрядчику письменное уведомление</w:t>
      </w:r>
      <w:r>
        <w:rPr>
          <w:bCs/>
        </w:rPr>
        <w:t xml:space="preserve"> с</w:t>
      </w:r>
      <w:r>
        <w:rPr>
          <w:bCs/>
        </w:rPr>
        <w:t xml:space="preserve"> </w:t>
      </w:r>
      <w:r>
        <w:rPr>
          <w:bCs/>
        </w:rPr>
        <w:t xml:space="preserve">указанием </w:t>
      </w:r>
      <w:r>
        <w:rPr>
          <w:bCs/>
        </w:rPr>
        <w:t xml:space="preserve">выявленных недостатков</w:t>
      </w:r>
      <w:r>
        <w:rPr>
          <w:bCs/>
        </w:rPr>
        <w:t xml:space="preserve">. Подрядчик обязан незамедлительно обеспечить прибытие своего представителя, уполномоченного надлежащим образом оформленной доверенностью, для составления Акта о недостатках и согласования порядка и сроков их устранения</w:t>
      </w:r>
      <w:r>
        <w:rPr>
          <w:bCs/>
        </w:rPr>
        <w:t xml:space="preserve">.</w:t>
      </w:r>
      <w:bookmarkEnd w:id="33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42"/>
        </w:numPr>
        <w:ind w:left="0" w:firstLine="571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Наличие и полный перечень недостатков,</w:t>
      </w:r>
      <w:r>
        <w:t xml:space="preserve"> </w:t>
      </w:r>
      <w:r>
        <w:rPr>
          <w:bCs/>
        </w:rPr>
        <w:t xml:space="preserve">несоответствий и / или дефектов Результата </w:t>
      </w:r>
      <w:r>
        <w:rPr>
          <w:bCs/>
        </w:rPr>
        <w:t xml:space="preserve">Р</w:t>
      </w:r>
      <w:r>
        <w:rPr>
          <w:bCs/>
        </w:rPr>
        <w:t xml:space="preserve">абот, а также </w:t>
      </w:r>
      <w:r>
        <w:rPr>
          <w:bCs/>
        </w:rPr>
        <w:t xml:space="preserve">разумные </w:t>
      </w:r>
      <w:r>
        <w:rPr>
          <w:bCs/>
        </w:rPr>
        <w:t xml:space="preserve">сроки</w:t>
      </w:r>
      <w:r>
        <w:rPr>
          <w:bCs/>
        </w:rPr>
        <w:t xml:space="preserve"> их устранения, оформляются Актом о недостатках, составляемым Сторонами, а при отказе или уклонении Подрядчика от составления данного акта – Заказчиком в одностороннем порядке. Подрядчик признается уклонившимся от составления Акта о недостатках в случае не</w:t>
      </w:r>
      <w:r>
        <w:rPr>
          <w:bCs/>
        </w:rPr>
        <w:t xml:space="preserve"> </w:t>
      </w:r>
      <w:r>
        <w:rPr>
          <w:bCs/>
        </w:rPr>
        <w:t xml:space="preserve">подписания Подрядчиком данного акта в течение 5 (пяти) календарных дней с момента получения письменного уведомления Заказчика об обнаружении недостатков Результата </w:t>
      </w:r>
      <w:r>
        <w:rPr>
          <w:bCs/>
        </w:rPr>
        <w:t xml:space="preserve">Р</w:t>
      </w:r>
      <w:r>
        <w:rPr>
          <w:bCs/>
        </w:rPr>
        <w:t xml:space="preserve">абот и при отсутствии мотивированных </w:t>
      </w:r>
      <w:r>
        <w:rPr>
          <w:bCs/>
        </w:rPr>
        <w:t xml:space="preserve">письменных возражений Подрядчика.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размерах, установленных Договором.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42"/>
        </w:numPr>
        <w:ind w:left="0" w:firstLine="571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Подрядчик обязан своими силами и за свой счет устранить недостатки</w:t>
      </w:r>
      <w:r>
        <w:rPr>
          <w:bCs/>
        </w:rPr>
        <w:t xml:space="preserve">,</w:t>
      </w:r>
      <w:r>
        <w:t xml:space="preserve"> </w:t>
      </w:r>
      <w:r>
        <w:rPr>
          <w:bCs/>
        </w:rPr>
        <w:t xml:space="preserve">несоответствия и / или дефекты</w:t>
      </w:r>
      <w:r>
        <w:rPr>
          <w:bCs/>
        </w:rPr>
        <w:t xml:space="preserve">, </w:t>
      </w:r>
      <w:r>
        <w:rPr>
          <w:bCs/>
        </w:rPr>
        <w:t xml:space="preserve">обнаруженные </w:t>
      </w:r>
      <w:r>
        <w:rPr>
          <w:bCs/>
        </w:rPr>
        <w:t xml:space="preserve">Заказчиком</w:t>
      </w:r>
      <w:r>
        <w:rPr>
          <w:bCs/>
        </w:rPr>
        <w:t xml:space="preserve"> в течение Гарантийного срока, </w:t>
      </w:r>
      <w:r>
        <w:rPr>
          <w:bCs/>
        </w:rPr>
        <w:t xml:space="preserve">в срок, указанны</w:t>
      </w:r>
      <w:r>
        <w:rPr>
          <w:bCs/>
        </w:rPr>
        <w:t xml:space="preserve">й</w:t>
      </w:r>
      <w:r>
        <w:rPr>
          <w:bCs/>
        </w:rPr>
        <w:t xml:space="preserve"> в</w:t>
      </w:r>
      <w:r>
        <w:rPr>
          <w:bCs/>
        </w:rPr>
        <w:t xml:space="preserve"> </w:t>
      </w:r>
      <w:bookmarkStart w:id="34" w:name="OLE_LINK5"/>
      <w:r/>
      <w:bookmarkStart w:id="35" w:name="OLE_LINK6"/>
      <w:r>
        <w:rPr>
          <w:bCs/>
        </w:rPr>
        <w:t xml:space="preserve">Акте о недостатках</w:t>
      </w:r>
      <w:r>
        <w:rPr>
          <w:bCs/>
        </w:rPr>
        <w:t xml:space="preserve">, </w:t>
      </w:r>
      <w:r>
        <w:rPr>
          <w:bCs/>
        </w:rPr>
        <w:t xml:space="preserve">составленном в порядке, установленном</w:t>
      </w:r>
      <w:r>
        <w:rPr>
          <w:bCs/>
        </w:rPr>
        <w:t xml:space="preserve"> </w:t>
      </w:r>
      <w:r>
        <w:rPr>
          <w:bCs/>
        </w:rPr>
        <w:t xml:space="preserve">пунктом </w:t>
      </w:r>
      <w:r>
        <w:rPr>
          <w:bCs/>
        </w:rPr>
        <w:t xml:space="preserve">8</w:t>
      </w:r>
      <w:r>
        <w:rPr>
          <w:bCs/>
        </w:rPr>
        <w:t xml:space="preserve">.</w:t>
      </w:r>
      <w:r>
        <w:rPr>
          <w:bCs/>
        </w:rPr>
        <w:t xml:space="preserve">5 </w:t>
      </w:r>
      <w:r>
        <w:rPr>
          <w:bCs/>
        </w:rPr>
        <w:t xml:space="preserve">Договора</w:t>
      </w:r>
      <w:bookmarkEnd w:id="34"/>
      <w:r/>
      <w:bookmarkEnd w:id="35"/>
      <w:r>
        <w:rPr>
          <w:bCs/>
        </w:rPr>
        <w:t xml:space="preserve">.</w:t>
      </w:r>
      <w:r>
        <w:t xml:space="preserve">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42"/>
        </w:numPr>
        <w:ind w:left="0" w:firstLine="571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Если Подрядчик не устранит недостатки </w:t>
      </w:r>
      <w:r>
        <w:rPr>
          <w:bCs/>
        </w:rPr>
        <w:t xml:space="preserve">в </w:t>
      </w:r>
      <w:r>
        <w:rPr>
          <w:bCs/>
        </w:rPr>
        <w:t xml:space="preserve">установленный </w:t>
      </w:r>
      <w:r>
        <w:rPr>
          <w:bCs/>
        </w:rPr>
        <w:t xml:space="preserve">срок, </w:t>
      </w:r>
      <w:r>
        <w:rPr>
          <w:bCs/>
        </w:rPr>
        <w:t xml:space="preserve">Заказчик вправе собственными силами и </w:t>
      </w:r>
      <w:r>
        <w:rPr>
          <w:bCs/>
        </w:rPr>
        <w:t xml:space="preserve">/ </w:t>
      </w:r>
      <w:r>
        <w:rPr>
          <w:bCs/>
        </w:rPr>
        <w:t xml:space="preserve">или силами третьих лиц выполнить </w:t>
      </w:r>
      <w:r>
        <w:rPr>
          <w:bCs/>
        </w:rPr>
        <w:t xml:space="preserve">необходимые работы </w:t>
      </w:r>
      <w:r>
        <w:rPr>
          <w:bCs/>
        </w:rPr>
        <w:t xml:space="preserve">по устранению недостатков</w:t>
      </w:r>
      <w:r>
        <w:rPr>
          <w:bCs/>
        </w:rPr>
        <w:t xml:space="preserve"> Результата </w:t>
      </w:r>
      <w:r>
        <w:rPr>
          <w:bCs/>
        </w:rPr>
        <w:t xml:space="preserve">Р</w:t>
      </w:r>
      <w:r>
        <w:rPr>
          <w:bCs/>
        </w:rPr>
        <w:t xml:space="preserve">абот, с отнесением на Подрядчика </w:t>
      </w:r>
      <w:r>
        <w:rPr>
          <w:bCs/>
        </w:rPr>
        <w:t xml:space="preserve">соответствующих </w:t>
      </w:r>
      <w:r>
        <w:rPr>
          <w:bCs/>
        </w:rPr>
        <w:t xml:space="preserve">расходов. </w:t>
      </w:r>
      <w:r>
        <w:rPr>
          <w:bCs/>
        </w:rPr>
        <w:t xml:space="preserve">Подрядчик обязан возместить</w:t>
      </w:r>
      <w:r>
        <w:rPr>
          <w:bCs/>
        </w:rPr>
        <w:t xml:space="preserve"> стоимость расходов Заказчика на устранение недостатков</w:t>
      </w:r>
      <w:r>
        <w:rPr>
          <w:bCs/>
        </w:rPr>
        <w:t xml:space="preserve">,</w:t>
      </w:r>
      <w:r>
        <w:rPr>
          <w:bCs/>
        </w:rPr>
        <w:t xml:space="preserve"> </w:t>
      </w:r>
      <w:r>
        <w:rPr>
          <w:bCs/>
        </w:rPr>
        <w:t xml:space="preserve">несоответствий и / или дефектов Результата </w:t>
      </w:r>
      <w:r>
        <w:rPr>
          <w:bCs/>
        </w:rPr>
        <w:t xml:space="preserve">Р</w:t>
      </w:r>
      <w:r>
        <w:rPr>
          <w:bCs/>
        </w:rPr>
        <w:t xml:space="preserve">абот</w:t>
      </w:r>
      <w:r>
        <w:rPr>
          <w:bCs/>
        </w:rPr>
        <w:t xml:space="preserve"> </w:t>
      </w:r>
      <w:r>
        <w:rPr>
          <w:bCs/>
        </w:rPr>
        <w:t xml:space="preserve">в течение 10 (десяти) рабочих дней с даты получения соответствующего письменного требования</w:t>
      </w:r>
      <w:r>
        <w:rPr>
          <w:bCs/>
        </w:rPr>
        <w:t xml:space="preserve"> Заказчика</w:t>
      </w:r>
      <w:r>
        <w:rPr>
          <w:bCs/>
        </w:rPr>
        <w:t xml:space="preserve">.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42"/>
        </w:numPr>
        <w:ind w:left="0" w:firstLine="571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Гарантийный срок </w:t>
      </w:r>
      <w:r>
        <w:rPr>
          <w:bCs/>
        </w:rPr>
        <w:t xml:space="preserve">на </w:t>
      </w:r>
      <w:r>
        <w:rPr>
          <w:bCs/>
        </w:rPr>
        <w:t xml:space="preserve">Р</w:t>
      </w:r>
      <w:r>
        <w:rPr>
          <w:bCs/>
        </w:rPr>
        <w:t xml:space="preserve">езультат </w:t>
      </w:r>
      <w:r>
        <w:rPr>
          <w:bCs/>
        </w:rPr>
        <w:t xml:space="preserve">Р</w:t>
      </w:r>
      <w:r>
        <w:rPr>
          <w:bCs/>
        </w:rPr>
        <w:t xml:space="preserve">абот</w:t>
      </w:r>
      <w:r>
        <w:rPr>
          <w:bCs/>
        </w:rPr>
        <w:t xml:space="preserve"> </w:t>
      </w:r>
      <w:r>
        <w:rPr>
          <w:bCs/>
        </w:rPr>
        <w:t xml:space="preserve">увеличивается на тот </w:t>
      </w:r>
      <w:r>
        <w:rPr>
          <w:bCs/>
        </w:rPr>
        <w:t xml:space="preserve">период</w:t>
      </w:r>
      <w:r>
        <w:rPr>
          <w:bCs/>
        </w:rPr>
        <w:t xml:space="preserve"> </w:t>
      </w:r>
      <w:r>
        <w:rPr>
          <w:bCs/>
        </w:rPr>
        <w:t xml:space="preserve">времени, в течение которого Заказчик не мог эксплуатировать </w:t>
      </w:r>
      <w:r>
        <w:rPr>
          <w:bCs/>
        </w:rPr>
        <w:t xml:space="preserve">Результат </w:t>
      </w:r>
      <w:r>
        <w:rPr>
          <w:bCs/>
        </w:rPr>
        <w:t xml:space="preserve">Р</w:t>
      </w:r>
      <w:r>
        <w:rPr>
          <w:bCs/>
        </w:rPr>
        <w:t xml:space="preserve">абот</w:t>
      </w:r>
      <w:r>
        <w:rPr>
          <w:bCs/>
        </w:rPr>
        <w:t xml:space="preserve"> в целом или </w:t>
      </w:r>
      <w:r>
        <w:rPr>
          <w:bCs/>
        </w:rPr>
        <w:t xml:space="preserve">его</w:t>
      </w:r>
      <w:r>
        <w:rPr>
          <w:bCs/>
        </w:rPr>
        <w:t xml:space="preserve"> часть</w:t>
      </w:r>
      <w:r>
        <w:rPr>
          <w:bCs/>
        </w:rPr>
        <w:t xml:space="preserve"> </w:t>
      </w:r>
      <w:r>
        <w:rPr>
          <w:bCs/>
        </w:rPr>
        <w:t xml:space="preserve">вследствие указанных</w:t>
      </w:r>
      <w:r>
        <w:rPr>
          <w:bCs/>
        </w:rPr>
        <w:t xml:space="preserve"> в настоящем разделе</w:t>
      </w:r>
      <w:r>
        <w:rPr>
          <w:bCs/>
        </w:rPr>
        <w:t xml:space="preserve"> недостатков.</w:t>
      </w:r>
      <w:r>
        <w:rPr>
          <w:bCs/>
        </w:rPr>
        <w:t xml:space="preserve"> </w:t>
      </w:r>
      <w:r>
        <w:rPr>
          <w:bCs/>
        </w:rPr>
        <w:t xml:space="preserve">Гарантийный </w:t>
      </w:r>
      <w:r>
        <w:rPr>
          <w:bCs/>
        </w:rPr>
        <w:t xml:space="preserve">срок на замененную </w:t>
      </w:r>
      <w:r>
        <w:rPr>
          <w:bCs/>
        </w:rPr>
        <w:t xml:space="preserve">или отремонтированную </w:t>
      </w:r>
      <w:r>
        <w:rPr>
          <w:bCs/>
        </w:rPr>
        <w:t xml:space="preserve">составную часть </w:t>
      </w:r>
      <w:r>
        <w:rPr>
          <w:bCs/>
        </w:rPr>
        <w:t xml:space="preserve">Результата </w:t>
      </w:r>
      <w:r>
        <w:rPr>
          <w:bCs/>
        </w:rPr>
        <w:t xml:space="preserve">Р</w:t>
      </w:r>
      <w:r>
        <w:rPr>
          <w:bCs/>
        </w:rPr>
        <w:t xml:space="preserve">абот </w:t>
      </w:r>
      <w:r>
        <w:rPr>
          <w:bCs/>
        </w:rPr>
        <w:t xml:space="preserve">устанавливается продолжительностью, указанной в п</w:t>
      </w:r>
      <w:r>
        <w:rPr>
          <w:bCs/>
        </w:rPr>
        <w:t xml:space="preserve">ункте </w:t>
      </w:r>
      <w:r>
        <w:rPr>
          <w:bCs/>
        </w:rPr>
        <w:t xml:space="preserve">8</w:t>
      </w:r>
      <w:r>
        <w:rPr>
          <w:bCs/>
        </w:rPr>
        <w:t xml:space="preserve">.1</w:t>
      </w:r>
      <w:r>
        <w:rPr>
          <w:bCs/>
        </w:rPr>
        <w:t xml:space="preserve"> </w:t>
      </w:r>
      <w:r>
        <w:rPr>
          <w:bCs/>
        </w:rPr>
        <w:t xml:space="preserve">Договора, </w:t>
      </w:r>
      <w:r>
        <w:rPr>
          <w:bCs/>
        </w:rPr>
        <w:t xml:space="preserve">и начинает </w:t>
      </w:r>
      <w:r>
        <w:rPr>
          <w:bCs/>
        </w:rPr>
        <w:t xml:space="preserve">исчисляться </w:t>
      </w:r>
      <w:r>
        <w:rPr>
          <w:bCs/>
        </w:rPr>
        <w:t xml:space="preserve">заново с даты приемки Заказчиком работ по устранению недостатков.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42"/>
        </w:numPr>
        <w:ind w:left="0" w:firstLine="571"/>
        <w:jc w:val="both"/>
        <w:shd w:val="clear" w:color="auto" w:fill="ffffff"/>
        <w:tabs>
          <w:tab w:val="left" w:pos="1134" w:leader="none"/>
        </w:tabs>
        <w:rPr>
          <w:color w:val="000000"/>
        </w:rPr>
      </w:pPr>
      <w:r>
        <w:rPr>
          <w:bCs/>
        </w:rPr>
        <w:t xml:space="preserve">Устранение недостатков</w:t>
      </w:r>
      <w:r>
        <w:rPr>
          <w:bCs/>
        </w:rPr>
        <w:t xml:space="preserve">, несоответствий и / или дефектов Результата </w:t>
      </w:r>
      <w:r>
        <w:rPr>
          <w:bCs/>
        </w:rPr>
        <w:t xml:space="preserve">Р</w:t>
      </w:r>
      <w:r>
        <w:rPr>
          <w:bCs/>
        </w:rPr>
        <w:t xml:space="preserve">р</w:t>
      </w:r>
      <w:r>
        <w:rPr>
          <w:bCs/>
        </w:rPr>
        <w:t xml:space="preserve">абот</w:t>
      </w:r>
      <w:r>
        <w:rPr>
          <w:bCs/>
        </w:rPr>
        <w:t xml:space="preserve">, в том числе в рамках срока, установленного в соответствии с п</w:t>
      </w:r>
      <w:r>
        <w:rPr>
          <w:bCs/>
        </w:rPr>
        <w:t xml:space="preserve">унктом</w:t>
      </w:r>
      <w:r>
        <w:rPr>
          <w:bCs/>
        </w:rPr>
        <w:t xml:space="preserve"> </w:t>
      </w:r>
      <w:r>
        <w:rPr>
          <w:bCs/>
        </w:rPr>
        <w:t xml:space="preserve">8</w:t>
      </w:r>
      <w:r>
        <w:rPr>
          <w:bCs/>
        </w:rPr>
        <w:t xml:space="preserve">.5</w:t>
      </w:r>
      <w:r>
        <w:rPr>
          <w:bCs/>
        </w:rPr>
        <w:t xml:space="preserve"> </w:t>
      </w:r>
      <w:r>
        <w:rPr>
          <w:bCs/>
        </w:rPr>
        <w:t xml:space="preserve">Договора, не освобождает Подрядчика от </w:t>
      </w:r>
      <w:r>
        <w:rPr>
          <w:bCs/>
        </w:rPr>
        <w:t xml:space="preserve">обязанности возмещения</w:t>
      </w:r>
      <w:r>
        <w:rPr>
          <w:bCs/>
        </w:rPr>
        <w:t xml:space="preserve"> </w:t>
      </w:r>
      <w:r>
        <w:rPr>
          <w:bCs/>
        </w:rPr>
        <w:t xml:space="preserve">убытков</w:t>
      </w:r>
      <w:r>
        <w:rPr>
          <w:bCs/>
        </w:rPr>
        <w:t xml:space="preserve">, </w:t>
      </w:r>
      <w:r>
        <w:rPr>
          <w:bCs/>
        </w:rPr>
        <w:t xml:space="preserve">причиненных </w:t>
      </w:r>
      <w:r>
        <w:rPr>
          <w:bCs/>
        </w:rPr>
        <w:t xml:space="preserve">Заказчику </w:t>
      </w:r>
      <w:r>
        <w:rPr>
          <w:bCs/>
        </w:rPr>
        <w:t xml:space="preserve">вследствие наличия</w:t>
      </w:r>
      <w:r>
        <w:rPr>
          <w:bCs/>
        </w:rPr>
        <w:t xml:space="preserve"> таких недостатков</w:t>
      </w:r>
      <w:r>
        <w:rPr>
          <w:bCs/>
        </w:rPr>
        <w:t xml:space="preserve">. </w:t>
      </w:r>
      <w:r>
        <w:rPr>
          <w:color w:val="000000"/>
        </w:rPr>
      </w:r>
      <w:r>
        <w:rPr>
          <w:color w:val="000000"/>
        </w:rPr>
      </w:r>
    </w:p>
    <w:p>
      <w:pPr>
        <w:ind w:firstLine="0"/>
        <w:spacing w:line="240" w:lineRule="auto"/>
        <w:shd w:val="clear" w:color="auto" w:fill="ffffff"/>
        <w:tabs>
          <w:tab w:val="left" w:pos="566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1226"/>
        <w:numPr>
          <w:ilvl w:val="0"/>
          <w:numId w:val="42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Исключительные права и патенты</w:t>
      </w:r>
      <w:r>
        <w:rPr>
          <w:b/>
          <w:bCs/>
        </w:rPr>
      </w:r>
      <w:r>
        <w:rPr>
          <w:b/>
          <w:bCs/>
        </w:rPr>
      </w:r>
    </w:p>
    <w:p>
      <w:pPr>
        <w:pStyle w:val="1226"/>
        <w:numPr>
          <w:ilvl w:val="1"/>
          <w:numId w:val="4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Подрядчик гарантирует, что выполнение Работ, предусмотренных Договором, а также передача Заказчику </w:t>
      </w:r>
      <w:r>
        <w:rPr>
          <w:bCs/>
        </w:rPr>
        <w:t xml:space="preserve">Р</w:t>
      </w:r>
      <w:r>
        <w:rPr>
          <w:bCs/>
        </w:rPr>
        <w:t xml:space="preserve">езультата </w:t>
      </w:r>
      <w:r>
        <w:rPr>
          <w:bCs/>
        </w:rPr>
        <w:t xml:space="preserve">Р</w:t>
      </w:r>
      <w:r>
        <w:rPr>
          <w:bCs/>
        </w:rPr>
        <w:t xml:space="preserve">абот </w:t>
      </w:r>
      <w:r>
        <w:rPr>
          <w:bCs/>
        </w:rPr>
        <w:t xml:space="preserve">не наруш</w:t>
      </w:r>
      <w:r>
        <w:rPr>
          <w:bCs/>
        </w:rPr>
        <w:t xml:space="preserve">и</w:t>
      </w:r>
      <w:r>
        <w:rPr>
          <w:bCs/>
        </w:rPr>
        <w:t xml:space="preserve">т исключительных </w:t>
      </w:r>
      <w:r>
        <w:rPr>
          <w:bCs/>
        </w:rPr>
        <w:t xml:space="preserve">и иных интеллектуальных </w:t>
      </w:r>
      <w:r>
        <w:rPr>
          <w:bCs/>
        </w:rPr>
        <w:t xml:space="preserve">прав третьих лиц</w:t>
      </w:r>
      <w:r>
        <w:t xml:space="preserve"> </w:t>
      </w:r>
      <w:r>
        <w:rPr>
          <w:bCs/>
        </w:rPr>
        <w:t xml:space="preserve">на результаты интел</w:t>
      </w:r>
      <w:r>
        <w:rPr>
          <w:bCs/>
        </w:rPr>
        <w:t xml:space="preserve">лектуальной деятельности или средства индивидуализации</w:t>
      </w:r>
      <w:r>
        <w:rPr>
          <w:bCs/>
        </w:rPr>
        <w:t xml:space="preserve">, </w:t>
      </w:r>
      <w:r>
        <w:rPr>
          <w:bCs/>
        </w:rPr>
        <w:t xml:space="preserve">которым предоставляется правовая охрана, </w:t>
      </w:r>
      <w:r>
        <w:rPr>
          <w:bCs/>
        </w:rPr>
        <w:t xml:space="preserve">в том числе авторских</w:t>
      </w:r>
      <w:r>
        <w:rPr>
          <w:bCs/>
        </w:rPr>
        <w:t xml:space="preserve"> и смежных с ними прав</w:t>
      </w:r>
      <w:r>
        <w:rPr>
          <w:bCs/>
        </w:rPr>
        <w:t xml:space="preserve">, патентных </w:t>
      </w:r>
      <w:r>
        <w:rPr>
          <w:bCs/>
        </w:rPr>
        <w:t xml:space="preserve">прав, прав на секрет производства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4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Подрядчик вправе использовать при выполнении Работ </w:t>
      </w:r>
      <w:r>
        <w:rPr>
          <w:bCs/>
        </w:rPr>
        <w:t xml:space="preserve">результаты </w:t>
      </w:r>
      <w:r>
        <w:rPr>
          <w:bCs/>
        </w:rPr>
        <w:t xml:space="preserve">интеллектуальной </w:t>
      </w:r>
      <w:r>
        <w:rPr>
          <w:bCs/>
        </w:rPr>
        <w:t xml:space="preserve">деятельности</w:t>
      </w:r>
      <w:r>
        <w:rPr>
          <w:bCs/>
        </w:rPr>
        <w:t xml:space="preserve">, принадлежащие третьим лицам, только если он получил на это соответствующие разрешения (лицензии) этих лиц.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4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состав </w:t>
      </w:r>
      <w:r>
        <w:rPr>
          <w:bCs/>
        </w:rPr>
        <w:t xml:space="preserve">Р</w:t>
      </w:r>
      <w:r>
        <w:rPr>
          <w:bCs/>
        </w:rPr>
        <w:t xml:space="preserve">езультата </w:t>
      </w:r>
      <w:r>
        <w:rPr>
          <w:bCs/>
        </w:rPr>
        <w:t xml:space="preserve">Р</w:t>
      </w:r>
      <w:r>
        <w:rPr>
          <w:bCs/>
        </w:rPr>
        <w:t xml:space="preserve">абот по Договору считаются включенными все разрешения</w:t>
      </w:r>
      <w:r>
        <w:rPr>
          <w:bCs/>
        </w:rPr>
        <w:t xml:space="preserve"> (лицензии)</w:t>
      </w:r>
      <w:r>
        <w:rPr>
          <w:bCs/>
        </w:rPr>
        <w:t xml:space="preserve">, необходимые для эксплуатации Заказчиком </w:t>
      </w:r>
      <w:r>
        <w:rPr>
          <w:bCs/>
        </w:rPr>
        <w:t xml:space="preserve">Р</w:t>
      </w:r>
      <w:r>
        <w:rPr>
          <w:bCs/>
        </w:rPr>
        <w:t xml:space="preserve">езультата </w:t>
      </w:r>
      <w:r>
        <w:rPr>
          <w:bCs/>
        </w:rPr>
        <w:t xml:space="preserve">Р</w:t>
      </w:r>
      <w:r>
        <w:rPr>
          <w:bCs/>
        </w:rPr>
        <w:t xml:space="preserve">абот</w:t>
      </w:r>
      <w:r>
        <w:rPr>
          <w:bCs/>
        </w:rPr>
        <w:t xml:space="preserve"> в течение всего установленного срока эксплуатации</w:t>
      </w:r>
      <w:r>
        <w:rPr>
          <w:bCs/>
        </w:rPr>
        <w:t xml:space="preserve">, его технического обслуживания и ремонта, </w:t>
      </w:r>
      <w:r>
        <w:rPr>
          <w:bCs/>
        </w:rPr>
        <w:t xml:space="preserve">а также </w:t>
      </w:r>
      <w:r>
        <w:rPr>
          <w:bCs/>
        </w:rPr>
        <w:t xml:space="preserve">реконструкции </w:t>
      </w:r>
      <w:r>
        <w:rPr>
          <w:bCs/>
        </w:rPr>
        <w:t xml:space="preserve">и / </w:t>
      </w:r>
      <w:r>
        <w:rPr>
          <w:bCs/>
        </w:rPr>
        <w:t xml:space="preserve">или модернизации.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4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случае, е</w:t>
      </w:r>
      <w:r>
        <w:rPr>
          <w:bCs/>
        </w:rPr>
        <w:t xml:space="preserve">сли Заказчику будут предъявлены требования, связанные с </w:t>
      </w:r>
      <w:r>
        <w:rPr>
          <w:bCs/>
        </w:rPr>
        <w:t xml:space="preserve">нарушением Подрядчиком </w:t>
      </w:r>
      <w:r>
        <w:rPr>
          <w:bCs/>
        </w:rPr>
        <w:t xml:space="preserve">при выполнении Работ по Договору исключительны</w:t>
      </w:r>
      <w:r>
        <w:rPr>
          <w:bCs/>
        </w:rPr>
        <w:t xml:space="preserve">х</w:t>
      </w:r>
      <w:r>
        <w:rPr>
          <w:bCs/>
        </w:rPr>
        <w:t xml:space="preserve"> </w:t>
      </w:r>
      <w:r>
        <w:rPr>
          <w:bCs/>
        </w:rPr>
        <w:t xml:space="preserve">и / или иных интеллектуальных </w:t>
      </w:r>
      <w:r>
        <w:rPr>
          <w:bCs/>
        </w:rPr>
        <w:t xml:space="preserve">прав третьих лиц, Подрядчик </w:t>
      </w:r>
      <w:r>
        <w:rPr>
          <w:bCs/>
        </w:rPr>
        <w:t xml:space="preserve">обязан </w:t>
      </w:r>
      <w:r>
        <w:rPr>
          <w:bCs/>
        </w:rPr>
        <w:t xml:space="preserve">полностью возместит</w:t>
      </w:r>
      <w:r>
        <w:rPr>
          <w:bCs/>
        </w:rPr>
        <w:t xml:space="preserve">ь</w:t>
      </w:r>
      <w:r>
        <w:rPr>
          <w:bCs/>
        </w:rPr>
        <w:t xml:space="preserve"> Заказчику все </w:t>
      </w:r>
      <w:r>
        <w:rPr>
          <w:bCs/>
        </w:rPr>
        <w:t xml:space="preserve">расходы и </w:t>
      </w:r>
      <w:r>
        <w:rPr>
          <w:bCs/>
        </w:rPr>
        <w:t xml:space="preserve">убытки, связанные с такими требованиями, включая расходы на юридических консультантов.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4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Исключительные права (за исключением личных неимущественных прав автора) на произведения, программы для ЭВМ, </w:t>
      </w:r>
      <w:r>
        <w:rPr>
          <w:bCs/>
        </w:rPr>
        <w:t xml:space="preserve">изобретения и </w:t>
      </w:r>
      <w:r>
        <w:rPr>
          <w:bCs/>
        </w:rPr>
        <w:t xml:space="preserve">иные </w:t>
      </w:r>
      <w:r>
        <w:rPr>
          <w:bCs/>
        </w:rPr>
        <w:t xml:space="preserve">результаты интеллектуальной деятельности</w:t>
      </w:r>
      <w:r>
        <w:rPr>
          <w:bCs/>
        </w:rPr>
        <w:t xml:space="preserve">, создаваемые в процессе исполнения Подрядчиком Договора, возникают непосредственно у Заказчика</w:t>
      </w:r>
      <w:r>
        <w:rPr>
          <w:bCs/>
        </w:rPr>
        <w:t xml:space="preserve">, либо,</w:t>
      </w:r>
      <w:r>
        <w:rPr>
          <w:bCs/>
        </w:rPr>
        <w:t xml:space="preserve"> если </w:t>
      </w:r>
      <w:r>
        <w:rPr>
          <w:bCs/>
        </w:rPr>
        <w:t xml:space="preserve">в соответствии с </w:t>
      </w:r>
      <w:r>
        <w:rPr>
          <w:bCs/>
        </w:rPr>
        <w:t xml:space="preserve">законодательств</w:t>
      </w:r>
      <w:r>
        <w:rPr>
          <w:bCs/>
        </w:rPr>
        <w:t xml:space="preserve">ом</w:t>
      </w:r>
      <w:r>
        <w:rPr>
          <w:bCs/>
        </w:rPr>
        <w:t xml:space="preserve"> Российской Федерации такие исключительные права возникают у Подрядчика, эти права переходят к Заказчику сразу после их возникновения в силу Договора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226"/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случае, </w:t>
      </w:r>
      <w:r>
        <w:rPr>
          <w:bCs/>
        </w:rPr>
        <w:t xml:space="preserve">если</w:t>
      </w:r>
      <w:r>
        <w:rPr>
          <w:bCs/>
        </w:rPr>
        <w:t xml:space="preserve"> в соответствии с</w:t>
      </w:r>
      <w:r>
        <w:rPr>
          <w:bCs/>
        </w:rPr>
        <w:t xml:space="preserve"> законодательств</w:t>
      </w:r>
      <w:r>
        <w:rPr>
          <w:bCs/>
        </w:rPr>
        <w:t xml:space="preserve">ом</w:t>
      </w:r>
      <w:r>
        <w:rPr>
          <w:bCs/>
        </w:rPr>
        <w:t xml:space="preserve"> Российской Федерации исключительные права</w:t>
      </w:r>
      <w:r>
        <w:rPr>
          <w:bCs/>
        </w:rPr>
        <w:t xml:space="preserve"> на</w:t>
      </w:r>
      <w:r>
        <w:rPr>
          <w:bCs/>
        </w:rPr>
        <w:t xml:space="preserve"> </w:t>
      </w:r>
      <w:r>
        <w:rPr>
          <w:bCs/>
        </w:rPr>
        <w:t xml:space="preserve">результаты интеллектуальной деятельности, создаваемые в процессе исполнения Подрядчиком Договора, </w:t>
      </w:r>
      <w:r>
        <w:rPr>
          <w:bCs/>
        </w:rPr>
        <w:t xml:space="preserve">не могут переходить к Заказчику в порядке, указанном </w:t>
      </w:r>
      <w:r>
        <w:rPr>
          <w:bCs/>
        </w:rPr>
        <w:t xml:space="preserve">в настоящем пункте Договора</w:t>
      </w:r>
      <w:r>
        <w:rPr>
          <w:bCs/>
        </w:rPr>
        <w:t xml:space="preserve">, </w:t>
      </w:r>
      <w:r>
        <w:rPr>
          <w:bCs/>
        </w:rPr>
        <w:t xml:space="preserve">Стороны пришли к соглашению о том</w:t>
      </w:r>
      <w:r>
        <w:rPr>
          <w:bCs/>
        </w:rPr>
        <w:t xml:space="preserve">, что Подрядчик </w:t>
      </w:r>
      <w:r>
        <w:rPr>
          <w:bCs/>
        </w:rPr>
        <w:t xml:space="preserve">передаст </w:t>
      </w:r>
      <w:r>
        <w:rPr>
          <w:bCs/>
        </w:rPr>
        <w:t xml:space="preserve">Заказчику </w:t>
      </w:r>
      <w:r>
        <w:rPr>
          <w:bCs/>
        </w:rPr>
        <w:t xml:space="preserve">не</w:t>
      </w:r>
      <w:r>
        <w:rPr>
          <w:bCs/>
        </w:rPr>
        <w:t xml:space="preserve">исключительные права (неисключительную лицензию) на </w:t>
      </w:r>
      <w:r>
        <w:rPr>
          <w:bCs/>
        </w:rPr>
        <w:t xml:space="preserve">право использования такого результата</w:t>
      </w:r>
      <w:r>
        <w:t xml:space="preserve"> </w:t>
      </w:r>
      <w:r>
        <w:rPr>
          <w:bCs/>
        </w:rPr>
        <w:t xml:space="preserve">интеллектуальной деятельности на </w:t>
      </w:r>
      <w:r>
        <w:rPr>
          <w:bCs/>
        </w:rPr>
        <w:t xml:space="preserve">срок</w:t>
      </w:r>
      <w:r>
        <w:rPr>
          <w:bCs/>
        </w:rPr>
        <w:t xml:space="preserve">,</w:t>
      </w:r>
      <w:r>
        <w:rPr>
          <w:bCs/>
        </w:rPr>
        <w:t xml:space="preserve"> не меньше срока эксплуатации </w:t>
      </w:r>
      <w:r>
        <w:rPr>
          <w:bCs/>
        </w:rPr>
        <w:t xml:space="preserve">Р</w:t>
      </w:r>
      <w:r>
        <w:rPr>
          <w:bCs/>
        </w:rPr>
        <w:t xml:space="preserve">езультата </w:t>
      </w:r>
      <w:r>
        <w:rPr>
          <w:bCs/>
        </w:rPr>
        <w:t xml:space="preserve">Р</w:t>
      </w:r>
      <w:r>
        <w:rPr>
          <w:bCs/>
        </w:rPr>
        <w:t xml:space="preserve">абот</w:t>
      </w:r>
      <w:r>
        <w:rPr>
          <w:bCs/>
        </w:rPr>
        <w:t xml:space="preserve">, и</w:t>
      </w:r>
      <w:r>
        <w:rPr>
          <w:bCs/>
        </w:rPr>
        <w:t xml:space="preserve"> в том объеме</w:t>
      </w:r>
      <w:r>
        <w:rPr>
          <w:bCs/>
        </w:rPr>
        <w:t xml:space="preserve"> (пределах)</w:t>
      </w:r>
      <w:r>
        <w:rPr>
          <w:bCs/>
        </w:rPr>
        <w:t xml:space="preserve">, который требуется для эксплуатации</w:t>
      </w:r>
      <w:r>
        <w:rPr>
          <w:bCs/>
        </w:rPr>
        <w:t xml:space="preserve">,</w:t>
      </w:r>
      <w:r>
        <w:t xml:space="preserve"> </w:t>
      </w:r>
      <w:r>
        <w:rPr>
          <w:bCs/>
        </w:rPr>
        <w:t xml:space="preserve">технического обслуживания и ремонта, </w:t>
      </w:r>
      <w:r>
        <w:rPr>
          <w:bCs/>
        </w:rPr>
        <w:t xml:space="preserve">а также </w:t>
      </w:r>
      <w:r>
        <w:rPr>
          <w:bCs/>
        </w:rPr>
        <w:t xml:space="preserve">реконструкции</w:t>
      </w:r>
      <w:r>
        <w:rPr>
          <w:bCs/>
        </w:rPr>
        <w:t xml:space="preserve"> и</w:t>
      </w:r>
      <w:r>
        <w:rPr>
          <w:bCs/>
        </w:rPr>
        <w:t xml:space="preserve"> </w:t>
      </w:r>
      <w:r>
        <w:rPr>
          <w:bCs/>
        </w:rPr>
        <w:t xml:space="preserve">/</w:t>
      </w:r>
      <w:r>
        <w:rPr>
          <w:bCs/>
        </w:rPr>
        <w:t xml:space="preserve"> </w:t>
      </w:r>
      <w:r>
        <w:rPr>
          <w:bCs/>
        </w:rPr>
        <w:t xml:space="preserve">или</w:t>
      </w:r>
      <w:r>
        <w:rPr>
          <w:bCs/>
        </w:rPr>
        <w:t xml:space="preserve"> модернизации </w:t>
      </w:r>
      <w:r>
        <w:rPr>
          <w:bCs/>
        </w:rPr>
        <w:t xml:space="preserve">Р</w:t>
      </w:r>
      <w:r>
        <w:rPr>
          <w:bCs/>
        </w:rPr>
        <w:t xml:space="preserve">езультата </w:t>
      </w:r>
      <w:r>
        <w:rPr>
          <w:bCs/>
        </w:rPr>
        <w:t xml:space="preserve">Р</w:t>
      </w:r>
      <w:r>
        <w:rPr>
          <w:bCs/>
        </w:rPr>
        <w:t xml:space="preserve">абот</w:t>
      </w:r>
      <w:r>
        <w:rPr>
          <w:bCs/>
        </w:rPr>
        <w:t xml:space="preserve">.</w:t>
      </w:r>
      <w:r>
        <w:rPr>
          <w:bCs/>
        </w:rPr>
        <w:t xml:space="preserve"> При этом Стороны признают, что плата </w:t>
      </w:r>
      <w:r>
        <w:rPr>
          <w:bCs/>
        </w:rPr>
        <w:t xml:space="preserve">за использование прав на </w:t>
      </w:r>
      <w:r>
        <w:rPr>
          <w:bCs/>
        </w:rPr>
        <w:t xml:space="preserve">результат</w:t>
      </w:r>
      <w:r>
        <w:rPr>
          <w:bCs/>
        </w:rPr>
        <w:t xml:space="preserve">ы</w:t>
      </w:r>
      <w:r>
        <w:rPr>
          <w:bCs/>
        </w:rPr>
        <w:t xml:space="preserve"> интеллектуальной деятельности </w:t>
      </w:r>
      <w:r>
        <w:rPr>
          <w:bCs/>
        </w:rPr>
        <w:t xml:space="preserve">вход</w:t>
      </w:r>
      <w:r>
        <w:rPr>
          <w:bCs/>
        </w:rPr>
        <w:t xml:space="preserve">и</w:t>
      </w:r>
      <w:r>
        <w:rPr>
          <w:bCs/>
        </w:rPr>
        <w:t xml:space="preserve">т </w:t>
      </w:r>
      <w:r>
        <w:rPr>
          <w:bCs/>
        </w:rPr>
        <w:t xml:space="preserve">в Цену Договора</w:t>
      </w:r>
      <w:r>
        <w:rPr>
          <w:bCs/>
        </w:rPr>
        <w:t xml:space="preserve">.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4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случае появления в рамках исполнения Договора или в составе Результата </w:t>
      </w:r>
      <w:r>
        <w:rPr>
          <w:bCs/>
        </w:rPr>
        <w:t xml:space="preserve">Р</w:t>
      </w:r>
      <w:r>
        <w:rPr>
          <w:bCs/>
        </w:rPr>
        <w:t xml:space="preserve">абот патентоспособного результата интеллектуальной деятельности, Подрядчик </w:t>
      </w:r>
      <w:r>
        <w:rPr>
          <w:bCs/>
        </w:rPr>
        <w:t xml:space="preserve">не позднее 10 (десяти) календарных дней </w:t>
      </w:r>
      <w:r>
        <w:rPr>
          <w:bCs/>
        </w:rPr>
        <w:t xml:space="preserve">обязуется </w:t>
      </w:r>
      <w:r>
        <w:rPr>
          <w:bCs/>
        </w:rPr>
        <w:t xml:space="preserve">письменно </w:t>
      </w:r>
      <w:r>
        <w:rPr>
          <w:bCs/>
        </w:rPr>
        <w:t xml:space="preserve">сообщить</w:t>
      </w:r>
      <w:r>
        <w:rPr>
          <w:bCs/>
        </w:rPr>
        <w:t xml:space="preserve"> об этом</w:t>
      </w:r>
      <w:r>
        <w:rPr>
          <w:bCs/>
        </w:rPr>
        <w:t xml:space="preserve"> Заказчику и в </w:t>
      </w:r>
      <w:r>
        <w:rPr>
          <w:bCs/>
        </w:rPr>
        <w:t xml:space="preserve">разумный</w:t>
      </w:r>
      <w:r>
        <w:rPr>
          <w:bCs/>
        </w:rPr>
        <w:t xml:space="preserve"> срок заключить дополнительное соглашение к Договору о порядке регистрации прав Заказчика на такой результат интеллектуальной деятельности, без уплаты </w:t>
      </w:r>
      <w:r>
        <w:rPr>
          <w:bCs/>
        </w:rPr>
        <w:t xml:space="preserve">Заказчиком </w:t>
      </w:r>
      <w:r>
        <w:rPr>
          <w:bCs/>
        </w:rPr>
        <w:t xml:space="preserve">какого-либо дополнительного вознаграждения.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4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Переход прав на исключительные пра</w:t>
      </w:r>
      <w:r>
        <w:rPr>
          <w:bCs/>
        </w:rPr>
        <w:t xml:space="preserve">ва (за исключением личных неимущественных прав автора) на произведения, программы для ЭВМ, изобретения и иные результаты интеллектуальной деятельности, создаваемые в процессе исполнения Подрядчиком Договора, подтверждается подписанием Сторонами Акта КС-11.</w:t>
      </w:r>
      <w:r>
        <w:rPr>
          <w:bCs/>
        </w:rPr>
      </w:r>
      <w:r>
        <w:rPr>
          <w:bCs/>
        </w:rPr>
      </w:r>
    </w:p>
    <w:p>
      <w:pPr>
        <w:pStyle w:val="1226"/>
        <w:ind w:left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0"/>
          <w:numId w:val="42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Конфиденциальность</w:t>
      </w:r>
      <w:r>
        <w:rPr>
          <w:b/>
          <w:bCs/>
        </w:rPr>
      </w:r>
      <w:r>
        <w:rPr>
          <w:b/>
          <w:bCs/>
        </w:rPr>
      </w:r>
    </w:p>
    <w:p>
      <w:pPr>
        <w:pStyle w:val="1226"/>
        <w:numPr>
          <w:ilvl w:val="1"/>
          <w:numId w:val="4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 конфиденциальной информацией (далее – «Информация») для целей Договора понимается любая информация, передаваемая Заказчиком Подрядчику в устной </w:t>
      </w:r>
      <w:r>
        <w:rPr>
          <w:bCs/>
        </w:rPr>
        <w:t xml:space="preserve">либо документарной форме, в виде электронного файла, в любом другом виде, а также полученная Подрядчиком самостоятельно в ходе визитов на место производство Работ, иную территорию Заказчика в процессе проведения переговоров, заключения и исполнения Договор</w:t>
      </w:r>
      <w:r>
        <w:rPr>
          <w:bCs/>
        </w:rPr>
        <w:t xml:space="preserve">а</w:t>
      </w:r>
      <w:r>
        <w:rPr>
          <w:bCs/>
        </w:rPr>
        <w:t xml:space="preserve">, в отношении которой соблюдаются следующие условия:</w:t>
      </w:r>
      <w:r>
        <w:rPr>
          <w:bCs/>
        </w:rPr>
      </w:r>
      <w:r>
        <w:rPr>
          <w:bCs/>
        </w:rPr>
      </w:r>
    </w:p>
    <w:p>
      <w:pPr>
        <w:numPr>
          <w:ilvl w:val="0"/>
          <w:numId w:val="6"/>
        </w:numPr>
        <w:ind w:left="0" w:firstLine="709"/>
        <w:spacing w:line="240" w:lineRule="auto"/>
        <w:tabs>
          <w:tab w:val="left" w:pos="709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данная Информация имеет действительную или потенциальную коммерческую ценность для Заказчика в силу неизвестности ее третьим лица</w:t>
      </w:r>
      <w:r>
        <w:rPr>
          <w:sz w:val="24"/>
          <w:szCs w:val="24"/>
        </w:rPr>
        <w:t xml:space="preserve">м, в том числе по причине </w:t>
      </w:r>
      <w:r>
        <w:rPr>
          <w:bCs/>
          <w:sz w:val="24"/>
          <w:szCs w:val="24"/>
        </w:rPr>
        <w:t xml:space="preserve">введения в отношении нее режима </w:t>
      </w:r>
      <w:r>
        <w:rPr>
          <w:bCs/>
          <w:sz w:val="24"/>
          <w:szCs w:val="24"/>
        </w:rPr>
        <w:t xml:space="preserve">К</w:t>
      </w:r>
      <w:r>
        <w:rPr>
          <w:bCs/>
          <w:sz w:val="24"/>
          <w:szCs w:val="24"/>
        </w:rPr>
        <w:t xml:space="preserve">оммерческой тайны</w:t>
      </w:r>
      <w:r>
        <w:rPr>
          <w:bCs/>
          <w:sz w:val="24"/>
          <w:szCs w:val="24"/>
        </w:rPr>
        <w:t xml:space="preserve">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spacing w:line="240" w:lineRule="auto"/>
        <w:tabs>
          <w:tab w:val="left" w:pos="709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</w:t>
      </w:r>
      <w:r>
        <w:rPr>
          <w:bCs/>
          <w:sz w:val="24"/>
          <w:szCs w:val="24"/>
        </w:rPr>
        <w:t xml:space="preserve">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226"/>
        <w:numPr>
          <w:ilvl w:val="1"/>
          <w:numId w:val="4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Условия Договора и сам факт его заключения составляют Информацию в той части, в которой такие обстоятельства не были известны третьим </w:t>
      </w:r>
      <w:r>
        <w:rPr>
          <w:bCs/>
        </w:rPr>
        <w:t xml:space="preserve">лицам на момент заключения Договора в рамках проводимых Заказчиком закупочных процедур.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4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Информация может содержаться в письмах, отчетах, аналитических материалах, справках, результатах исследований, схемах, графиках, спецификациях и других документах, оформленных как на бумажных, так и на электронных носителях.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4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На документ, содержащий Информацию, Заказчиком может быть нанесен гриф «Коммерческая тайна» с указанием обладателя этой информации.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4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Информация может включать в себя, </w:t>
      </w:r>
      <w:r>
        <w:rPr>
          <w:bCs/>
        </w:rPr>
        <w:t xml:space="preserve">в том числе, но не о</w:t>
      </w:r>
      <w:r>
        <w:rPr>
          <w:bCs/>
        </w:rPr>
        <w:t xml:space="preserve">гранич</w:t>
      </w:r>
      <w:r>
        <w:rPr>
          <w:bCs/>
        </w:rPr>
        <w:t xml:space="preserve">иваясь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numPr>
          <w:ilvl w:val="0"/>
          <w:numId w:val="6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финансовую </w:t>
      </w:r>
      <w:r>
        <w:rPr>
          <w:bCs/>
          <w:sz w:val="24"/>
          <w:szCs w:val="24"/>
          <w:lang w:val="en-US"/>
        </w:rPr>
        <w:t xml:space="preserve">(</w:t>
      </w:r>
      <w:r>
        <w:rPr>
          <w:bCs/>
          <w:sz w:val="24"/>
          <w:szCs w:val="24"/>
        </w:rPr>
        <w:t xml:space="preserve">бухгалтерскую) </w:t>
      </w:r>
      <w:r>
        <w:rPr>
          <w:bCs/>
          <w:sz w:val="24"/>
          <w:szCs w:val="24"/>
        </w:rPr>
        <w:t xml:space="preserve">отчетность;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учетные регистры бухгалтерского учета;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бизнес-планы;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договоры </w:t>
      </w:r>
      <w:r>
        <w:rPr>
          <w:bCs/>
          <w:sz w:val="24"/>
          <w:szCs w:val="24"/>
        </w:rPr>
        <w:t xml:space="preserve">(</w:t>
      </w:r>
      <w:r>
        <w:rPr>
          <w:bCs/>
          <w:sz w:val="24"/>
          <w:szCs w:val="24"/>
        </w:rPr>
        <w:t xml:space="preserve">соглашения</w:t>
      </w:r>
      <w:r>
        <w:rPr>
          <w:bCs/>
          <w:sz w:val="24"/>
          <w:szCs w:val="24"/>
        </w:rPr>
        <w:t xml:space="preserve">)</w:t>
      </w:r>
      <w:r>
        <w:rPr>
          <w:bCs/>
          <w:sz w:val="24"/>
          <w:szCs w:val="24"/>
        </w:rPr>
        <w:t xml:space="preserve">, заключаемые или заключенные непосредственно Заказчиком либо в его пользу, а также информацию и сведения, содержащиеся в данных договорах </w:t>
      </w:r>
      <w:r>
        <w:rPr>
          <w:bCs/>
          <w:sz w:val="24"/>
          <w:szCs w:val="24"/>
        </w:rPr>
        <w:t xml:space="preserve">(</w:t>
      </w:r>
      <w:r>
        <w:rPr>
          <w:bCs/>
          <w:sz w:val="24"/>
          <w:szCs w:val="24"/>
        </w:rPr>
        <w:t xml:space="preserve">соглашениях</w:t>
      </w:r>
      <w:r>
        <w:rPr>
          <w:bCs/>
          <w:sz w:val="24"/>
          <w:szCs w:val="24"/>
        </w:rPr>
        <w:t xml:space="preserve">)</w:t>
      </w:r>
      <w:r>
        <w:rPr>
          <w:bCs/>
          <w:sz w:val="24"/>
          <w:szCs w:val="24"/>
        </w:rPr>
        <w:t xml:space="preserve">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сведения о финансовых, правовых, организационных и других взаимоотношениях между Заказчиком и </w:t>
      </w:r>
      <w:r>
        <w:rPr>
          <w:bCs/>
          <w:sz w:val="24"/>
          <w:szCs w:val="24"/>
        </w:rPr>
        <w:t xml:space="preserve">третьими лицами</w:t>
      </w:r>
      <w:r>
        <w:rPr>
          <w:bCs/>
          <w:sz w:val="24"/>
          <w:szCs w:val="24"/>
        </w:rPr>
        <w:t xml:space="preserve">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сведения о находящихся на регистрации товарных знаках Заказчика, а также об объектах интеллектуальной собственности Заказчика, сведения о которых не являются опубликованными;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сведения о </w:t>
      </w:r>
      <w:r>
        <w:rPr>
          <w:bCs/>
          <w:sz w:val="24"/>
          <w:szCs w:val="24"/>
        </w:rPr>
        <w:t xml:space="preserve">подрядчиках, </w:t>
      </w:r>
      <w:r>
        <w:rPr>
          <w:bCs/>
          <w:sz w:val="24"/>
          <w:szCs w:val="24"/>
        </w:rPr>
        <w:t xml:space="preserve">поставщиках оборудования и материалов, а также о покупателях продукции </w:t>
      </w:r>
      <w:r>
        <w:rPr>
          <w:bCs/>
          <w:sz w:val="24"/>
          <w:szCs w:val="24"/>
        </w:rPr>
        <w:t xml:space="preserve">Заказчика </w:t>
      </w:r>
      <w:r>
        <w:rPr>
          <w:bCs/>
          <w:sz w:val="24"/>
          <w:szCs w:val="24"/>
        </w:rPr>
        <w:t xml:space="preserve">и их аффилированных лицах;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сведения об объемах производства и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/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или реализации продукции и услуг Заказчика или его аффилированных лиц;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материалы обобщения, анализа, оценки, иных действий по обработке вышеуказанной Информации и документов.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226"/>
        <w:numPr>
          <w:ilvl w:val="1"/>
          <w:numId w:val="4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36" w:name="_Ref361337849"/>
      <w:r>
        <w:rPr>
          <w:bCs/>
        </w:rPr>
        <w:t xml:space="preserve">Подрядчик обязан безусловно обеспечить защиту и сохранение конфиденциальности Информации в течение срока действия Договора и в течение </w:t>
      </w:r>
      <w:r>
        <w:rPr>
          <w:bCs/>
        </w:rPr>
        <w:t xml:space="preserve">3 (трех) лет после </w:t>
      </w:r>
      <w:r>
        <w:rPr>
          <w:bCs/>
        </w:rPr>
        <w:t xml:space="preserve">его </w:t>
      </w:r>
      <w:r>
        <w:rPr>
          <w:bCs/>
        </w:rPr>
        <w:t xml:space="preserve">прекращения</w:t>
      </w:r>
      <w:r>
        <w:t xml:space="preserve"> </w:t>
      </w:r>
      <w:r>
        <w:rPr>
          <w:bCs/>
        </w:rPr>
        <w:t xml:space="preserve">(расторжения) или исполнения</w:t>
      </w:r>
      <w:r>
        <w:rPr>
          <w:bCs/>
        </w:rPr>
        <w:t xml:space="preserve">, в том числе:</w:t>
      </w:r>
      <w:bookmarkEnd w:id="36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42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не разглашать, не обсуждать содержание, не предоставлять копий, не публиковать и не раскрывать в какой-либо иной форме третьим лицам Информацию без получения предварительного письменного согласия Заказчика, </w:t>
      </w:r>
      <w:r>
        <w:rPr>
          <w:bCs/>
        </w:rPr>
        <w:t xml:space="preserve">за исключением случаев,</w:t>
      </w:r>
      <w:r>
        <w:rPr>
          <w:bCs/>
        </w:rPr>
        <w:t xml:space="preserve"> предусмотрен</w:t>
      </w:r>
      <w:r>
        <w:rPr>
          <w:bCs/>
        </w:rPr>
        <w:t xml:space="preserve">ных</w:t>
      </w:r>
      <w:r>
        <w:rPr>
          <w:bCs/>
        </w:rPr>
        <w:t xml:space="preserve"> законод</w:t>
      </w:r>
      <w:r>
        <w:rPr>
          <w:bCs/>
        </w:rPr>
        <w:t xml:space="preserve">ательством Российской Федерации и п</w:t>
      </w:r>
      <w:r>
        <w:rPr>
          <w:bCs/>
        </w:rPr>
        <w:t xml:space="preserve">унктом </w:t>
      </w:r>
      <w:r>
        <w:rPr>
          <w:bCs/>
        </w:rPr>
        <w:t xml:space="preserve">1</w:t>
      </w:r>
      <w:r>
        <w:rPr>
          <w:bCs/>
        </w:rPr>
        <w:t xml:space="preserve">0</w:t>
      </w:r>
      <w:r>
        <w:rPr>
          <w:bCs/>
        </w:rPr>
        <w:t xml:space="preserve">.6.7</w:t>
      </w:r>
      <w:r>
        <w:rPr>
          <w:bCs/>
        </w:rPr>
        <w:t xml:space="preserve"> </w:t>
      </w:r>
      <w:r>
        <w:rPr>
          <w:bCs/>
        </w:rPr>
        <w:t xml:space="preserve">Договора</w:t>
      </w:r>
      <w:r>
        <w:rPr>
          <w:bCs/>
        </w:rPr>
        <w:t xml:space="preserve">;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42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принимать меры предосторожности, обычно используемые для защиты такого рода информации в деловом обороте, </w:t>
      </w:r>
      <w:r>
        <w:rPr>
          <w:bCs/>
        </w:rPr>
        <w:t xml:space="preserve">при этом</w:t>
      </w:r>
      <w:r>
        <w:rPr>
          <w:bCs/>
        </w:rPr>
        <w:t xml:space="preserve"> </w:t>
      </w:r>
      <w:r>
        <w:rPr>
          <w:bCs/>
        </w:rPr>
        <w:t xml:space="preserve">если Подрядчиком </w:t>
      </w:r>
      <w:r>
        <w:rPr>
          <w:bCs/>
        </w:rPr>
        <w:t xml:space="preserve">используются меры защиты информации, обеспечивающие уровень ее защиты выше, чем тот, который является обычным для существующих условий делового оборота, Подрядчик обязан использовать в отношении защиты Информации обычно используемые им меры защиты;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42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использовать Информацию исключительно для целей, для которых она был</w:t>
      </w:r>
      <w:r>
        <w:rPr>
          <w:bCs/>
        </w:rPr>
        <w:t xml:space="preserve">а</w:t>
      </w:r>
      <w:r>
        <w:rPr>
          <w:bCs/>
        </w:rPr>
        <w:t xml:space="preserve"> предоставлена;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42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не осуществлять действий (бездействия), результатом которых может быть несанкционированное раскрытие Информации третьим лицам;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42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в случае возникновения угрозы несанкционированного раскрытия Информации, немедленно, но в любом случае не позднее следующего рабочего дня, уведомить об этом Заказчика, а также обеспечить содействие, которое потребует Заказчик для предотвращения </w:t>
      </w:r>
      <w:r>
        <w:rPr>
          <w:bCs/>
        </w:rPr>
        <w:t xml:space="preserve">такого </w:t>
      </w:r>
      <w:r>
        <w:rPr>
          <w:bCs/>
        </w:rPr>
        <w:t xml:space="preserve">несанкционированного раскрытия;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42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по требованию Заказчика уничтожить всю Информацию, которую будет невозможно передать Заказчику по его запросу или которая будет находиться на технических средствах Подрядчика. При этом Заказчик признает, что обязательства по возврату или у</w:t>
      </w:r>
      <w:r>
        <w:rPr>
          <w:bCs/>
        </w:rPr>
        <w:t xml:space="preserve">ничтожению не распространяются на копии записей результатов работы компьютера или иной вычислительной машины, а также иных записей, содержащих Информацию, которые были созданы вследствие автоматического архивирования или методики создания резервных копий;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42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/>
      <w:bookmarkStart w:id="37" w:name="_Ref361337832"/>
      <w:r>
        <w:rPr>
          <w:bCs/>
        </w:rPr>
        <w:t xml:space="preserve">раскрывать Информа</w:t>
      </w:r>
      <w:r>
        <w:rPr>
          <w:bCs/>
        </w:rPr>
        <w:t xml:space="preserve">цию своим работникам,</w:t>
      </w:r>
      <w:r>
        <w:rPr>
          <w:bCs/>
        </w:rPr>
        <w:t xml:space="preserve"> членам </w:t>
      </w:r>
      <w:r>
        <w:rPr>
          <w:bCs/>
        </w:rPr>
        <w:t xml:space="preserve">органов управления и контроля,</w:t>
      </w:r>
      <w:r>
        <w:rPr>
          <w:bCs/>
        </w:rPr>
        <w:t xml:space="preserve"> </w:t>
      </w:r>
      <w:r>
        <w:rPr>
          <w:bCs/>
        </w:rPr>
        <w:t xml:space="preserve">акционерам и </w:t>
      </w:r>
      <w:r>
        <w:rPr>
          <w:bCs/>
        </w:rPr>
        <w:t xml:space="preserve">аудиторам</w:t>
      </w:r>
      <w:r>
        <w:rPr>
          <w:bCs/>
        </w:rPr>
        <w:t xml:space="preserve"> </w:t>
      </w:r>
      <w:r>
        <w:rPr>
          <w:bCs/>
        </w:rPr>
        <w:t xml:space="preserve">только в случае служебной </w:t>
      </w:r>
      <w:r>
        <w:rPr>
          <w:bCs/>
        </w:rPr>
        <w:t xml:space="preserve">необходимости в объеме, требуемом для исполнения </w:t>
      </w:r>
      <w:r>
        <w:rPr>
          <w:bCs/>
        </w:rPr>
        <w:t xml:space="preserve">Договора</w:t>
      </w:r>
      <w:r>
        <w:rPr>
          <w:bCs/>
        </w:rPr>
        <w:t xml:space="preserve">, оставаясь ответственн</w:t>
      </w:r>
      <w:r>
        <w:rPr>
          <w:bCs/>
        </w:rPr>
        <w:t xml:space="preserve">ым</w:t>
      </w:r>
      <w:r>
        <w:rPr>
          <w:bCs/>
        </w:rPr>
        <w:t xml:space="preserve"> за действия таких лиц, как за свои собственные;</w:t>
      </w:r>
      <w:bookmarkEnd w:id="37"/>
      <w:r>
        <w:rPr>
          <w:bCs/>
        </w:rPr>
      </w:r>
      <w:r>
        <w:rPr>
          <w:bCs/>
        </w:rPr>
      </w:r>
    </w:p>
    <w:p>
      <w:pPr>
        <w:pStyle w:val="1226"/>
        <w:numPr>
          <w:ilvl w:val="2"/>
          <w:numId w:val="42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не разглашать третьим лицам факт</w:t>
      </w:r>
      <w:r>
        <w:rPr>
          <w:bCs/>
        </w:rPr>
        <w:t xml:space="preserve">ы</w:t>
      </w:r>
      <w:r>
        <w:rPr>
          <w:bCs/>
        </w:rPr>
        <w:t xml:space="preserve"> передачи или получения Информации.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4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38" w:name="_Ref361337863"/>
      <w:r>
        <w:rPr>
          <w:bCs/>
        </w:rPr>
        <w:t xml:space="preserve">Подрядчик, нарушивший условия настоящего раздела Договора, возмещает Заказчику убытки, вызванные таким нарушением, в течение 10 (десяти) </w:t>
      </w:r>
      <w:r>
        <w:rPr>
          <w:bCs/>
        </w:rPr>
        <w:t xml:space="preserve">календарных </w:t>
      </w:r>
      <w:r>
        <w:rPr>
          <w:bCs/>
        </w:rPr>
        <w:t xml:space="preserve">дней с даты получения соответствующего </w:t>
      </w:r>
      <w:r>
        <w:rPr>
          <w:bCs/>
        </w:rPr>
        <w:t xml:space="preserve">письменного </w:t>
      </w:r>
      <w:r>
        <w:rPr>
          <w:bCs/>
        </w:rPr>
        <w:t xml:space="preserve">требования</w:t>
      </w:r>
      <w:r>
        <w:rPr>
          <w:bCs/>
        </w:rPr>
        <w:t xml:space="preserve"> Заказчика</w:t>
      </w:r>
      <w:r>
        <w:rPr>
          <w:bCs/>
        </w:rPr>
        <w:t xml:space="preserve">.</w:t>
      </w:r>
      <w:bookmarkEnd w:id="38"/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4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Подрядчик обязуется обеспечить повторение условий Договора в части соблюдения режима конфиденциальности</w:t>
      </w:r>
      <w:r>
        <w:rPr>
          <w:bCs/>
        </w:rPr>
        <w:t xml:space="preserve"> Информации</w:t>
      </w:r>
      <w:r>
        <w:rPr>
          <w:bCs/>
        </w:rPr>
        <w:t xml:space="preserve"> </w:t>
      </w:r>
      <w:r>
        <w:rPr>
          <w:bCs/>
        </w:rPr>
        <w:t xml:space="preserve">в договорах, заключаемых с </w:t>
      </w:r>
      <w:r>
        <w:rPr>
          <w:bCs/>
        </w:rPr>
        <w:t xml:space="preserve">С</w:t>
      </w:r>
      <w:r>
        <w:rPr>
          <w:bCs/>
        </w:rPr>
        <w:t xml:space="preserve">убподряд</w:t>
      </w:r>
      <w:r>
        <w:rPr>
          <w:bCs/>
        </w:rPr>
        <w:t xml:space="preserve">чиками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4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Условия защиты </w:t>
      </w:r>
      <w:r>
        <w:rPr>
          <w:bCs/>
        </w:rPr>
        <w:t xml:space="preserve">И</w:t>
      </w:r>
      <w:r>
        <w:rPr>
          <w:bCs/>
        </w:rPr>
        <w:t xml:space="preserve">нформации, представляемой Подрядчиком Заказчику, могут быть </w:t>
      </w:r>
      <w:r>
        <w:rPr>
          <w:bCs/>
        </w:rPr>
        <w:t xml:space="preserve">дополнительно </w:t>
      </w:r>
      <w:r>
        <w:rPr>
          <w:bCs/>
        </w:rPr>
        <w:t xml:space="preserve">урегулированы отдельно заключаемым Сторонами соглашением. </w:t>
      </w:r>
      <w:r>
        <w:rPr>
          <w:bCs/>
        </w:rPr>
      </w:r>
      <w:r>
        <w:rPr>
          <w:bCs/>
        </w:rPr>
      </w:r>
    </w:p>
    <w:p>
      <w:pPr>
        <w:pStyle w:val="1226"/>
        <w:ind w:left="0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1226"/>
        <w:numPr>
          <w:ilvl w:val="0"/>
          <w:numId w:val="42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Cs/>
        </w:rPr>
      </w:pPr>
      <w:r>
        <w:rPr>
          <w:b/>
          <w:bCs/>
        </w:rPr>
        <w:t xml:space="preserve">Разрешение споров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42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bCs/>
        </w:rPr>
      </w:pPr>
      <w:r>
        <w:rPr>
          <w:bCs/>
        </w:rPr>
        <w:t xml:space="preserve">Все споры, разногласия и требования, возникающие между Сторонами из Договора или в связи с ним, в том числе, связанные с его заключением, исполнением, изменением, прекращением (расторжением) и / или действительностью, разрешаются путем переговоров.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42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bCs/>
          <w:strike w:val="0"/>
        </w:rPr>
      </w:pPr>
      <w:r>
        <w:rPr>
          <w:bCs/>
        </w:rPr>
        <w:t xml:space="preserve">Споры, указанные в пункте 1</w:t>
      </w:r>
      <w:r>
        <w:rPr>
          <w:bCs/>
        </w:rPr>
        <w:t xml:space="preserve">1</w:t>
      </w:r>
      <w:r>
        <w:rPr>
          <w:bCs/>
        </w:rPr>
        <w:t xml:space="preserve">.1 Договора, которые не были урегулированы Сторонами путем переговоров, подлежат разрешению в Арбитражном суде Хабаровского края</w:t>
      </w:r>
      <w:r>
        <w:rPr>
          <w:bCs/>
        </w:rPr>
        <w:t xml:space="preserve"> в соответстви</w:t>
      </w:r>
      <w:r>
        <w:rPr>
          <w:bCs/>
          <w:strike w:val="0"/>
        </w:rPr>
        <w:t xml:space="preserve">и с законодательством Российской Федерации</w:t>
      </w:r>
      <w:r>
        <w:rPr>
          <w:bCs/>
          <w:strike w:val="0"/>
        </w:rPr>
        <w:t xml:space="preserve">.</w:t>
      </w:r>
      <w:r>
        <w:rPr>
          <w:bCs/>
          <w:strike w:val="0"/>
        </w:rPr>
      </w:r>
      <w:r>
        <w:rPr>
          <w:bCs/>
          <w:strike w:val="0"/>
        </w:rPr>
      </w:r>
    </w:p>
    <w:p>
      <w:pPr>
        <w:pStyle w:val="1226"/>
        <w:numPr>
          <w:ilvl w:val="1"/>
          <w:numId w:val="42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bCs/>
        </w:rPr>
      </w:pPr>
      <w:r>
        <w:rPr>
          <w:bCs/>
        </w:rPr>
        <w:t xml:space="preserve">Сторонами применяется</w:t>
      </w:r>
      <w:r>
        <w:rPr>
          <w:bCs/>
        </w:rPr>
        <w:t xml:space="preserve"> обязательный досудебный (претензионный) порядок разрешения споров. Сторона, права которой нарушены, до обращения в суд направляет другой Стороне письменную претензию с изложением своих требований. Претензии направляются в порядке, предусмотренном пункто</w:t>
      </w:r>
      <w:r>
        <w:rPr>
          <w:bCs/>
          <w:highlight w:val="white"/>
        </w:rPr>
        <w:t xml:space="preserve">м </w:t>
      </w:r>
      <w:r>
        <w:rPr>
          <w:bCs/>
          <w:highlight w:val="white"/>
        </w:rPr>
        <w:t xml:space="preserve">1</w:t>
      </w:r>
      <w:r>
        <w:rPr>
          <w:bCs/>
          <w:highlight w:val="white"/>
        </w:rPr>
        <w:t xml:space="preserve">7</w:t>
      </w:r>
      <w:r>
        <w:rPr>
          <w:bCs/>
          <w:highlight w:val="white"/>
        </w:rPr>
        <w:t xml:space="preserve">.</w:t>
      </w:r>
      <w:r>
        <w:rPr>
          <w:bCs/>
          <w:highlight w:val="white"/>
        </w:rPr>
        <w:t xml:space="preserve">8</w:t>
      </w:r>
      <w:r>
        <w:rPr>
          <w:bCs/>
          <w:highlight w:val="white"/>
        </w:rPr>
        <w:t xml:space="preserve"> Дого</w:t>
      </w:r>
      <w:r>
        <w:rPr>
          <w:bCs/>
        </w:rPr>
        <w:t xml:space="preserve">вора.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42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bCs/>
        </w:rPr>
      </w:pPr>
      <w:r>
        <w:rPr>
          <w:bCs/>
        </w:rPr>
        <w:t xml:space="preserve">Срок для рассмотрения претензии – 15 (пятнадцать) рабочих дней со дня ее получения. Если в указанный срок требования не удовлетворены и не </w:t>
      </w:r>
      <w:r>
        <w:rPr>
          <w:bCs/>
        </w:rPr>
        <w:t xml:space="preserve">направлены мотивированные возражения, то Сторона, право которой нарушено, вправе обратиться с иском в суд.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42"/>
        </w:numPr>
        <w:ind w:left="0" w:firstLine="709"/>
        <w:jc w:val="both"/>
        <w:spacing w:line="240" w:lineRule="auto"/>
        <w:shd w:val="clear" w:color="auto" w:fill="ffffff"/>
        <w:tabs>
          <w:tab w:val="left" w:pos="1134" w:leader="none"/>
          <w:tab w:val="left" w:pos="1418" w:leader="none"/>
        </w:tabs>
        <w:rPr>
          <w:bCs/>
        </w:rPr>
      </w:pPr>
      <w:r>
        <w:rPr>
          <w:bCs/>
        </w:rPr>
        <w:t xml:space="preserve">Условия настоящего раздела сохраняют свою силу в случае признания Договора незаключенным и / или недействительным.</w:t>
      </w:r>
      <w:r>
        <w:rPr>
          <w:bCs/>
        </w:rPr>
      </w:r>
      <w:r>
        <w:rPr>
          <w:bCs/>
        </w:rPr>
      </w:r>
    </w:p>
    <w:p>
      <w:pPr>
        <w:ind w:left="142" w:firstLine="0"/>
        <w:spacing w:line="240" w:lineRule="auto"/>
        <w:shd w:val="clear" w:color="auto" w:fill="ffffff"/>
        <w:tabs>
          <w:tab w:val="left" w:pos="1134" w:leader="none"/>
          <w:tab w:val="left" w:pos="1418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0"/>
          <w:numId w:val="42"/>
        </w:numPr>
        <w:ind w:left="357" w:firstLine="0"/>
        <w:jc w:val="center"/>
        <w:spacing w:line="240" w:lineRule="auto"/>
        <w:shd w:val="clear" w:color="auto" w:fill="ffffff"/>
        <w:rPr>
          <w:b/>
          <w:bCs/>
        </w:rPr>
      </w:pPr>
      <w:r>
        <w:rPr>
          <w:b/>
          <w:bCs/>
        </w:rPr>
        <w:t xml:space="preserve">Антикоррупционная оговорка</w:t>
      </w:r>
      <w:r>
        <w:rPr>
          <w:b/>
          <w:bCs/>
        </w:rPr>
      </w:r>
      <w:r>
        <w:rPr>
          <w:b/>
          <w:bCs/>
        </w:rPr>
      </w:r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color w:val="000000"/>
        </w:rPr>
      </w:pPr>
      <w:r>
        <w:rPr>
          <w:color w:val="000000"/>
        </w:rPr>
        <w:t xml:space="preserve">Стороны обязуются обеспечить, чтобы при исполнении обязательств, возникающих по Договору или в связи с ним, их аффилированные лица, работники и / или представители не осуществляли, прямо или косвенно не </w:t>
      </w:r>
      <w:r>
        <w:rPr>
          <w:bCs/>
          <w:color w:val="000000"/>
        </w:rPr>
        <w:t xml:space="preserve">предлагали и не разрешали выплату денежных средств, передачу ценностей и/или подарков, безвозмездного оказания услуг или выполнения работ любым аффилированным лицам, работникам и / или представителям другой Сто</w:t>
      </w:r>
      <w:r>
        <w:rPr>
          <w:bCs/>
          <w:color w:val="000000"/>
        </w:rPr>
        <w:t xml:space="preserve">роны, а также лицам, аффилированным по отношению к таким работникам и / или представителям, для оказания влияния на действия или решения соответствующих лиц с целью получения каких-либо неправомерных преимуществ или для достижения иных неправомерных целей.</w:t>
      </w:r>
      <w:r>
        <w:rPr>
          <w:bCs/>
          <w:color w:val="000000"/>
        </w:rPr>
      </w:r>
      <w:r>
        <w:rPr>
          <w:bCs/>
          <w:color w:val="000000"/>
        </w:rPr>
      </w:r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color w:val="000000"/>
        </w:rPr>
      </w:pPr>
      <w:r>
        <w:rPr>
          <w:bCs/>
          <w:color w:val="000000"/>
        </w:rPr>
        <w:t xml:space="preserve">При исполнении своих обязательств по Договору, Стороны, их аффилированные лица, работники и / или представители также обязуются не осуществлять действия, квалифициру</w:t>
      </w:r>
      <w:r>
        <w:rPr>
          <w:bCs/>
          <w:color w:val="000000"/>
        </w:rPr>
        <w:t xml:space="preserve">емые Применимым правом как дача или получение взятки, коммерческий подкуп, а также любые иные действия, нарушающие требования Применимого права и международных актов о противодействии коррупции, легализации (отмыванию) доходов, полученных преступным путем.</w:t>
      </w:r>
      <w:r>
        <w:rPr>
          <w:bCs/>
          <w:color w:val="000000"/>
        </w:rPr>
      </w:r>
      <w:r>
        <w:rPr>
          <w:bCs/>
          <w:color w:val="000000"/>
        </w:rPr>
      </w:r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color w:val="000000"/>
        </w:rPr>
      </w:pPr>
      <w:r>
        <w:rPr>
          <w:bCs/>
          <w:color w:val="000000"/>
        </w:rPr>
        <w:t xml:space="preserve">В случае возникновения у любой Стороны обоснованных предположений, что в процессе исполнения Договора произошло или может произойти нарушение каких-либо положений настоящего раздела Договора, такая Сторона обязуется письменно увед</w:t>
      </w:r>
      <w:r>
        <w:rPr>
          <w:bCs/>
          <w:color w:val="000000"/>
        </w:rPr>
        <w:t xml:space="preserve">омить другую Сторону о таких предположениях. В уведомлении Сторона обязана сослаться на факты или предоставить соответствующие материалы, подтверждающие или дающие основание полагать, что произошло или может произойти нарушение положений настоящего раздела</w:t>
      </w:r>
      <w:r>
        <w:rPr>
          <w:bCs/>
          <w:color w:val="000000"/>
        </w:rPr>
      </w:r>
      <w:r>
        <w:rPr>
          <w:bCs/>
          <w:color w:val="000000"/>
        </w:rPr>
      </w:r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color w:val="000000"/>
        </w:rPr>
      </w:pPr>
      <w:r>
        <w:rPr>
          <w:bCs/>
          <w:color w:val="000000"/>
        </w:rPr>
        <w:t xml:space="preserve">После направления письменного уведомления соответствующая Сторона имеет право приостановить исполнение обязательств</w:t>
      </w:r>
      <w:r>
        <w:rPr>
          <w:bCs/>
          <w:color w:val="000000"/>
        </w:rPr>
        <w:t xml:space="preserve"> по Договору до получения письменного подтверждения другой Стороны, что нарушения не произошло или не произойдет. Соответствующее подтверждение должно быть направлено другой Стороной в течение 5 (пяти) рабочих дней с даты получения письменного уведомления.</w:t>
      </w:r>
      <w:r>
        <w:rPr>
          <w:bCs/>
          <w:color w:val="000000"/>
        </w:rPr>
      </w:r>
      <w:r>
        <w:rPr>
          <w:bCs/>
          <w:color w:val="000000"/>
        </w:rPr>
      </w:r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color w:val="000000"/>
        </w:rPr>
      </w:pPr>
      <w:r>
        <w:rPr>
          <w:bCs/>
          <w:color w:val="000000"/>
        </w:rPr>
        <w:t xml:space="preserve">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</w:t>
      </w:r>
      <w:r>
        <w:rPr>
          <w:bCs/>
          <w:color w:val="000000"/>
        </w:rPr>
        <w:t xml:space="preserve">ти и применение эффективных мер по предотвращению возможных конфликтных ситуаций. Стороны гарантируют отсутствие негативных последствий как для уведомившей Стороны в целом, так и для конкретных работников уведомившей Стороны, сообщивших о факте нарушений. </w:t>
      </w:r>
      <w:r>
        <w:rPr>
          <w:bCs/>
          <w:color w:val="000000"/>
        </w:rPr>
      </w:r>
      <w:r>
        <w:rPr>
          <w:bCs/>
          <w:color w:val="000000"/>
        </w:rPr>
      </w:r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color w:val="000000"/>
        </w:rPr>
      </w:pPr>
      <w:r>
        <w:rPr>
          <w:bCs/>
          <w:color w:val="000000"/>
        </w:rPr>
        <w:t xml:space="preserve">В случае подтверждения факта нарушения одной Стороной положений настоящего раздела Договора и/или неполучения другой Стороной информации о</w:t>
      </w:r>
      <w:r>
        <w:rPr>
          <w:bCs/>
          <w:color w:val="000000"/>
        </w:rPr>
        <w:t xml:space="preserve">б итогах рассмотрения уведомления о нарушении, другая Сторона имеет право расторгнуть Договор в одностороннем внесудебном порядке путем направления письменного уведомления не позднее, чем за 5 (пять) календарных дней до даты прекращения действия Договора. </w:t>
      </w:r>
      <w:r>
        <w:rPr>
          <w:bCs/>
          <w:color w:val="000000"/>
        </w:rPr>
      </w:r>
      <w:r>
        <w:rPr>
          <w:bCs/>
          <w:color w:val="000000"/>
        </w:rPr>
      </w:r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color w:val="000000"/>
        </w:rPr>
      </w:pPr>
      <w:r>
        <w:rPr>
          <w:color w:val="000000"/>
        </w:rPr>
        <w:t xml:space="preserve">Каналы связи Линия доверия Группы РусГидро: </w:t>
      </w:r>
      <w:r>
        <w:rPr>
          <w:bCs/>
          <w:color w:val="000000"/>
        </w:rPr>
      </w:r>
      <w:r>
        <w:rPr>
          <w:bCs/>
          <w:color w:val="000000"/>
        </w:rPr>
      </w:r>
    </w:p>
    <w:p>
      <w:pPr>
        <w:pStyle w:val="1226"/>
        <w:numPr>
          <w:ilvl w:val="2"/>
          <w:numId w:val="37"/>
        </w:numPr>
        <w:ind w:left="0" w:firstLine="709"/>
        <w:jc w:val="both"/>
        <w:shd w:val="clear" w:color="auto" w:fill="ffffff"/>
        <w:widowControl w:val="off"/>
        <w:tabs>
          <w:tab w:val="left" w:pos="1134" w:leader="none"/>
        </w:tabs>
      </w:pPr>
      <w:r>
        <w:t xml:space="preserve">Электронная почта: </w:t>
      </w:r>
      <w:r>
        <w:t xml:space="preserve">ld@rushydro.ru</w:t>
      </w:r>
      <w:r>
        <w:t xml:space="preserve">.</w:t>
      </w:r>
      <w:r/>
    </w:p>
    <w:p>
      <w:pPr>
        <w:pStyle w:val="1226"/>
        <w:numPr>
          <w:ilvl w:val="2"/>
          <w:numId w:val="37"/>
        </w:numPr>
        <w:ind w:left="0" w:firstLine="709"/>
        <w:jc w:val="both"/>
        <w:shd w:val="clear" w:color="auto" w:fill="ffffff"/>
        <w:widowControl w:val="off"/>
        <w:tabs>
          <w:tab w:val="left" w:pos="1134" w:leader="none"/>
        </w:tabs>
      </w:pPr>
      <w:r>
        <w:t xml:space="preserve">Специальная форма «обратной связи», размещенная на официальном сайте Общества в сети интернет: http://www.rushydro.ru/ (далее перейти по ссылке «Линия доверия» и заполнить поля специальной формы «обратной связи»);</w:t>
      </w:r>
      <w:r/>
    </w:p>
    <w:p>
      <w:pPr>
        <w:pStyle w:val="1226"/>
        <w:numPr>
          <w:ilvl w:val="2"/>
          <w:numId w:val="37"/>
        </w:numPr>
        <w:ind w:left="0" w:firstLine="709"/>
        <w:jc w:val="both"/>
        <w:shd w:val="clear" w:color="auto" w:fill="ffffff"/>
        <w:widowControl w:val="off"/>
        <w:tabs>
          <w:tab w:val="left" w:pos="1134" w:leader="none"/>
        </w:tabs>
      </w:pPr>
      <w:r>
        <w:t xml:space="preserve">Телефонный автоответчик (необходимо позвонить по телефону +7(495) 785-09-37 (круглосуточно), дождаться сигнала о начале записи и оставить устное обращение).</w:t>
      </w:r>
      <w:r/>
    </w:p>
    <w:p>
      <w:pPr>
        <w:ind w:firstLine="0"/>
        <w:spacing w:line="240" w:lineRule="auto"/>
        <w:tabs>
          <w:tab w:val="left" w:pos="70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1226"/>
        <w:numPr>
          <w:ilvl w:val="0"/>
          <w:numId w:val="37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Обстоятельства непреодолимой силы (ф</w:t>
      </w:r>
      <w:r>
        <w:rPr>
          <w:b/>
          <w:bCs/>
        </w:rPr>
        <w:t xml:space="preserve">орс-мажор</w:t>
      </w:r>
      <w:r>
        <w:rPr>
          <w:b/>
          <w:bCs/>
        </w:rPr>
        <w:t xml:space="preserve">)</w:t>
      </w:r>
      <w:r>
        <w:rPr>
          <w:b/>
          <w:bCs/>
        </w:rPr>
      </w:r>
      <w:r>
        <w:rPr>
          <w:b/>
          <w:bCs/>
        </w:rPr>
      </w:r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Стороны освобождаются от ответственности за </w:t>
      </w:r>
      <w:r>
        <w:rPr>
          <w:bCs/>
        </w:rPr>
        <w:t xml:space="preserve">неисполнение </w:t>
      </w:r>
      <w:r>
        <w:rPr>
          <w:bCs/>
        </w:rPr>
        <w:t xml:space="preserve">или </w:t>
      </w:r>
      <w:r>
        <w:rPr>
          <w:bCs/>
        </w:rPr>
        <w:t xml:space="preserve">ненадлежащее исполнение</w:t>
      </w:r>
      <w:r>
        <w:rPr>
          <w:bCs/>
        </w:rPr>
        <w:t xml:space="preserve"> обязательств по Договору, </w:t>
      </w:r>
      <w:r>
        <w:rPr>
          <w:bCs/>
        </w:rPr>
        <w:t xml:space="preserve">возникшее</w:t>
      </w:r>
      <w:r>
        <w:rPr>
          <w:bCs/>
        </w:rPr>
        <w:t xml:space="preserve"> в</w:t>
      </w:r>
      <w:r>
        <w:rPr>
          <w:bCs/>
        </w:rPr>
        <w:t xml:space="preserve">следствие </w:t>
      </w:r>
      <w:r>
        <w:rPr>
          <w:bCs/>
        </w:rPr>
        <w:t xml:space="preserve">непреодолимой силы, </w:t>
      </w:r>
      <w:r>
        <w:rPr>
          <w:bCs/>
        </w:rPr>
        <w:t xml:space="preserve">то есть </w:t>
      </w:r>
      <w:r>
        <w:rPr>
          <w:bCs/>
        </w:rPr>
        <w:t xml:space="preserve">чрезвычайн</w:t>
      </w:r>
      <w:r>
        <w:rPr>
          <w:bCs/>
        </w:rPr>
        <w:t xml:space="preserve">ых и непредотвратимых при данных условиях </w:t>
      </w:r>
      <w:r>
        <w:rPr>
          <w:bCs/>
        </w:rPr>
        <w:t xml:space="preserve">обстоятельств</w:t>
      </w:r>
      <w:r>
        <w:rPr>
          <w:bCs/>
        </w:rPr>
        <w:t xml:space="preserve">, которые </w:t>
      </w:r>
      <w:r>
        <w:rPr>
          <w:bCs/>
        </w:rPr>
        <w:t xml:space="preserve">возникли после заключения Договора, и которые </w:t>
      </w:r>
      <w:r>
        <w:rPr>
          <w:bCs/>
        </w:rPr>
        <w:t xml:space="preserve">С</w:t>
      </w:r>
      <w:r>
        <w:rPr>
          <w:bCs/>
        </w:rPr>
        <w:t xml:space="preserve">тороны не могли ни предвидеть, ни предотвратить разумными мерами, </w:t>
      </w:r>
      <w:r>
        <w:rPr>
          <w:bCs/>
        </w:rPr>
        <w:t xml:space="preserve">в том числе</w:t>
      </w:r>
      <w:r>
        <w:rPr>
          <w:bCs/>
        </w:rPr>
        <w:t xml:space="preserve">: </w:t>
      </w:r>
      <w:r>
        <w:rPr>
          <w:bCs/>
        </w:rPr>
        <w:t xml:space="preserve">стихийные бедствия (землетрясение, наводнение, ураган), пожар, массовые заболевания (эпидемии), забастовки, военны</w:t>
      </w:r>
      <w:r>
        <w:rPr>
          <w:bCs/>
        </w:rPr>
        <w:t xml:space="preserve">е действия, террористические акты, диверсии, ограничения перевозок, запретительные меры государств, запрет торговых операций, в том числе с отдельными странами, вследствие принятия международных санкций и других, не зависящих от воли Сторон обстоятельств, </w:t>
      </w:r>
      <w:r>
        <w:rPr>
          <w:bCs/>
        </w:rPr>
        <w:t xml:space="preserve">повлекши</w:t>
      </w:r>
      <w:r>
        <w:rPr>
          <w:bCs/>
        </w:rPr>
        <w:t xml:space="preserve">х</w:t>
      </w:r>
      <w:r>
        <w:rPr>
          <w:bCs/>
        </w:rPr>
        <w:t xml:space="preserve"> за собой невозможность выполнения Сторонами своих обязательств по Договору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Сторона имеет право ссылаться на обстоятельства</w:t>
      </w:r>
      <w:r>
        <w:rPr>
          <w:bCs/>
        </w:rPr>
        <w:t xml:space="preserve"> непреодолимой силы только в</w:t>
      </w:r>
      <w:r>
        <w:rPr>
          <w:bCs/>
        </w:rPr>
        <w:t xml:space="preserve"> случае, если такие обстоятельства непосредственно повлияли </w:t>
      </w:r>
      <w:r>
        <w:rPr>
          <w:bCs/>
        </w:rPr>
        <w:t xml:space="preserve">на возможность исполнения этой С</w:t>
      </w:r>
      <w:r>
        <w:rPr>
          <w:bCs/>
        </w:rPr>
        <w:t xml:space="preserve">тороной условий Договора.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Сторона, для которой наступили обстоятельства </w:t>
      </w:r>
      <w:r>
        <w:rPr>
          <w:bCs/>
        </w:rPr>
        <w:t xml:space="preserve">непреодолимой силы</w:t>
      </w:r>
      <w:r>
        <w:rPr>
          <w:bCs/>
        </w:rPr>
        <w:t xml:space="preserve">, дол</w:t>
      </w:r>
      <w:r>
        <w:rPr>
          <w:bCs/>
        </w:rPr>
        <w:t xml:space="preserve">жна </w:t>
      </w:r>
      <w:r>
        <w:rPr>
          <w:bCs/>
        </w:rPr>
        <w:t xml:space="preserve">незамедлительно, но в любом случае не позднее 5 (пяти) календарных дней</w:t>
      </w:r>
      <w:r>
        <w:rPr>
          <w:bCs/>
        </w:rPr>
        <w:t xml:space="preserve"> с момента возникновения таких обстоятельств</w:t>
      </w:r>
      <w:r>
        <w:rPr>
          <w:bCs/>
        </w:rPr>
        <w:t xml:space="preserve">, письменно известить другую С</w:t>
      </w:r>
      <w:r>
        <w:rPr>
          <w:bCs/>
        </w:rPr>
        <w:t xml:space="preserve">торону о наступлении и </w:t>
      </w:r>
      <w:r>
        <w:rPr>
          <w:bCs/>
        </w:rPr>
        <w:t xml:space="preserve">предполагаемом сроке действия</w:t>
      </w:r>
      <w:r>
        <w:rPr>
          <w:bCs/>
        </w:rPr>
        <w:t xml:space="preserve"> обстоятельств</w:t>
      </w:r>
      <w:r>
        <w:rPr>
          <w:bCs/>
        </w:rPr>
        <w:t xml:space="preserve"> непреодолимой силы, и в разумный срок представить необходимые документальные подтверждения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t xml:space="preserve">Надлежащим (достаточным) доказательством наличия / возникновения и про</w:t>
      </w:r>
      <w:r>
        <w:t xml:space="preserve">должительности действия обстоятельств непреодолимой силы являются документы, выдаваемые компетентными органами (организациями), подтверждающие события, на которые заинтересованная Сторона ссылается в качестве обстоятельств непреодолимой силы (форс-мажора).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Отсутствие уведомления</w:t>
      </w:r>
      <w:r>
        <w:rPr>
          <w:bCs/>
        </w:rPr>
        <w:t xml:space="preserve"> или несвоевременное </w:t>
      </w:r>
      <w:r>
        <w:rPr>
          <w:bCs/>
        </w:rPr>
        <w:t xml:space="preserve">уведомление </w:t>
      </w:r>
      <w:r>
        <w:rPr>
          <w:bCs/>
        </w:rPr>
        <w:t xml:space="preserve">о</w:t>
      </w:r>
      <w:r>
        <w:rPr>
          <w:bCs/>
        </w:rPr>
        <w:t xml:space="preserve">б</w:t>
      </w:r>
      <w:r>
        <w:rPr>
          <w:bCs/>
        </w:rPr>
        <w:t xml:space="preserve"> обстоятельств</w:t>
      </w:r>
      <w:r>
        <w:rPr>
          <w:bCs/>
        </w:rPr>
        <w:t xml:space="preserve">ах</w:t>
      </w:r>
      <w:r>
        <w:rPr>
          <w:bCs/>
        </w:rPr>
        <w:t xml:space="preserve"> непреодолимой силы лишает соответствующую С</w:t>
      </w:r>
      <w:r>
        <w:rPr>
          <w:bCs/>
        </w:rPr>
        <w:t xml:space="preserve">торону права в дальнейшем ссылаться на </w:t>
      </w:r>
      <w:r>
        <w:rPr>
          <w:bCs/>
        </w:rPr>
        <w:t xml:space="preserve">их наступление как на основание</w:t>
      </w:r>
      <w:r>
        <w:rPr>
          <w:bCs/>
        </w:rPr>
        <w:t xml:space="preserve">, освобождающее или</w:t>
      </w:r>
      <w:r>
        <w:rPr>
          <w:bCs/>
        </w:rPr>
        <w:t xml:space="preserve"> огранич</w:t>
      </w:r>
      <w:r>
        <w:rPr>
          <w:bCs/>
        </w:rPr>
        <w:t xml:space="preserve">ивающее ее</w:t>
      </w:r>
      <w:r>
        <w:rPr>
          <w:bCs/>
        </w:rPr>
        <w:t xml:space="preserve"> </w:t>
      </w:r>
      <w:r>
        <w:rPr>
          <w:bCs/>
        </w:rPr>
        <w:t xml:space="preserve">ответственность за неисполнение обязательств </w:t>
      </w:r>
      <w:r>
        <w:rPr>
          <w:bCs/>
        </w:rPr>
        <w:t xml:space="preserve">по Договору.</w:t>
      </w:r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568" w:leader="none"/>
        </w:tabs>
        <w:rPr>
          <w:bCs/>
        </w:rPr>
      </w:pPr>
      <w:r>
        <w:rPr>
          <w:bCs/>
        </w:rPr>
        <w:t xml:space="preserve">При наличии обстоятельств непреодолимой силы сроки выполнения Сторонами обязательств по Договору продлеваются на время, в течение кото</w:t>
      </w:r>
      <w:r>
        <w:rPr>
          <w:bCs/>
        </w:rPr>
        <w:t xml:space="preserve">рого действуют обстоятельства непреодолимой силы либо на время, необходимое для устранения Сторонами последствий действия таких обстоятельств. </w:t>
      </w:r>
      <w:r>
        <w:rPr>
          <w:bCs/>
        </w:rPr>
        <w:t xml:space="preserve">В случае если обстоятельства </w:t>
      </w:r>
      <w:r>
        <w:rPr>
          <w:bCs/>
        </w:rPr>
        <w:t xml:space="preserve">непреодолимой силы </w:t>
      </w:r>
      <w:r>
        <w:rPr>
          <w:bCs/>
        </w:rPr>
        <w:t xml:space="preserve">продолжают действовать более 30 (тридцати) календарных дней</w:t>
      </w:r>
      <w:r>
        <w:rPr>
          <w:bCs/>
        </w:rPr>
        <w:t xml:space="preserve"> </w:t>
      </w:r>
      <w:r>
        <w:rPr>
          <w:bCs/>
        </w:rPr>
        <w:t xml:space="preserve">либо сроки, требующиеся для устранения Сторонами последствий действия таких обстоятельств непреодолимой силы, превышают указанный </w:t>
      </w:r>
      <w:r>
        <w:rPr>
          <w:bCs/>
        </w:rPr>
        <w:t xml:space="preserve">срок, </w:t>
      </w:r>
      <w:r>
        <w:rPr>
          <w:bCs/>
        </w:rPr>
        <w:t xml:space="preserve">С</w:t>
      </w:r>
      <w:r>
        <w:rPr>
          <w:bCs/>
        </w:rPr>
        <w:t xml:space="preserve">тороны </w:t>
      </w:r>
      <w:r>
        <w:rPr>
          <w:bCs/>
        </w:rPr>
        <w:t xml:space="preserve">обязуются в кратчайший срок</w:t>
      </w:r>
      <w:r>
        <w:rPr>
          <w:bCs/>
        </w:rPr>
        <w:t xml:space="preserve"> </w:t>
      </w:r>
      <w:r>
        <w:rPr>
          <w:bCs/>
        </w:rPr>
        <w:t xml:space="preserve">провести </w:t>
      </w:r>
      <w:r>
        <w:rPr>
          <w:bCs/>
        </w:rPr>
        <w:t xml:space="preserve">переговоры с целью выявления приемлемых для обеих </w:t>
      </w:r>
      <w:r>
        <w:rPr>
          <w:bCs/>
        </w:rPr>
        <w:t xml:space="preserve">Сторон </w:t>
      </w:r>
      <w:r>
        <w:rPr>
          <w:bCs/>
        </w:rPr>
        <w:t xml:space="preserve">альтернативных способов исполнения Договора</w:t>
      </w:r>
      <w:r>
        <w:rPr>
          <w:bCs/>
        </w:rPr>
        <w:t xml:space="preserve">,</w:t>
      </w:r>
      <w:r>
        <w:rPr>
          <w:bCs/>
        </w:rPr>
      </w:r>
      <w:r>
        <w:rPr>
          <w:bCs/>
        </w:rPr>
      </w:r>
    </w:p>
    <w:p>
      <w:pPr>
        <w:pStyle w:val="1226"/>
        <w:ind w:left="0" w:firstLine="709"/>
        <w:jc w:val="both"/>
        <w:shd w:val="clear" w:color="auto" w:fill="ffffff"/>
        <w:tabs>
          <w:tab w:val="left" w:pos="568" w:leader="none"/>
        </w:tabs>
        <w:rPr>
          <w:bCs/>
        </w:rPr>
      </w:pPr>
      <w:r>
        <w:rPr>
          <w:bCs/>
        </w:rPr>
        <w:t xml:space="preserve">П</w:t>
      </w:r>
      <w:r>
        <w:rPr>
          <w:bCs/>
        </w:rPr>
        <w:t xml:space="preserve">ри этом любая из Сторон вправе отказаться от исполнения Договора в одностороннем внесудебном порядке.</w:t>
      </w:r>
      <w:r>
        <w:rPr>
          <w:bCs/>
        </w:rPr>
      </w:r>
      <w:r>
        <w:rPr>
          <w:bCs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26"/>
        <w:numPr>
          <w:ilvl w:val="0"/>
          <w:numId w:val="37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Особые положения</w:t>
      </w:r>
      <w:r>
        <w:rPr>
          <w:b/>
          <w:bCs/>
        </w:rPr>
      </w:r>
      <w:r>
        <w:rPr>
          <w:b/>
          <w:bCs/>
        </w:rPr>
      </w:r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39" w:name="_Ref361337900"/>
      <w:r>
        <w:rPr>
          <w:bCs/>
        </w:rPr>
        <w:t xml:space="preserve">Подрядчик обязуется не привлекать и не допускать привлечения к исполнению обязательств по Договору организации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16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 </w:t>
      </w:r>
      <w:r>
        <w:rPr>
          <w:bCs/>
        </w:rPr>
        <w:t xml:space="preserve">имеющие признаки недобросовестности, опред</w:t>
      </w:r>
      <w:r>
        <w:rPr>
          <w:bCs/>
        </w:rPr>
        <w:t xml:space="preserve">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1" w:tooltip="consultantplus://offline/ref=94D5CE8889791A29DE57299515463A9D6134D8237B999C803E6F853513x2A2P" w:history="1">
        <w:r>
          <w:rPr>
            <w:bCs/>
          </w:rPr>
          <w:t xml:space="preserve">№ 18162/09</w:t>
        </w:r>
      </w:hyperlink>
      <w:r>
        <w:rPr>
          <w:bCs/>
        </w:rPr>
        <w:t xml:space="preserve"> и от 25.05.2010 </w:t>
      </w:r>
      <w:hyperlink r:id="rId22" w:tooltip="consultantplus://offline/ref=94D5CE8889791A29DE57299515463A9D6135D2287D929C803E6F853513x2A2P" w:history="1">
        <w:r>
          <w:rPr>
            <w:bCs/>
          </w:rPr>
          <w:t xml:space="preserve">№ 15658/09</w:t>
        </w:r>
      </w:hyperlink>
      <w:r>
        <w:rPr>
          <w:bCs/>
        </w:rPr>
        <w:t xml:space="preserve">, согласно которым при оценке необоснованной налого</w:t>
      </w:r>
      <w:r>
        <w:rPr>
          <w:bCs/>
        </w:rPr>
        <w:t xml:space="preserve">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</w:t>
      </w:r>
      <w:r>
        <w:rPr>
          <w:bCs/>
        </w:rPr>
        <w:t xml:space="preserve"> </w:t>
      </w:r>
      <w:r>
        <w:rPr>
          <w:bCs/>
        </w:rPr>
        <w:t xml:space="preserve">/</w:t>
      </w:r>
      <w:r>
        <w:rPr>
          <w:bCs/>
        </w:rPr>
        <w:t xml:space="preserve"> </w:t>
      </w:r>
      <w:r>
        <w:rPr>
          <w:bCs/>
        </w:rPr>
        <w:t xml:space="preserve">или </w:t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16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соответствующие </w:t>
      </w:r>
      <w:hyperlink r:id="rId23" w:tooltip="consultantplus://offline/ref=79440D5123ABA6A25F43346AB59DBAAC7032C8E1556DA64FAED62E167F76889C2B7C475C32EFC59BJ8rDH" w:history="1">
        <w:r>
          <w:rPr>
            <w:bCs/>
          </w:rPr>
          <w:t xml:space="preserve">Критери</w:t>
        </w:r>
      </w:hyperlink>
      <w:r>
        <w:rPr>
          <w:bCs/>
        </w:rPr>
        <w:t xml:space="preserve">ям </w:t>
      </w:r>
      <w:r>
        <w:rPr>
          <w:bCs/>
        </w:rPr>
        <w:t xml:space="preserve">самостоятельной оценки рисков для налогоплательщиков</w:t>
      </w:r>
      <w:r>
        <w:rPr>
          <w:bCs/>
        </w:rPr>
        <w:t xml:space="preserve">, используемым налоговыми органами в процессе отбора объектов для проведения выездных налоговых проверок (утв</w:t>
      </w:r>
      <w:r>
        <w:rPr>
          <w:bCs/>
        </w:rPr>
        <w:t xml:space="preserve">ерждены</w:t>
      </w:r>
      <w:r>
        <w:rPr>
          <w:bCs/>
        </w:rPr>
        <w:t xml:space="preserve"> приказом ФНС России от 30.05.2007 № ММ-3-06/333@).</w:t>
      </w:r>
      <w:bookmarkEnd w:id="39"/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40" w:name="_Ref361337921"/>
      <w:r>
        <w:rPr>
          <w:bCs/>
        </w:rPr>
        <w:t xml:space="preserve">Подрядчик обязуется незамедлительно уведомить Заказчика о появлении в ходе исполнения Договора у привлеченных </w:t>
      </w:r>
      <w:r>
        <w:rPr>
          <w:bCs/>
        </w:rPr>
        <w:t xml:space="preserve">Подрядчиком </w:t>
      </w:r>
      <w:r>
        <w:rPr>
          <w:bCs/>
        </w:rPr>
        <w:t xml:space="preserve">Субподрядчиков</w:t>
      </w:r>
      <w:r>
        <w:rPr>
          <w:bCs/>
        </w:rPr>
        <w:t xml:space="preserve"> признаков недобросовестности, указанных в п</w:t>
      </w:r>
      <w:r>
        <w:rPr>
          <w:bCs/>
        </w:rPr>
        <w:t xml:space="preserve">ункте </w:t>
      </w:r>
      <w:r>
        <w:rPr>
          <w:bCs/>
        </w:rPr>
        <w:t xml:space="preserve">1</w:t>
      </w:r>
      <w:r>
        <w:rPr>
          <w:bCs/>
        </w:rPr>
        <w:t xml:space="preserve">4</w:t>
      </w:r>
      <w:r>
        <w:rPr>
          <w:bCs/>
        </w:rPr>
        <w:t xml:space="preserve">.1 </w:t>
      </w:r>
      <w:r>
        <w:rPr>
          <w:bCs/>
        </w:rPr>
        <w:t xml:space="preserve">Договора,</w:t>
      </w:r>
      <w:r>
        <w:rPr>
          <w:bCs/>
        </w:rPr>
        <w:t xml:space="preserve"> </w:t>
      </w:r>
      <w:r>
        <w:rPr>
          <w:bCs/>
        </w:rPr>
        <w:t xml:space="preserve">а </w:t>
      </w:r>
      <w:r>
        <w:rPr>
          <w:bCs/>
        </w:rPr>
        <w:t xml:space="preserve">также обеспечить прекращение участия таких организаций в исполнении Договора.</w:t>
      </w:r>
      <w:bookmarkEnd w:id="40"/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41" w:name="_Ref361337948"/>
      <w:r>
        <w:rPr>
          <w:bCs/>
        </w:rPr>
        <w:t xml:space="preserve">В случае нарушения Подрядчиком обязательств, установленных п</w:t>
      </w:r>
      <w:r>
        <w:rPr>
          <w:bCs/>
        </w:rPr>
        <w:t xml:space="preserve">унктами</w:t>
      </w:r>
      <w:r>
        <w:rPr>
          <w:bCs/>
        </w:rPr>
        <w:t xml:space="preserve"> </w:t>
      </w:r>
      <w:r>
        <w:rPr>
          <w:bCs/>
        </w:rPr>
        <w:t xml:space="preserve">1</w:t>
      </w:r>
      <w:r>
        <w:rPr>
          <w:bCs/>
        </w:rPr>
        <w:t xml:space="preserve">4</w:t>
      </w:r>
      <w:r>
        <w:rPr>
          <w:bCs/>
        </w:rPr>
        <w:t xml:space="preserve">.1</w:t>
      </w:r>
      <w:r>
        <w:rPr>
          <w:bCs/>
        </w:rPr>
        <w:t xml:space="preserve">, </w:t>
      </w:r>
      <w:r>
        <w:rPr>
          <w:bCs/>
        </w:rPr>
        <w:t xml:space="preserve">1</w:t>
      </w:r>
      <w:r>
        <w:rPr>
          <w:bCs/>
        </w:rPr>
        <w:t xml:space="preserve">4</w:t>
      </w:r>
      <w:r>
        <w:rPr>
          <w:bCs/>
        </w:rPr>
        <w:t xml:space="preserve">.2 </w:t>
      </w:r>
      <w:r>
        <w:rPr>
          <w:bCs/>
        </w:rPr>
        <w:t xml:space="preserve">Д</w:t>
      </w:r>
      <w:r>
        <w:rPr>
          <w:bCs/>
        </w:rPr>
        <w:t xml:space="preserve">оговора, Заказчик вправе </w:t>
      </w:r>
      <w:r>
        <w:rPr>
          <w:bCs/>
        </w:rPr>
        <w:t xml:space="preserve">в одностороннем внесудебном порядке </w:t>
      </w:r>
      <w:r>
        <w:rPr>
          <w:bCs/>
        </w:rPr>
        <w:t xml:space="preserve">отказ</w:t>
      </w:r>
      <w:r>
        <w:rPr>
          <w:bCs/>
        </w:rPr>
        <w:t xml:space="preserve">аться</w:t>
      </w:r>
      <w:r>
        <w:rPr>
          <w:bCs/>
        </w:rPr>
        <w:t xml:space="preserve"> от Договора путем направления уведомления </w:t>
      </w:r>
      <w:r>
        <w:rPr>
          <w:bCs/>
        </w:rPr>
        <w:t xml:space="preserve">об отказе от Договора (исполнения Договора) </w:t>
      </w:r>
      <w:r>
        <w:rPr>
          <w:bCs/>
        </w:rPr>
        <w:t xml:space="preserve">с указанием даты </w:t>
      </w:r>
      <w:r>
        <w:rPr>
          <w:bCs/>
        </w:rPr>
        <w:t xml:space="preserve">прекращения (</w:t>
      </w:r>
      <w:r>
        <w:rPr>
          <w:bCs/>
        </w:rPr>
        <w:t xml:space="preserve">расторжения</w:t>
      </w:r>
      <w:r>
        <w:rPr>
          <w:bCs/>
        </w:rPr>
        <w:t xml:space="preserve">) Договора, которая </w:t>
      </w:r>
      <w:r>
        <w:rPr>
          <w:bCs/>
        </w:rPr>
        <w:t xml:space="preserve">не должна наступать ранее 10 (десяти) рабочих дней с даты получения Подрядчиком</w:t>
      </w:r>
      <w:r>
        <w:rPr>
          <w:bCs/>
        </w:rPr>
        <w:t xml:space="preserve"> </w:t>
      </w:r>
      <w:r>
        <w:rPr>
          <w:bCs/>
        </w:rPr>
        <w:t xml:space="preserve">такого </w:t>
      </w:r>
      <w:r>
        <w:rPr>
          <w:bCs/>
        </w:rPr>
        <w:t xml:space="preserve">уведомления</w:t>
      </w:r>
      <w:r>
        <w:rPr>
          <w:bCs/>
        </w:rPr>
        <w:t xml:space="preserve">. Договор счита</w:t>
      </w:r>
      <w:r>
        <w:rPr>
          <w:bCs/>
        </w:rPr>
        <w:t xml:space="preserve">ет</w:t>
      </w:r>
      <w:r>
        <w:rPr>
          <w:bCs/>
        </w:rPr>
        <w:t xml:space="preserve">ся</w:t>
      </w:r>
      <w:r>
        <w:rPr>
          <w:bCs/>
        </w:rPr>
        <w:t xml:space="preserve"> прекращенным (</w:t>
      </w:r>
      <w:r>
        <w:rPr>
          <w:bCs/>
        </w:rPr>
        <w:t xml:space="preserve">расторгнутым</w:t>
      </w:r>
      <w:r>
        <w:rPr>
          <w:bCs/>
        </w:rPr>
        <w:t xml:space="preserve">)</w:t>
      </w:r>
      <w:r>
        <w:rPr>
          <w:bCs/>
        </w:rPr>
        <w:t xml:space="preserve"> с даты, указанной в </w:t>
      </w:r>
      <w:r>
        <w:rPr>
          <w:bCs/>
        </w:rPr>
        <w:t xml:space="preserve">уведомлении об отказе от Договора (исполнения Договора) </w:t>
      </w:r>
      <w:r>
        <w:rPr>
          <w:bCs/>
        </w:rPr>
        <w:t xml:space="preserve">при условии, что Заказчик не отзовет указанное </w:t>
      </w:r>
      <w:r>
        <w:rPr>
          <w:bCs/>
        </w:rPr>
        <w:t xml:space="preserve">уведомление </w:t>
      </w:r>
      <w:r>
        <w:rPr>
          <w:bCs/>
        </w:rPr>
        <w:t xml:space="preserve">по итогам рассмотрения мотивированных </w:t>
      </w:r>
      <w:r>
        <w:rPr>
          <w:bCs/>
        </w:rPr>
        <w:t xml:space="preserve">письменных </w:t>
      </w:r>
      <w:r>
        <w:rPr>
          <w:bCs/>
        </w:rPr>
        <w:t xml:space="preserve">возражений Подрядчика</w:t>
      </w:r>
      <w:r>
        <w:rPr>
          <w:bCs/>
        </w:rPr>
        <w:t xml:space="preserve">, представленных</w:t>
      </w:r>
      <w:r>
        <w:rPr>
          <w:bCs/>
        </w:rPr>
        <w:t xml:space="preserve"> до </w:t>
      </w:r>
      <w:r>
        <w:rPr>
          <w:bCs/>
        </w:rPr>
        <w:t xml:space="preserve">наступления </w:t>
      </w:r>
      <w:r>
        <w:rPr>
          <w:bCs/>
        </w:rPr>
        <w:t xml:space="preserve">указанной </w:t>
      </w:r>
      <w:r>
        <w:rPr>
          <w:bCs/>
        </w:rPr>
        <w:t xml:space="preserve">Заказчиком </w:t>
      </w:r>
      <w:r>
        <w:rPr>
          <w:bCs/>
        </w:rPr>
        <w:t xml:space="preserve">даты расторжения.</w:t>
      </w:r>
      <w:bookmarkEnd w:id="41"/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42" w:name="_Ref361337980"/>
      <w:r>
        <w:rPr>
          <w:bCs/>
        </w:rPr>
        <w:t xml:space="preserve">Подрядчик обяза</w:t>
      </w:r>
      <w:r>
        <w:rPr>
          <w:bCs/>
        </w:rPr>
        <w:t xml:space="preserve">н</w:t>
      </w:r>
      <w:r>
        <w:rPr>
          <w:bCs/>
        </w:rPr>
        <w:t xml:space="preserve"> уплатить Заказчику штраф в размере суммы денежных средств, </w:t>
      </w:r>
      <w:r>
        <w:rPr>
          <w:bCs/>
        </w:rPr>
        <w:t xml:space="preserve">перечисленных </w:t>
      </w:r>
      <w:r>
        <w:rPr>
          <w:bCs/>
        </w:rPr>
        <w:t xml:space="preserve">организации, отвечающей признакам недобросовестности, а также </w:t>
      </w:r>
      <w:r>
        <w:rPr>
          <w:bCs/>
        </w:rPr>
        <w:t xml:space="preserve">дополнительно </w:t>
      </w:r>
      <w:r>
        <w:rPr>
          <w:bCs/>
        </w:rPr>
        <w:t xml:space="preserve">компенсировать </w:t>
      </w:r>
      <w:r>
        <w:rPr>
          <w:bCs/>
        </w:rPr>
        <w:t xml:space="preserve">Заказчику </w:t>
      </w:r>
      <w:r>
        <w:rPr>
          <w:bCs/>
        </w:rPr>
        <w:t xml:space="preserve">убытки, причиненные в результате нарушения обязательств, установленных </w:t>
      </w:r>
      <w:r>
        <w:rPr>
          <w:bCs/>
        </w:rPr>
        <w:t xml:space="preserve">пунктами </w:t>
      </w:r>
      <w:r>
        <w:rPr>
          <w:bCs/>
        </w:rPr>
        <w:t xml:space="preserve">1</w:t>
      </w:r>
      <w:r>
        <w:rPr>
          <w:bCs/>
        </w:rPr>
        <w:t xml:space="preserve">4</w:t>
      </w:r>
      <w:r>
        <w:rPr>
          <w:bCs/>
        </w:rPr>
        <w:t xml:space="preserve">.1,</w:t>
      </w:r>
      <w:r>
        <w:rPr>
          <w:bCs/>
        </w:rPr>
        <w:t xml:space="preserve"> </w:t>
      </w:r>
      <w:r>
        <w:rPr>
          <w:bCs/>
        </w:rPr>
        <w:t xml:space="preserve">1</w:t>
      </w:r>
      <w:r>
        <w:rPr>
          <w:bCs/>
        </w:rPr>
        <w:t xml:space="preserve">4</w:t>
      </w:r>
      <w:r>
        <w:rPr>
          <w:bCs/>
        </w:rPr>
        <w:t xml:space="preserve">.2</w:t>
      </w:r>
      <w:r>
        <w:rPr>
          <w:bCs/>
        </w:rPr>
        <w:t xml:space="preserve"> Договора.</w:t>
      </w:r>
      <w:bookmarkEnd w:id="42"/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43" w:name="_Ref373243071"/>
      <w:r>
        <w:rPr>
          <w:bCs/>
        </w:rPr>
        <w:t xml:space="preserve">Штраф, предусмотренный п</w:t>
      </w:r>
      <w:r>
        <w:rPr>
          <w:bCs/>
        </w:rPr>
        <w:t xml:space="preserve">унктом </w:t>
      </w:r>
      <w:r>
        <w:rPr>
          <w:bCs/>
        </w:rPr>
        <w:t xml:space="preserve">14.4 </w:t>
      </w:r>
      <w:r>
        <w:rPr>
          <w:bCs/>
        </w:rPr>
        <w:t xml:space="preserve">Договора, оплачивается </w:t>
      </w:r>
      <w:r>
        <w:rPr>
          <w:bCs/>
        </w:rPr>
        <w:t xml:space="preserve">Подрядчиком </w:t>
      </w:r>
      <w:r>
        <w:rPr>
          <w:bCs/>
        </w:rPr>
        <w:t xml:space="preserve">в течение 10 (десяти) рабочих дней с даты получения соответствующего </w:t>
      </w:r>
      <w:r>
        <w:rPr>
          <w:bCs/>
        </w:rPr>
        <w:t xml:space="preserve">письменного </w:t>
      </w:r>
      <w:r>
        <w:rPr>
          <w:bCs/>
        </w:rPr>
        <w:t xml:space="preserve">требования</w:t>
      </w:r>
      <w:r>
        <w:rPr>
          <w:bCs/>
        </w:rPr>
        <w:t xml:space="preserve"> Заказчика</w:t>
      </w:r>
      <w:r>
        <w:rPr>
          <w:bCs/>
        </w:rPr>
        <w:t xml:space="preserve">. Заказчик вправе предъявить требование об уплате штрафа </w:t>
      </w:r>
      <w:r>
        <w:rPr>
          <w:bCs/>
        </w:rPr>
        <w:t xml:space="preserve">вне </w:t>
      </w:r>
      <w:r>
        <w:rPr>
          <w:bCs/>
        </w:rPr>
        <w:t xml:space="preserve">зависимо</w:t>
      </w:r>
      <w:r>
        <w:rPr>
          <w:bCs/>
        </w:rPr>
        <w:t xml:space="preserve">сти</w:t>
      </w:r>
      <w:r>
        <w:rPr>
          <w:bCs/>
        </w:rPr>
        <w:t xml:space="preserve"> от </w:t>
      </w:r>
      <w:r>
        <w:rPr>
          <w:bCs/>
        </w:rPr>
        <w:t xml:space="preserve">направления уведомления об отказе от Договора (исполнения Договора), предусмотренного пунктом</w:t>
      </w:r>
      <w:r>
        <w:rPr>
          <w:bCs/>
        </w:rPr>
        <w:t xml:space="preserve"> </w:t>
      </w:r>
      <w:r>
        <w:rPr>
          <w:bCs/>
        </w:rPr>
        <w:t xml:space="preserve">1</w:t>
      </w:r>
      <w:r>
        <w:rPr>
          <w:bCs/>
        </w:rPr>
        <w:t xml:space="preserve">4</w:t>
      </w:r>
      <w:r>
        <w:rPr>
          <w:bCs/>
        </w:rPr>
        <w:t xml:space="preserve">.3</w:t>
      </w:r>
      <w:r>
        <w:rPr>
          <w:bCs/>
        </w:rPr>
        <w:t xml:space="preserve"> </w:t>
      </w:r>
      <w:r>
        <w:rPr>
          <w:bCs/>
        </w:rPr>
        <w:t xml:space="preserve">Договора.</w:t>
      </w:r>
      <w:bookmarkEnd w:id="43"/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44" w:name="_Ref361337992"/>
      <w:r>
        <w:rPr>
          <w:bCs/>
        </w:rPr>
        <w:t xml:space="preserve">Заказчик вправе приостановить осуществление </w:t>
      </w:r>
      <w:r>
        <w:rPr>
          <w:bCs/>
        </w:rPr>
        <w:t xml:space="preserve">любых </w:t>
      </w:r>
      <w:r>
        <w:rPr>
          <w:bCs/>
        </w:rPr>
        <w:t xml:space="preserve">платежей</w:t>
      </w:r>
      <w:r>
        <w:rPr>
          <w:bCs/>
        </w:rPr>
        <w:t xml:space="preserve"> по Договору</w:t>
      </w:r>
      <w:r>
        <w:rPr>
          <w:bCs/>
        </w:rPr>
        <w:t xml:space="preserve">, </w:t>
      </w:r>
      <w:r>
        <w:rPr>
          <w:bCs/>
        </w:rPr>
        <w:t xml:space="preserve">причитающихся Подрядчику</w:t>
      </w:r>
      <w:r>
        <w:rPr>
          <w:bCs/>
        </w:rPr>
        <w:t xml:space="preserve">, независимо от наличия оснований и наступления сроков таких платежей, до уплаты </w:t>
      </w:r>
      <w:r>
        <w:rPr>
          <w:bCs/>
        </w:rPr>
        <w:t xml:space="preserve">Подрядчиком </w:t>
      </w:r>
      <w:r>
        <w:rPr>
          <w:bCs/>
        </w:rPr>
        <w:t xml:space="preserve">штрафа, предусмотренного п</w:t>
      </w:r>
      <w:r>
        <w:rPr>
          <w:bCs/>
        </w:rPr>
        <w:t xml:space="preserve">унктом </w:t>
      </w:r>
      <w:r>
        <w:rPr>
          <w:bCs/>
        </w:rPr>
        <w:t xml:space="preserve">1</w:t>
      </w:r>
      <w:r>
        <w:rPr>
          <w:bCs/>
        </w:rPr>
        <w:t xml:space="preserve">4</w:t>
      </w:r>
      <w:r>
        <w:rPr>
          <w:bCs/>
        </w:rPr>
        <w:t xml:space="preserve">.4</w:t>
      </w:r>
      <w:r>
        <w:rPr>
          <w:bCs/>
        </w:rPr>
        <w:t xml:space="preserve">.</w:t>
      </w:r>
      <w:r>
        <w:rPr>
          <w:bCs/>
        </w:rPr>
        <w:t xml:space="preserve"> </w:t>
      </w:r>
      <w:r>
        <w:rPr>
          <w:bCs/>
        </w:rPr>
        <w:t xml:space="preserve">Договора</w:t>
      </w:r>
      <w:r>
        <w:rPr>
          <w:bCs/>
        </w:rPr>
        <w:t xml:space="preserve">.</w:t>
      </w:r>
      <w:r>
        <w:rPr>
          <w:bCs/>
        </w:rPr>
        <w:t xml:space="preserve"> </w:t>
      </w:r>
      <w:r>
        <w:rPr>
          <w:bCs/>
        </w:rPr>
        <w:t xml:space="preserve">П</w:t>
      </w:r>
      <w:r>
        <w:rPr>
          <w:bCs/>
        </w:rPr>
        <w:t xml:space="preserve">ри этом Заказчик не будет считаться просрочившим и</w:t>
      </w:r>
      <w:r>
        <w:rPr>
          <w:bCs/>
        </w:rPr>
        <w:t xml:space="preserve"> </w:t>
      </w:r>
      <w:r>
        <w:rPr>
          <w:bCs/>
        </w:rPr>
        <w:t xml:space="preserve">/</w:t>
      </w:r>
      <w:r>
        <w:rPr>
          <w:bCs/>
        </w:rPr>
        <w:t xml:space="preserve"> </w:t>
      </w:r>
      <w:r>
        <w:rPr>
          <w:bCs/>
        </w:rPr>
        <w:t xml:space="preserve">или нарушившим свои обязательства по Договору.</w:t>
      </w:r>
      <w:bookmarkEnd w:id="44"/>
      <w:r>
        <w:rPr>
          <w:bCs/>
        </w:rPr>
      </w:r>
      <w:r>
        <w:rPr>
          <w:bCs/>
        </w:rPr>
      </w:r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Независимо от других положений Договора, </w:t>
      </w:r>
      <w:r>
        <w:rPr>
          <w:bCs/>
        </w:rPr>
        <w:t xml:space="preserve">положения </w:t>
      </w:r>
      <w:r>
        <w:rPr>
          <w:bCs/>
        </w:rPr>
        <w:t xml:space="preserve">пункт</w:t>
      </w:r>
      <w:r>
        <w:rPr>
          <w:bCs/>
        </w:rPr>
        <w:t xml:space="preserve">ов</w:t>
      </w:r>
      <w:r>
        <w:rPr>
          <w:bCs/>
        </w:rPr>
        <w:t xml:space="preserve"> </w:t>
      </w:r>
      <w:r>
        <w:rPr>
          <w:bCs/>
        </w:rPr>
        <w:t xml:space="preserve">1</w:t>
      </w:r>
      <w:r>
        <w:rPr>
          <w:bCs/>
        </w:rPr>
        <w:t xml:space="preserve">4</w:t>
      </w:r>
      <w:r>
        <w:rPr>
          <w:bCs/>
        </w:rPr>
        <w:t xml:space="preserve">.4, 1</w:t>
      </w:r>
      <w:r>
        <w:rPr>
          <w:bCs/>
        </w:rPr>
        <w:t xml:space="preserve">4</w:t>
      </w:r>
      <w:r>
        <w:rPr>
          <w:bCs/>
        </w:rPr>
        <w:t xml:space="preserve">.</w:t>
      </w:r>
      <w:r>
        <w:rPr>
          <w:bCs/>
        </w:rPr>
        <w:t xml:space="preserve">5 Договора </w:t>
      </w:r>
      <w:r>
        <w:rPr>
          <w:bCs/>
        </w:rPr>
        <w:t xml:space="preserve">продолжают действовать в течение 4 (четырех) лет </w:t>
      </w:r>
      <w:r>
        <w:rPr>
          <w:bCs/>
        </w:rPr>
        <w:t xml:space="preserve">после его прекращения (расторжения) или исполнения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226"/>
        <w:ind w:left="0"/>
        <w:jc w:val="both"/>
        <w:shd w:val="clear" w:color="auto" w:fill="ffffff"/>
        <w:tabs>
          <w:tab w:val="left" w:pos="567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0"/>
          <w:numId w:val="37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</w:rPr>
      </w:pPr>
      <w:r>
        <w:rPr>
          <w:b/>
          <w:bCs/>
        </w:rPr>
        <w:t xml:space="preserve">Заверения</w:t>
      </w:r>
      <w:r>
        <w:rPr>
          <w:b/>
        </w:rPr>
        <w:t xml:space="preserve"> Сторон</w:t>
      </w:r>
      <w:r>
        <w:rPr>
          <w:b/>
        </w:rPr>
      </w:r>
      <w:r>
        <w:rPr>
          <w:b/>
        </w:rPr>
      </w:r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</w:pPr>
      <w:r>
        <w:rPr>
          <w:bCs/>
        </w:rPr>
        <w:t xml:space="preserve">Каждая</w:t>
      </w:r>
      <w:r>
        <w:t xml:space="preserve"> </w:t>
      </w:r>
      <w:r>
        <w:t xml:space="preserve">из </w:t>
      </w:r>
      <w:r>
        <w:t xml:space="preserve">Сторон </w:t>
      </w:r>
      <w:r>
        <w:t xml:space="preserve">заявляет </w:t>
      </w:r>
      <w:r>
        <w:t xml:space="preserve">и подтверждает другой Стороне, что: </w:t>
      </w:r>
      <w:r/>
    </w:p>
    <w:p>
      <w:pPr>
        <w:pStyle w:val="1226"/>
        <w:numPr>
          <w:ilvl w:val="0"/>
          <w:numId w:val="13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она является юридическим лицом, надлежащим образом учрежденным и правомерно осуществляющим свою деятельность в соответствии с законодательством Российской Федерации;</w:t>
      </w:r>
      <w:r/>
    </w:p>
    <w:p>
      <w:pPr>
        <w:pStyle w:val="1226"/>
        <w:numPr>
          <w:ilvl w:val="0"/>
          <w:numId w:val="13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она обладает полной правоспособностью на заключение Договора и исполнение всех своих обязательств</w:t>
      </w:r>
      <w:r>
        <w:t xml:space="preserve">, возникающих из</w:t>
      </w:r>
      <w:r>
        <w:t xml:space="preserve"> </w:t>
      </w:r>
      <w:r>
        <w:t xml:space="preserve">Договора </w:t>
      </w:r>
      <w:r>
        <w:t xml:space="preserve">или в связи с ним;</w:t>
      </w:r>
      <w:r/>
    </w:p>
    <w:p>
      <w:pPr>
        <w:pStyle w:val="1226"/>
        <w:numPr>
          <w:ilvl w:val="0"/>
          <w:numId w:val="13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о</w:t>
      </w:r>
      <w:r>
        <w:t xml:space="preserve">на получила все корпоративные одобрения </w:t>
      </w:r>
      <w:r>
        <w:t xml:space="preserve">Договора органами управления по основаниям</w:t>
      </w:r>
      <w:r>
        <w:t xml:space="preserve">, </w:t>
      </w:r>
      <w:r>
        <w:t xml:space="preserve">установленным </w:t>
      </w:r>
      <w:r>
        <w:t xml:space="preserve">законодательством Российской Федерации и</w:t>
      </w:r>
      <w:r>
        <w:t xml:space="preserve"> </w:t>
      </w:r>
      <w:r>
        <w:t xml:space="preserve">/</w:t>
      </w:r>
      <w:r>
        <w:t xml:space="preserve"> </w:t>
      </w:r>
      <w:r>
        <w:t xml:space="preserve">или </w:t>
      </w:r>
      <w:r>
        <w:t xml:space="preserve">у</w:t>
      </w:r>
      <w:r>
        <w:t xml:space="preserve">чредитель</w:t>
      </w:r>
      <w:r>
        <w:t xml:space="preserve">ными </w:t>
      </w:r>
      <w:r>
        <w:t xml:space="preserve">документами такой Стороны</w:t>
      </w:r>
      <w:r>
        <w:t xml:space="preserve">, а также согласования и разрешения органов и иных лиц</w:t>
      </w:r>
      <w:r>
        <w:t xml:space="preserve"> необходимы</w:t>
      </w:r>
      <w:r>
        <w:t xml:space="preserve">е</w:t>
      </w:r>
      <w:r>
        <w:t xml:space="preserve"> для </w:t>
      </w:r>
      <w:r>
        <w:t xml:space="preserve">заключения </w:t>
      </w:r>
      <w:r>
        <w:t xml:space="preserve">и исполнения Договора;</w:t>
      </w:r>
      <w:r/>
    </w:p>
    <w:p>
      <w:pPr>
        <w:pStyle w:val="1226"/>
        <w:numPr>
          <w:ilvl w:val="0"/>
          <w:numId w:val="13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лица, подписывающие от имени Сторон Договор, надлежащим образом уполномочены на его подписание;</w:t>
      </w:r>
      <w:r/>
    </w:p>
    <w:p>
      <w:pPr>
        <w:pStyle w:val="1226"/>
        <w:numPr>
          <w:ilvl w:val="0"/>
          <w:numId w:val="13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она</w:t>
      </w:r>
      <w:r>
        <w:t xml:space="preserve"> располагает ресурсами,</w:t>
      </w:r>
      <w:r>
        <w:t xml:space="preserve"> необходимыми и</w:t>
      </w:r>
      <w:r>
        <w:t xml:space="preserve"> достаточными для своевременного и надлежащего исполнения обязательств</w:t>
      </w:r>
      <w:r>
        <w:t xml:space="preserve">, возникающих из Договора или в связи с ним</w:t>
      </w:r>
      <w:r>
        <w:t xml:space="preserve">. </w:t>
      </w:r>
      <w:r/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</w:pPr>
      <w:r>
        <w:t xml:space="preserve">Подрядчик заявляет и заверяет Заказчика </w:t>
      </w:r>
      <w:r>
        <w:t xml:space="preserve">в </w:t>
      </w:r>
      <w:r>
        <w:t xml:space="preserve">том, что на момент заключения</w:t>
      </w:r>
      <w:r>
        <w:t xml:space="preserve"> </w:t>
      </w:r>
      <w:r>
        <w:t xml:space="preserve">Договора:</w:t>
      </w:r>
      <w:r/>
    </w:p>
    <w:p>
      <w:pPr>
        <w:pStyle w:val="1226"/>
        <w:numPr>
          <w:ilvl w:val="0"/>
          <w:numId w:val="15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у</w:t>
      </w:r>
      <w:r>
        <w:t xml:space="preserve">чредителем / учредителями Подрядчика являются лица, не являющиеся массовыми учредителем / учредителями;</w:t>
      </w:r>
      <w:r/>
    </w:p>
    <w:p>
      <w:pPr>
        <w:pStyle w:val="1226"/>
        <w:numPr>
          <w:ilvl w:val="0"/>
          <w:numId w:val="15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р</w:t>
      </w:r>
      <w:r>
        <w:t xml:space="preserve">уководителем Подрядчика является лицо, не являющееся массовым руководителем;</w:t>
      </w:r>
      <w:r/>
    </w:p>
    <w:p>
      <w:pPr>
        <w:pStyle w:val="1226"/>
        <w:numPr>
          <w:ilvl w:val="0"/>
          <w:numId w:val="15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Подрядчик </w:t>
      </w:r>
      <w:r>
        <w:t xml:space="preserve">фактически находится по адресу, указанному в Едином государственном реестре юридических лиц; </w:t>
      </w:r>
      <w:r/>
    </w:p>
    <w:p>
      <w:pPr>
        <w:pStyle w:val="1226"/>
        <w:numPr>
          <w:ilvl w:val="0"/>
          <w:numId w:val="15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Подрядчик </w:t>
      </w:r>
      <w:r>
        <w:t xml:space="preserve">своевременно и в полном объеме уплачивает налоги и сборы в соответствии с законодательством Российской Федерации;</w:t>
      </w:r>
      <w:r/>
    </w:p>
    <w:p>
      <w:pPr>
        <w:pStyle w:val="1226"/>
        <w:numPr>
          <w:ilvl w:val="0"/>
          <w:numId w:val="14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Подрядчик </w:t>
      </w:r>
      <w:r>
        <w:t xml:space="preserve">не находится </w:t>
      </w:r>
      <w:r>
        <w:t xml:space="preserve">в процедуре несостоятельности (банкротства)</w:t>
      </w:r>
      <w:r>
        <w:t xml:space="preserve"> в соответствии с законодательством Российской Федерации</w:t>
      </w:r>
      <w:r>
        <w:t xml:space="preserve">; </w:t>
      </w:r>
      <w:r>
        <w:t xml:space="preserve">отсутствуют </w:t>
      </w:r>
      <w:r>
        <w:t xml:space="preserve">любы</w:t>
      </w:r>
      <w:r>
        <w:t xml:space="preserve">е обстоятельства, включая, но не ограничиваясь</w:t>
      </w:r>
      <w:r>
        <w:t xml:space="preserve">: </w:t>
      </w:r>
      <w:r>
        <w:t xml:space="preserve">решения судов различных юрисдикций, решения органов государственной власти и должностных лиц</w:t>
      </w:r>
      <w:r>
        <w:t xml:space="preserve">,</w:t>
      </w:r>
      <w:r>
        <w:t xml:space="preserve"> иные обстоятельства способные повлиять на возможность Подрядчика должным образом исполнять обязательства</w:t>
      </w:r>
      <w:r>
        <w:t xml:space="preserve">, возникающие из </w:t>
      </w:r>
      <w:r>
        <w:t xml:space="preserve">Договору</w:t>
      </w:r>
      <w:r>
        <w:t xml:space="preserve"> или в связи с ним</w:t>
      </w:r>
      <w:r>
        <w:t xml:space="preserve">;</w:t>
      </w:r>
      <w:r/>
    </w:p>
    <w:p>
      <w:pPr>
        <w:pStyle w:val="1226"/>
        <w:numPr>
          <w:ilvl w:val="0"/>
          <w:numId w:val="14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не отозвана (</w:t>
      </w:r>
      <w:r>
        <w:t xml:space="preserve">прекращена, приостановлена, признана недействительной</w:t>
      </w:r>
      <w:r>
        <w:t xml:space="preserve">) лицензия или иной документ, необходимый для осуществления деятельности </w:t>
      </w:r>
      <w:r>
        <w:t xml:space="preserve">Подрядчика </w:t>
      </w:r>
      <w:r>
        <w:t xml:space="preserve">в соответствии с требованиями законодательства</w:t>
      </w:r>
      <w:r>
        <w:t xml:space="preserve"> Российской Федерации</w:t>
      </w:r>
      <w:r>
        <w:t xml:space="preserve">, срок действия лицензии (иного документа) не истек, либо вид деятельности, осуществляемый Подрядчиком, не подлежит лицензированию и</w:t>
      </w:r>
      <w:r>
        <w:t xml:space="preserve"> </w:t>
      </w:r>
      <w:r>
        <w:t xml:space="preserve">/</w:t>
      </w:r>
      <w:r>
        <w:t xml:space="preserve"> </w:t>
      </w:r>
      <w:r>
        <w:t xml:space="preserve">или не требует получения иного разрешительного документа</w:t>
      </w:r>
      <w:r>
        <w:t xml:space="preserve">;</w:t>
      </w:r>
      <w:r/>
    </w:p>
    <w:p>
      <w:pPr>
        <w:pStyle w:val="1226"/>
        <w:numPr>
          <w:ilvl w:val="0"/>
          <w:numId w:val="14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Подрядчик </w:t>
      </w:r>
      <w:r>
        <w:t xml:space="preserve">тщательно изучил </w:t>
      </w:r>
      <w:r>
        <w:t xml:space="preserve">всю информацию, связанную с Договором, в том числе по вопросам, влияющим на сроки, стоимость и качество Работ, </w:t>
      </w:r>
      <w:r>
        <w:t xml:space="preserve">полностью ознакомлен со всеми условиями</w:t>
      </w:r>
      <w:r>
        <w:t xml:space="preserve"> производства</w:t>
      </w:r>
      <w:r>
        <w:t xml:space="preserve"> Работ, и принимает на себя все расходы, риски и трудности </w:t>
      </w:r>
      <w:r>
        <w:t xml:space="preserve">исполнения обязательств, возникающих из Договора или в связи с ним;</w:t>
      </w:r>
      <w:r/>
    </w:p>
    <w:p>
      <w:pPr>
        <w:pStyle w:val="1226"/>
        <w:numPr>
          <w:ilvl w:val="0"/>
          <w:numId w:val="14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Подрядчик </w:t>
      </w:r>
      <w:r>
        <w:t xml:space="preserve">тщательно изучил все регламенты Заказчика и подтверждает готовность неукоснительного соблюдения в полном объеме предъявляемых Заказчиком требований</w:t>
      </w:r>
      <w:r>
        <w:t xml:space="preserve">;</w:t>
      </w:r>
      <w:r/>
    </w:p>
    <w:p>
      <w:pPr>
        <w:pStyle w:val="1226"/>
        <w:numPr>
          <w:ilvl w:val="0"/>
          <w:numId w:val="14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Подрядчик </w:t>
      </w:r>
      <w:r>
        <w:t xml:space="preserve">своевременно и в полном объеме в соответствии с законодательством Российской Федерации намерен отражать </w:t>
      </w:r>
      <w:r>
        <w:t xml:space="preserve">все финансово-</w:t>
      </w:r>
      <w:r>
        <w:t xml:space="preserve">хозяйственные операции, связанные с исполнением Договора;</w:t>
      </w:r>
      <w:r/>
    </w:p>
    <w:p>
      <w:pPr>
        <w:pStyle w:val="1226"/>
        <w:numPr>
          <w:ilvl w:val="0"/>
          <w:numId w:val="14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вся информация, предоставленная Заказчику, является достоверной, полной и точной, и Подрядчик не скрыл никаких обстоятельств, которые при их обнаружении могли бы негативно повлиять на решение Заказчика заключить Договор на </w:t>
      </w:r>
      <w:r>
        <w:t xml:space="preserve">указанных в нем </w:t>
      </w:r>
      <w:r>
        <w:t xml:space="preserve">условиях.</w:t>
      </w:r>
      <w:r/>
    </w:p>
    <w:p>
      <w:pPr>
        <w:numPr>
          <w:ilvl w:val="1"/>
          <w:numId w:val="37"/>
        </w:numPr>
        <w:ind w:left="0" w:firstLine="709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ри заключении и исполнении Договора каждая Сторона полагается на достоверность, точность и полноту заверений другой Стороны, изложенных в настоящем </w:t>
      </w:r>
      <w:r>
        <w:rPr>
          <w:sz w:val="24"/>
          <w:szCs w:val="24"/>
        </w:rPr>
        <w:t xml:space="preserve">разделе </w:t>
      </w:r>
      <w:r>
        <w:rPr>
          <w:sz w:val="24"/>
          <w:szCs w:val="24"/>
        </w:rPr>
        <w:t xml:space="preserve">Договора.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</w:pPr>
      <w:r>
        <w:t xml:space="preserve">В случае, если </w:t>
      </w:r>
      <w:r>
        <w:rPr>
          <w:bCs/>
        </w:rPr>
        <w:t xml:space="preserve">Подрядчик</w:t>
      </w:r>
      <w:r>
        <w:t xml:space="preserve"> при заключении Договора </w:t>
      </w:r>
      <w:r>
        <w:t xml:space="preserve">предоставил</w:t>
      </w:r>
      <w:r>
        <w:t xml:space="preserve"> Заказчику недостоверные заверения о</w:t>
      </w:r>
      <w:r>
        <w:t xml:space="preserve"> любом из указанных в настоящем разделе </w:t>
      </w:r>
      <w:r>
        <w:t xml:space="preserve">обстоятельств, имеющих существенное значение для заключения </w:t>
      </w:r>
      <w:r>
        <w:t xml:space="preserve">и исполнения </w:t>
      </w:r>
      <w:r>
        <w:t xml:space="preserve">Договора, </w:t>
      </w:r>
      <w:r>
        <w:rPr>
          <w:bCs/>
        </w:rPr>
        <w:t xml:space="preserve">Подрядчик </w:t>
      </w:r>
      <w:r>
        <w:t xml:space="preserve">обязан </w:t>
      </w:r>
      <w:r>
        <w:t xml:space="preserve">по </w:t>
      </w:r>
      <w:r>
        <w:t xml:space="preserve">письменному </w:t>
      </w:r>
      <w:r>
        <w:t xml:space="preserve">требованию Заказчика </w:t>
      </w:r>
      <w:r>
        <w:t xml:space="preserve">уплатить </w:t>
      </w:r>
      <w:r>
        <w:t xml:space="preserve">последнему </w:t>
      </w:r>
      <w:r>
        <w:t xml:space="preserve">штраф</w:t>
      </w:r>
      <w:r>
        <w:t xml:space="preserve"> в размере </w:t>
      </w:r>
      <w:r>
        <w:t xml:space="preserve">5 (пят</w:t>
      </w:r>
      <w:r>
        <w:t xml:space="preserve">и)</w:t>
      </w:r>
      <w:r>
        <w:t xml:space="preserve"> процентов</w:t>
      </w:r>
      <w:r>
        <w:t xml:space="preserve"> </w:t>
      </w:r>
      <w:r>
        <w:t xml:space="preserve">от </w:t>
      </w:r>
      <w:r>
        <w:t xml:space="preserve">Ц</w:t>
      </w:r>
      <w:r>
        <w:t xml:space="preserve">ены</w:t>
      </w:r>
      <w:r>
        <w:t xml:space="preserve"> Договора</w:t>
      </w:r>
      <w:r>
        <w:t xml:space="preserve">, указанной </w:t>
      </w:r>
      <w:r>
        <w:t xml:space="preserve">в п</w:t>
      </w:r>
      <w:r>
        <w:t xml:space="preserve">ункте</w:t>
      </w:r>
      <w:r>
        <w:t xml:space="preserve"> </w:t>
      </w:r>
      <w:r>
        <w:t xml:space="preserve">3</w:t>
      </w:r>
      <w:r>
        <w:t xml:space="preserve">.1</w:t>
      </w:r>
      <w:r>
        <w:t xml:space="preserve"> Договора.</w:t>
      </w:r>
      <w:r/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</w:pPr>
      <w:r>
        <w:t xml:space="preserve">Недостоверность, неточность или неполнота любых </w:t>
      </w:r>
      <w:r>
        <w:t xml:space="preserve">указанных в настоящем разделе </w:t>
      </w:r>
      <w:r>
        <w:t xml:space="preserve">обстоятельств в значительной степени лишает получившую указанные заверения Сторону того, на что она была вправе рассчитывать при заключении Договора, и дает ей право на односторонний отказ от Договора</w:t>
      </w:r>
      <w:r>
        <w:t xml:space="preserve"> </w:t>
      </w:r>
      <w:r>
        <w:t xml:space="preserve">без возмещения другой Стороне каких-либо убытков</w:t>
      </w:r>
      <w:r>
        <w:t xml:space="preserve">, причиненных отказом от Договора (исполнения Договора).</w:t>
      </w:r>
      <w:r/>
    </w:p>
    <w:p>
      <w:pPr>
        <w:pStyle w:val="1226"/>
        <w:ind w:left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226"/>
        <w:numPr>
          <w:ilvl w:val="0"/>
          <w:numId w:val="37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</w:rPr>
      </w:pPr>
      <w:r>
        <w:rPr>
          <w:b/>
          <w:bCs/>
        </w:rPr>
        <w:t xml:space="preserve">П</w:t>
      </w:r>
      <w:r>
        <w:rPr>
          <w:b/>
        </w:rPr>
        <w:t xml:space="preserve">рекращение </w:t>
      </w:r>
      <w:r>
        <w:rPr>
          <w:b/>
        </w:rPr>
        <w:t xml:space="preserve">(расторжение) </w:t>
      </w:r>
      <w:r>
        <w:rPr>
          <w:b/>
        </w:rPr>
        <w:t xml:space="preserve">Договора</w:t>
      </w:r>
      <w:r>
        <w:rPr>
          <w:b/>
        </w:rPr>
      </w:r>
      <w:r>
        <w:rPr>
          <w:b/>
        </w:rPr>
      </w:r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Договор может быть </w:t>
      </w:r>
      <w:r>
        <w:t xml:space="preserve">прекращен (</w:t>
      </w:r>
      <w:r>
        <w:t xml:space="preserve">расторгнут</w:t>
      </w:r>
      <w:r>
        <w:t xml:space="preserve">)</w:t>
      </w:r>
      <w:r>
        <w:t xml:space="preserve"> по соглашению Сторон. Сторона, имеющая намерение расторгнуть Договор</w:t>
      </w:r>
      <w:r>
        <w:t xml:space="preserve">,</w:t>
      </w:r>
      <w:r>
        <w:t xml:space="preserve"> напра</w:t>
      </w:r>
      <w:r>
        <w:rPr>
          <w:highlight w:val="white"/>
        </w:rPr>
        <w:t xml:space="preserve">вляет письменное уведомление об этом другой </w:t>
      </w:r>
      <w:r>
        <w:rPr>
          <w:highlight w:val="white"/>
        </w:rPr>
        <w:t xml:space="preserve">Стороне в порядке, предусмотренном пунктом </w:t>
      </w:r>
      <w:r>
        <w:rPr>
          <w:highlight w:val="white"/>
        </w:rPr>
        <w:t xml:space="preserve">1</w:t>
      </w:r>
      <w:r>
        <w:rPr>
          <w:highlight w:val="white"/>
        </w:rPr>
        <w:t xml:space="preserve">7</w:t>
      </w:r>
      <w:r>
        <w:rPr>
          <w:highlight w:val="white"/>
        </w:rPr>
        <w:t xml:space="preserve">.</w:t>
      </w:r>
      <w:r>
        <w:rPr>
          <w:highlight w:val="white"/>
        </w:rPr>
        <w:t xml:space="preserve">8</w:t>
      </w:r>
      <w:r>
        <w:rPr>
          <w:highlight w:val="white"/>
        </w:rPr>
        <w:t xml:space="preserve"> </w:t>
      </w:r>
      <w:r>
        <w:t xml:space="preserve">Договора, </w:t>
      </w:r>
      <w:r>
        <w:t xml:space="preserve">с приложением подписанного соглашения о расторжении </w:t>
      </w:r>
      <w:r>
        <w:t xml:space="preserve">Договора. Уведомление о расторжении Договора должно быть рассмотрено </w:t>
      </w:r>
      <w:r>
        <w:t xml:space="preserve">Стороной-получателем </w:t>
      </w:r>
      <w:r>
        <w:t xml:space="preserve">в течение 30 (</w:t>
      </w:r>
      <w:r>
        <w:t xml:space="preserve">тридцати</w:t>
      </w:r>
      <w:r>
        <w:t xml:space="preserve">) календарных дней со дня его получения.</w:t>
      </w:r>
      <w:r/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Заказчик </w:t>
      </w:r>
      <w:r>
        <w:t xml:space="preserve">вправе </w:t>
      </w:r>
      <w:r>
        <w:t xml:space="preserve">в любое время до сдачи ему </w:t>
      </w:r>
      <w:r>
        <w:t xml:space="preserve">Р</w:t>
      </w:r>
      <w:r>
        <w:t xml:space="preserve">езультатов Работ </w:t>
      </w:r>
      <w:r>
        <w:t xml:space="preserve">в одностороннем внесудебном порядке </w:t>
      </w:r>
      <w:r>
        <w:t xml:space="preserve">отказаться от Договора</w:t>
      </w:r>
      <w:r>
        <w:t xml:space="preserve"> полностью или в части</w:t>
      </w:r>
      <w:r>
        <w:t xml:space="preserve">, уплатив Подрядчику часть установленной </w:t>
      </w:r>
      <w:r>
        <w:t xml:space="preserve">Цены Договора</w:t>
      </w:r>
      <w:r>
        <w:t xml:space="preserve">, пропорциональную части Работ, выполненных до получения Подрядчиком </w:t>
      </w:r>
      <w:r>
        <w:t xml:space="preserve">уведомления Заказчика</w:t>
      </w:r>
      <w:r>
        <w:t xml:space="preserve"> об отказе от Договора</w:t>
      </w:r>
      <w:r>
        <w:t xml:space="preserve"> (исполнения Договора)</w:t>
      </w:r>
      <w:r>
        <w:t xml:space="preserve">. </w:t>
      </w:r>
      <w:r/>
    </w:p>
    <w:p>
      <w:pPr>
        <w:pStyle w:val="1226"/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Возмещение убытков</w:t>
      </w:r>
      <w:r>
        <w:t xml:space="preserve"> Подрядчика, вызванных отказом от Договора (исполнения Договора), Заказчиком</w:t>
      </w:r>
      <w:r>
        <w:t xml:space="preserve"> не производится.</w:t>
      </w:r>
      <w:r/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 случае существенного нарушения Договора Подрядчиком </w:t>
      </w:r>
      <w:r>
        <w:t xml:space="preserve">Заказчик вправе в одностороннем </w:t>
      </w:r>
      <w:r>
        <w:t xml:space="preserve">внесудебном </w:t>
      </w:r>
      <w:r>
        <w:t xml:space="preserve">порядке отказаться от Договора </w:t>
      </w:r>
      <w:r>
        <w:t xml:space="preserve">и потребовать полного возмещения Подрядчиком убытков, причиненных отказом от Договора (исполнения Договора).</w:t>
      </w:r>
      <w:r/>
    </w:p>
    <w:p>
      <w:pPr>
        <w:pStyle w:val="1226"/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Заказчик одновременно с уведомлением об отказе от Договора (исполнения Договора) направляет Подрядчику письменное требование о возмещении убытков с приложением расчета суммы убытков. Подрядчик обязан оплатить Заказчику убытки не позднее 15 (</w:t>
      </w:r>
      <w:r>
        <w:t xml:space="preserve">п</w:t>
      </w:r>
      <w:r>
        <w:t xml:space="preserve">ятнадцати) календарных дней с момента получения расчета суммы убытков от Заказчика.</w:t>
      </w:r>
      <w:r/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Стороны установили, что существенным нарушением Договора Подрядчиком является</w:t>
      </w:r>
      <w:r>
        <w:t xml:space="preserve">:</w:t>
      </w:r>
      <w:r/>
    </w:p>
    <w:p>
      <w:pPr>
        <w:pStyle w:val="1226"/>
        <w:numPr>
          <w:ilvl w:val="0"/>
          <w:numId w:val="12"/>
        </w:numPr>
        <w:ind w:left="0" w:right="23" w:firstLine="709"/>
        <w:jc w:val="both"/>
        <w:tabs>
          <w:tab w:val="left" w:pos="1134" w:leader="none"/>
        </w:tabs>
      </w:pPr>
      <w:r>
        <w:t xml:space="preserve">нарушени</w:t>
      </w:r>
      <w:r>
        <w:t xml:space="preserve">е</w:t>
      </w:r>
      <w:r>
        <w:t xml:space="preserve"> Подрядчиком начального</w:t>
      </w:r>
      <w:r>
        <w:t xml:space="preserve"> и </w:t>
      </w:r>
      <w:r>
        <w:t xml:space="preserve">конечного сроков выполнения Работ по Договору, </w:t>
      </w:r>
      <w:r>
        <w:t xml:space="preserve">а также </w:t>
      </w:r>
      <w:r>
        <w:t xml:space="preserve">п</w:t>
      </w:r>
      <w:r>
        <w:t xml:space="preserve">ромежуточных сроков выполнения Работ</w:t>
      </w:r>
      <w:r>
        <w:t xml:space="preserve">, установленных Договором и Графиком </w:t>
      </w:r>
      <w:r>
        <w:t xml:space="preserve">выполнения и финансирован</w:t>
      </w:r>
      <w:r>
        <w:rPr>
          <w:highlight w:val="white"/>
        </w:rPr>
        <w:t xml:space="preserve">ия Работ</w:t>
      </w:r>
      <w:r>
        <w:rPr>
          <w:highlight w:val="white"/>
        </w:rPr>
        <w:t xml:space="preserve"> (</w:t>
      </w:r>
      <w:r>
        <w:rPr>
          <w:highlight w:val="white"/>
        </w:rPr>
        <w:t xml:space="preserve">Приложение № 3 к Договору</w:t>
      </w:r>
      <w:r>
        <w:rPr>
          <w:highlight w:val="white"/>
        </w:rPr>
        <w:t xml:space="preserve">),</w:t>
      </w:r>
      <w:r>
        <w:t xml:space="preserve"> более чем на </w:t>
      </w:r>
      <w:r>
        <w:t xml:space="preserve">6</w:t>
      </w:r>
      <w:r>
        <w:t xml:space="preserve">0 (</w:t>
      </w:r>
      <w:r>
        <w:t xml:space="preserve">шестьдесят</w:t>
      </w:r>
      <w:r>
        <w:t xml:space="preserve">) календарных дней по причинам, не зависящим от Заказчика;</w:t>
      </w:r>
      <w:r/>
    </w:p>
    <w:p>
      <w:pPr>
        <w:pStyle w:val="1226"/>
        <w:numPr>
          <w:ilvl w:val="0"/>
          <w:numId w:val="12"/>
        </w:numPr>
        <w:ind w:left="0" w:right="23" w:firstLine="709"/>
        <w:jc w:val="both"/>
        <w:tabs>
          <w:tab w:val="left" w:pos="1134" w:leader="none"/>
        </w:tabs>
      </w:pPr>
      <w:r>
        <w:t xml:space="preserve">несоблюдени</w:t>
      </w:r>
      <w:r>
        <w:t xml:space="preserve">е</w:t>
      </w:r>
      <w:r>
        <w:t xml:space="preserve"> Подрядчиком требований </w:t>
      </w:r>
      <w:r>
        <w:t xml:space="preserve">к</w:t>
      </w:r>
      <w:r>
        <w:t xml:space="preserve"> качеству Работ</w:t>
      </w:r>
      <w:r>
        <w:t xml:space="preserve"> и / или используемых при выполнении Работ Материально-технических ресурсов</w:t>
      </w:r>
      <w:r>
        <w:rPr>
          <w:bCs/>
        </w:rPr>
        <w:t xml:space="preserve"> </w:t>
      </w:r>
      <w:r>
        <w:rPr>
          <w:bCs/>
        </w:rPr>
        <w:t xml:space="preserve">и оборудования,</w:t>
      </w:r>
      <w:r>
        <w:t xml:space="preserve"> </w:t>
      </w:r>
      <w:r>
        <w:t xml:space="preserve">, если исправление </w:t>
      </w:r>
      <w:r>
        <w:t xml:space="preserve">выявленных Заказчиком недостатков, несоответствий и / или </w:t>
      </w:r>
      <w:r>
        <w:t xml:space="preserve">д</w:t>
      </w:r>
      <w:r>
        <w:t xml:space="preserve">ефектов Работ влечет нарушение </w:t>
      </w:r>
      <w:r>
        <w:t xml:space="preserve">сроков выполнения Работ более чем на 60 (</w:t>
      </w:r>
      <w:r>
        <w:t xml:space="preserve">шестьдесят</w:t>
      </w:r>
      <w:r>
        <w:t xml:space="preserve">) календарных дней либо </w:t>
      </w:r>
      <w:r>
        <w:t xml:space="preserve">такие </w:t>
      </w:r>
      <w:r>
        <w:t xml:space="preserve">недостатки являются неустранимыми;</w:t>
      </w:r>
      <w:r/>
    </w:p>
    <w:p>
      <w:pPr>
        <w:pStyle w:val="1226"/>
        <w:numPr>
          <w:ilvl w:val="0"/>
          <w:numId w:val="12"/>
        </w:numPr>
        <w:ind w:left="0" w:right="23" w:firstLine="709"/>
        <w:jc w:val="both"/>
        <w:tabs>
          <w:tab w:val="left" w:pos="1134" w:leader="none"/>
        </w:tabs>
      </w:pPr>
      <w:r>
        <w:t xml:space="preserve">отсутствие (по причине </w:t>
      </w:r>
      <w:r>
        <w:t xml:space="preserve">отзыва, </w:t>
      </w:r>
      <w:r>
        <w:t xml:space="preserve">прекращени</w:t>
      </w:r>
      <w:r>
        <w:t xml:space="preserve">я,</w:t>
      </w:r>
      <w:r>
        <w:t xml:space="preserve"> приостановлени</w:t>
      </w:r>
      <w:r>
        <w:t xml:space="preserve">я</w:t>
      </w:r>
      <w:r>
        <w:t xml:space="preserve"> действия</w:t>
      </w:r>
      <w:r>
        <w:t xml:space="preserve">,</w:t>
      </w:r>
      <w:r>
        <w:t xml:space="preserve"> признани</w:t>
      </w:r>
      <w:r>
        <w:t xml:space="preserve">я</w:t>
      </w:r>
      <w:r>
        <w:t xml:space="preserve"> недействительным или по другим основаниям</w:t>
      </w:r>
      <w:r>
        <w:t xml:space="preserve">)</w:t>
      </w:r>
      <w:r>
        <w:t xml:space="preserve"> </w:t>
      </w:r>
      <w:r>
        <w:t xml:space="preserve">допусков, </w:t>
      </w:r>
      <w:r>
        <w:t xml:space="preserve">разрешений и </w:t>
      </w:r>
      <w:r>
        <w:t xml:space="preserve">/ </w:t>
      </w:r>
      <w:r>
        <w:t xml:space="preserve">или лицензий</w:t>
      </w:r>
      <w:r>
        <w:t xml:space="preserve">;</w:t>
      </w:r>
      <w:r/>
    </w:p>
    <w:p>
      <w:pPr>
        <w:pStyle w:val="1226"/>
        <w:numPr>
          <w:ilvl w:val="0"/>
          <w:numId w:val="12"/>
        </w:numPr>
        <w:ind w:left="0" w:right="23" w:firstLine="709"/>
        <w:jc w:val="both"/>
        <w:tabs>
          <w:tab w:val="left" w:pos="1134" w:leader="none"/>
        </w:tabs>
        <w:rPr>
          <w:highlight w:val="white"/>
        </w:rPr>
      </w:pPr>
      <w:r>
        <w:rPr>
          <w:highlight w:val="white"/>
        </w:rPr>
        <w:t xml:space="preserve">принятие</w:t>
      </w:r>
      <w:r>
        <w:rPr>
          <w:highlight w:val="white"/>
        </w:rPr>
        <w:t xml:space="preserve"> </w:t>
      </w:r>
      <w:r>
        <w:rPr>
          <w:highlight w:val="white"/>
        </w:rPr>
        <w:t xml:space="preserve">а</w:t>
      </w:r>
      <w:r>
        <w:rPr>
          <w:highlight w:val="white"/>
        </w:rPr>
        <w:t xml:space="preserve">ктов государственных органов или организаций, лишающих Подрядчика </w:t>
      </w:r>
      <w:r>
        <w:rPr>
          <w:highlight w:val="white"/>
        </w:rPr>
        <w:t xml:space="preserve">в установленном порядке </w:t>
      </w:r>
      <w:r>
        <w:rPr>
          <w:highlight w:val="white"/>
        </w:rPr>
        <w:t xml:space="preserve">права на производство Работ</w:t>
      </w:r>
      <w:r>
        <w:rPr>
          <w:highlight w:val="white"/>
        </w:rPr>
        <w:t xml:space="preserve"> по Договору</w:t>
      </w:r>
      <w:r>
        <w:rPr>
          <w:highlight w:val="white"/>
        </w:rPr>
        <w:t xml:space="preserve">;</w:t>
      </w:r>
      <w:r>
        <w:rPr>
          <w:highlight w:val="white"/>
        </w:rPr>
      </w:r>
      <w:r>
        <w:rPr>
          <w:highlight w:val="white"/>
        </w:rPr>
      </w:r>
    </w:p>
    <w:p>
      <w:pPr>
        <w:pStyle w:val="1226"/>
        <w:numPr>
          <w:ilvl w:val="0"/>
          <w:numId w:val="12"/>
        </w:numPr>
        <w:ind w:left="0" w:right="23" w:firstLine="709"/>
        <w:jc w:val="both"/>
        <w:tabs>
          <w:tab w:val="left" w:pos="1134" w:leader="none"/>
        </w:tabs>
      </w:pPr>
      <w:r>
        <w:t xml:space="preserve">н</w:t>
      </w:r>
      <w:r>
        <w:t xml:space="preserve">аложени</w:t>
      </w:r>
      <w:r>
        <w:t xml:space="preserve">е ареста на имущество Подрядчика,</w:t>
      </w:r>
      <w:r>
        <w:t xml:space="preserve"> </w:t>
      </w:r>
      <w:r>
        <w:t xml:space="preserve">введение</w:t>
      </w:r>
      <w:r>
        <w:t xml:space="preserve"> арбитражным судом процедуры </w:t>
      </w:r>
      <w:r>
        <w:t xml:space="preserve">несостоятельности (</w:t>
      </w:r>
      <w:r>
        <w:t xml:space="preserve">банкротства</w:t>
      </w:r>
      <w:r>
        <w:t xml:space="preserve">)</w:t>
      </w:r>
      <w:r>
        <w:t xml:space="preserve"> в отношении Подрядчика;</w:t>
      </w:r>
      <w:r/>
    </w:p>
    <w:p>
      <w:pPr>
        <w:pStyle w:val="1226"/>
        <w:numPr>
          <w:ilvl w:val="0"/>
          <w:numId w:val="12"/>
        </w:numPr>
        <w:ind w:left="0" w:right="23" w:firstLine="709"/>
        <w:jc w:val="both"/>
        <w:tabs>
          <w:tab w:val="left" w:pos="1134" w:leader="none"/>
        </w:tabs>
      </w:pPr>
      <w:r>
        <w:t xml:space="preserve">привлечение к выполнению Работ по Договору третьих лиц </w:t>
      </w:r>
      <w:r>
        <w:t xml:space="preserve">(</w:t>
      </w:r>
      <w:r>
        <w:t xml:space="preserve">Субподрядчик</w:t>
      </w:r>
      <w:r>
        <w:t xml:space="preserve">ов) </w:t>
      </w:r>
      <w:r>
        <w:t xml:space="preserve">с нарушением требований, </w:t>
      </w:r>
      <w:r>
        <w:t xml:space="preserve">установленных пункт</w:t>
      </w:r>
      <w:r>
        <w:t xml:space="preserve">ом</w:t>
      </w:r>
      <w:r>
        <w:t xml:space="preserve"> </w:t>
      </w:r>
      <w:r>
        <w:t xml:space="preserve">2</w:t>
      </w:r>
      <w:r>
        <w:t xml:space="preserve">.4.2 Договора</w:t>
      </w:r>
      <w:r>
        <w:t xml:space="preserve">;</w:t>
      </w:r>
      <w:r/>
    </w:p>
    <w:p>
      <w:pPr>
        <w:pStyle w:val="1226"/>
        <w:numPr>
          <w:ilvl w:val="0"/>
          <w:numId w:val="12"/>
        </w:numPr>
        <w:ind w:left="0" w:right="23" w:firstLine="709"/>
        <w:jc w:val="both"/>
        <w:tabs>
          <w:tab w:val="left" w:pos="1134" w:leader="none"/>
        </w:tabs>
      </w:pPr>
      <w:r>
        <w:t xml:space="preserve">нарушени</w:t>
      </w:r>
      <w:r>
        <w:t xml:space="preserve">е</w:t>
      </w:r>
      <w:r>
        <w:t xml:space="preserve"> более чем на 30 (</w:t>
      </w:r>
      <w:r>
        <w:t xml:space="preserve">тридцать</w:t>
      </w:r>
      <w:r>
        <w:t xml:space="preserve">) календарных дней сроков предоставления документов, подтверждающих обеспечение </w:t>
      </w:r>
      <w:r>
        <w:t xml:space="preserve">обязательств по возврату </w:t>
      </w:r>
      <w:r>
        <w:t xml:space="preserve">аванса и иных платежей по Договору</w:t>
      </w:r>
      <w:r>
        <w:t xml:space="preserve">, отказ в предоставлении Заказчику таких документов</w:t>
      </w:r>
      <w:r>
        <w:t xml:space="preserve">;</w:t>
      </w:r>
      <w:r/>
    </w:p>
    <w:p>
      <w:pPr>
        <w:pStyle w:val="1226"/>
        <w:numPr>
          <w:ilvl w:val="0"/>
          <w:numId w:val="12"/>
        </w:numPr>
        <w:ind w:left="0" w:right="23" w:firstLine="709"/>
        <w:jc w:val="both"/>
        <w:tabs>
          <w:tab w:val="left" w:pos="1134" w:leader="none"/>
        </w:tabs>
      </w:pPr>
      <w:r>
        <w:t xml:space="preserve">установление в ходе исполнения Договора фактов несоответствия Подрядчика установленным документацией о закупке требованиям к участникам закупки и / или предоставления недостоверной информации о своем соответствии таким требованиям</w:t>
      </w:r>
      <w:r>
        <w:t xml:space="preserve">, а</w:t>
      </w:r>
      <w:r>
        <w:t xml:space="preserve"> </w:t>
      </w:r>
      <w:r>
        <w:t xml:space="preserve">также </w:t>
      </w:r>
      <w:r>
        <w:t xml:space="preserve">недостоверности, неточности или неполноты заверений Подрядчика об обстоятельствах, указанных в разделе 1</w:t>
      </w:r>
      <w:r>
        <w:t xml:space="preserve">5</w:t>
      </w:r>
      <w:r>
        <w:t xml:space="preserve"> Договора, и имеющих существенное значение для его заключения и исполнения.</w:t>
      </w:r>
      <w:r/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 случае отказа Заказчика от Договора</w:t>
      </w:r>
      <w:r>
        <w:t xml:space="preserve"> в случаях, предусмотренных пунктами </w:t>
      </w:r>
      <w:r>
        <w:t xml:space="preserve">1</w:t>
      </w:r>
      <w:r>
        <w:t xml:space="preserve">6</w:t>
      </w:r>
      <w:r>
        <w:t xml:space="preserve">.2,</w:t>
      </w:r>
      <w:r>
        <w:t xml:space="preserve"> </w:t>
      </w:r>
      <w:r>
        <w:t xml:space="preserve">1</w:t>
      </w:r>
      <w:r>
        <w:t xml:space="preserve">6</w:t>
      </w:r>
      <w:r>
        <w:t xml:space="preserve">.3</w:t>
      </w:r>
      <w:r>
        <w:t xml:space="preserve">, </w:t>
      </w:r>
      <w:r>
        <w:t xml:space="preserve">1</w:t>
      </w:r>
      <w:r>
        <w:t xml:space="preserve">6</w:t>
      </w:r>
      <w:r>
        <w:t xml:space="preserve">.4</w:t>
      </w:r>
      <w:r>
        <w:t xml:space="preserve"> Договора</w:t>
      </w:r>
      <w:r>
        <w:t xml:space="preserve">, </w:t>
      </w:r>
      <w:r>
        <w:t xml:space="preserve">последний считается </w:t>
      </w:r>
      <w:r>
        <w:t xml:space="preserve">прекращенным (</w:t>
      </w:r>
      <w:r>
        <w:t xml:space="preserve">расторгнутым</w:t>
      </w:r>
      <w:r>
        <w:t xml:space="preserve">)</w:t>
      </w:r>
      <w:r>
        <w:t xml:space="preserve"> со дня, следующего за днем получения Подрядчиком уведомления </w:t>
      </w:r>
      <w:r>
        <w:t xml:space="preserve">Заказчика </w:t>
      </w:r>
      <w:r>
        <w:t xml:space="preserve">об отказе от Договора</w:t>
      </w:r>
      <w:r>
        <w:t xml:space="preserve"> (исполнения Договора)</w:t>
      </w:r>
      <w:r>
        <w:t xml:space="preserve">.</w:t>
      </w:r>
      <w:r>
        <w:t xml:space="preserve"> </w:t>
      </w:r>
      <w:r/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С </w:t>
      </w:r>
      <w:r>
        <w:t xml:space="preserve">даты </w:t>
      </w:r>
      <w:r>
        <w:t xml:space="preserve">прекращения (</w:t>
      </w:r>
      <w:r>
        <w:t xml:space="preserve">расторжения</w:t>
      </w:r>
      <w:r>
        <w:t xml:space="preserve">)</w:t>
      </w:r>
      <w:r>
        <w:t xml:space="preserve"> Договора Подрядчик обязан прекратить </w:t>
      </w:r>
      <w:r>
        <w:t xml:space="preserve">производство </w:t>
      </w:r>
      <w:r>
        <w:t xml:space="preserve">Работ (за исключением тех, которые необходимо завершить для обеспечения безопасности</w:t>
      </w:r>
      <w:r>
        <w:t xml:space="preserve"> Объекта</w:t>
      </w:r>
      <w:r>
        <w:t xml:space="preserve"> (-</w:t>
      </w:r>
      <w:r>
        <w:t xml:space="preserve">ов</w:t>
      </w:r>
      <w:r>
        <w:t xml:space="preserve">)</w:t>
      </w:r>
      <w:r>
        <w:t xml:space="preserve">)</w:t>
      </w:r>
      <w:r>
        <w:t xml:space="preserve">,</w:t>
      </w:r>
      <w:r>
        <w:t xml:space="preserve"> и в согласованные </w:t>
      </w:r>
      <w:r>
        <w:t xml:space="preserve">Сторонами </w:t>
      </w:r>
      <w:r>
        <w:t xml:space="preserve">сроки</w:t>
      </w:r>
      <w:r>
        <w:t xml:space="preserve">:</w:t>
      </w:r>
      <w:r/>
    </w:p>
    <w:p>
      <w:pPr>
        <w:pStyle w:val="1226"/>
        <w:numPr>
          <w:ilvl w:val="0"/>
          <w:numId w:val="24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white"/>
        </w:rPr>
      </w:pPr>
      <w:r>
        <w:t xml:space="preserve">передать Заказчику </w:t>
      </w:r>
      <w:r>
        <w:t xml:space="preserve">Р</w:t>
      </w:r>
      <w:r>
        <w:t xml:space="preserve">езультат </w:t>
      </w:r>
      <w:r>
        <w:t xml:space="preserve">Р</w:t>
      </w:r>
      <w:r>
        <w:t xml:space="preserve">абот, техническую и иную полученную документацию, закупленные </w:t>
      </w:r>
      <w:r>
        <w:t xml:space="preserve">Материально-технические ресурсы</w:t>
      </w:r>
      <w:r>
        <w:rPr>
          <w:bCs/>
        </w:rPr>
        <w:t xml:space="preserve"> </w:t>
      </w:r>
      <w:r>
        <w:rPr>
          <w:bCs/>
        </w:rPr>
        <w:t xml:space="preserve">и </w:t>
      </w:r>
      <w:r>
        <w:rPr>
          <w:bCs/>
        </w:rPr>
        <w:t xml:space="preserve">оборудова</w:t>
      </w:r>
      <w:r>
        <w:rPr>
          <w:bCs/>
          <w:highlight w:val="white"/>
        </w:rPr>
        <w:t xml:space="preserve">ние</w:t>
      </w:r>
      <w:r>
        <w:rPr>
          <w:bCs/>
          <w:highlight w:val="white"/>
        </w:rPr>
        <w:t xml:space="preserve">;</w:t>
      </w:r>
      <w:r>
        <w:rPr>
          <w:highlight w:val="white"/>
        </w:rPr>
      </w:r>
      <w:r>
        <w:rPr>
          <w:highlight w:val="white"/>
        </w:rPr>
      </w:r>
    </w:p>
    <w:p>
      <w:pPr>
        <w:pStyle w:val="1226"/>
        <w:numPr>
          <w:ilvl w:val="0"/>
          <w:numId w:val="24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rFonts w:cs="Verdana"/>
        </w:rPr>
      </w:pPr>
      <w:r>
        <w:t xml:space="preserve">вывезти с </w:t>
      </w:r>
      <w:r>
        <w:t xml:space="preserve">места производства Работ</w:t>
      </w:r>
      <w:r>
        <w:t xml:space="preserve"> собственную строительную технику</w:t>
      </w:r>
      <w:r>
        <w:rPr>
          <w:rFonts w:cs="Verdana"/>
        </w:rPr>
        <w:t xml:space="preserve"> и персонал </w:t>
      </w:r>
      <w:r>
        <w:rPr>
          <w:rFonts w:cs="Verdana"/>
        </w:rPr>
        <w:t xml:space="preserve">П</w:t>
      </w:r>
      <w:r>
        <w:rPr>
          <w:rFonts w:cs="Verdana"/>
        </w:rPr>
        <w:t xml:space="preserve">одрядчика; </w:t>
      </w:r>
      <w:r>
        <w:rPr>
          <w:rFonts w:cs="Verdana"/>
        </w:rPr>
      </w:r>
      <w:r>
        <w:rPr>
          <w:rFonts w:cs="Verdana"/>
        </w:rPr>
      </w:r>
    </w:p>
    <w:p>
      <w:pPr>
        <w:pStyle w:val="1226"/>
        <w:numPr>
          <w:ilvl w:val="0"/>
          <w:numId w:val="24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rFonts w:cs="Verdana"/>
        </w:rPr>
      </w:pPr>
      <w:r>
        <w:rPr>
          <w:rFonts w:cs="Verdana"/>
        </w:rPr>
        <w:t xml:space="preserve">удалить </w:t>
      </w:r>
      <w:r>
        <w:t xml:space="preserve">с места производства Работ </w:t>
      </w:r>
      <w:r>
        <w:rPr>
          <w:rFonts w:cs="Verdana"/>
        </w:rPr>
        <w:t xml:space="preserve">весь мусор и все остаточные продукты любого рода и оставить Строительн</w:t>
      </w:r>
      <w:r>
        <w:rPr>
          <w:rFonts w:cs="Verdana"/>
        </w:rPr>
        <w:t xml:space="preserve">ую площадку чистой и безопасной.</w:t>
      </w:r>
      <w:r>
        <w:rPr>
          <w:rFonts w:cs="Verdana"/>
        </w:rPr>
      </w:r>
      <w:r>
        <w:rPr>
          <w:rFonts w:cs="Verdana"/>
        </w:rPr>
      </w:r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 случае </w:t>
      </w:r>
      <w:r>
        <w:t xml:space="preserve">досрочного </w:t>
      </w:r>
      <w:r>
        <w:t xml:space="preserve">прекращения</w:t>
      </w:r>
      <w:r>
        <w:t xml:space="preserve"> (расторжения)</w:t>
      </w:r>
      <w:r>
        <w:t xml:space="preserve"> </w:t>
      </w:r>
      <w:r>
        <w:t xml:space="preserve">Договора </w:t>
      </w:r>
      <w:r>
        <w:t xml:space="preserve">возврат Обеспечительного платежа производится </w:t>
      </w:r>
      <w:r>
        <w:t xml:space="preserve">Заказчиком </w:t>
      </w:r>
      <w:r>
        <w:t xml:space="preserve">в порядке</w:t>
      </w:r>
      <w:r>
        <w:t xml:space="preserve"> и сроки</w:t>
      </w:r>
      <w:r>
        <w:t xml:space="preserve">, установленном </w:t>
      </w:r>
      <w:r>
        <w:t xml:space="preserve">п</w:t>
      </w:r>
      <w:r>
        <w:t xml:space="preserve">унктом </w:t>
      </w:r>
      <w:r>
        <w:t xml:space="preserve">3.5.7</w:t>
      </w:r>
      <w:r>
        <w:t xml:space="preserve"> Договора.</w:t>
      </w:r>
      <w:r/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При прекращении (</w:t>
      </w:r>
      <w:r>
        <w:t xml:space="preserve">расторжении</w:t>
      </w:r>
      <w:r>
        <w:t xml:space="preserve">)</w:t>
      </w:r>
      <w:r>
        <w:t xml:space="preserve"> Договора</w:t>
      </w:r>
      <w:r>
        <w:t xml:space="preserve"> по основаниям, указанным в настоящем разделе, все</w:t>
      </w:r>
      <w:r>
        <w:t xml:space="preserve"> обязательства Сторон </w:t>
      </w:r>
      <w:r>
        <w:t xml:space="preserve">по Договору </w:t>
      </w:r>
      <w:r>
        <w:t xml:space="preserve">считаются </w:t>
      </w:r>
      <w:r>
        <w:t xml:space="preserve">прекратившимися</w:t>
      </w:r>
      <w:r>
        <w:t xml:space="preserve">, за исключением обязательств по незавершенным расчетам</w:t>
      </w:r>
      <w:r>
        <w:t xml:space="preserve">,</w:t>
      </w:r>
      <w:r>
        <w:t xml:space="preserve"> гарантийных обязательств </w:t>
      </w:r>
      <w:r>
        <w:t xml:space="preserve">Подрядчика </w:t>
      </w:r>
      <w:r>
        <w:t xml:space="preserve">в соответствии с разделом </w:t>
      </w:r>
      <w:r>
        <w:t xml:space="preserve">8</w:t>
      </w:r>
      <w:r>
        <w:t xml:space="preserve"> </w:t>
      </w:r>
      <w:r>
        <w:t xml:space="preserve">Договора</w:t>
      </w:r>
      <w:r>
        <w:t xml:space="preserve">, а также обязательств Подрядчика по возмещению неустойки (пени)</w:t>
      </w:r>
      <w:r>
        <w:t xml:space="preserve">, штрафов</w:t>
      </w:r>
      <w:r>
        <w:t xml:space="preserve"> и убытков</w:t>
      </w:r>
      <w:r>
        <w:t xml:space="preserve"> в случаях и размерах, предусмотренных Договором</w:t>
      </w:r>
      <w:r>
        <w:t xml:space="preserve">.</w:t>
      </w:r>
      <w:r/>
    </w:p>
    <w:p>
      <w:pPr>
        <w:ind w:left="480" w:firstLine="0"/>
        <w:jc w:val="both"/>
        <w:shd w:val="clear" w:color="auto" w:fill="ffffff"/>
        <w:tabs>
          <w:tab w:val="left" w:pos="1134" w:leader="none"/>
        </w:tabs>
      </w:pPr>
      <w:r/>
      <w:r/>
    </w:p>
    <w:p>
      <w:pPr>
        <w:ind w:left="480" w:firstLine="0"/>
        <w:jc w:val="both"/>
        <w:shd w:val="clear" w:color="auto" w:fill="ffffff"/>
        <w:tabs>
          <w:tab w:val="left" w:pos="1134" w:leader="none"/>
        </w:tabs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1226"/>
        <w:numPr>
          <w:ilvl w:val="0"/>
          <w:numId w:val="37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Заключительные положения</w:t>
      </w:r>
      <w:r>
        <w:rPr>
          <w:b/>
          <w:bCs/>
        </w:rPr>
      </w:r>
      <w:r>
        <w:rPr>
          <w:b/>
          <w:bCs/>
        </w:rPr>
      </w:r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white"/>
        </w:rPr>
      </w:pPr>
      <w:r>
        <w:t xml:space="preserve">Договор вступает в силу с </w:t>
      </w:r>
      <w:r>
        <w:t xml:space="preserve">даты </w:t>
      </w:r>
      <w:r>
        <w:t xml:space="preserve">его подписания </w:t>
      </w:r>
      <w:r>
        <w:t xml:space="preserve">Сторонами</w:t>
      </w:r>
      <w:r>
        <w:t xml:space="preserve"> </w:t>
      </w:r>
      <w:r>
        <w:t xml:space="preserve">и действует по «____» </w:t>
      </w:r>
      <w:r>
        <w:t xml:space="preserve"> __________</w:t>
      </w:r>
      <w:r>
        <w:t xml:space="preserve">, а в части не исполненных обязательств – до полного их исполнения Сто</w:t>
      </w:r>
      <w:r>
        <w:rPr>
          <w:highlight w:val="white"/>
        </w:rPr>
        <w:t xml:space="preserve">ронами.</w:t>
      </w:r>
      <w:r>
        <w:rPr>
          <w:highlight w:val="white"/>
        </w:rPr>
      </w:r>
      <w:r>
        <w:rPr>
          <w:highlight w:val="white"/>
        </w:rPr>
      </w:r>
    </w:p>
    <w:p>
      <w:pPr>
        <w:numPr>
          <w:ilvl w:val="1"/>
          <w:numId w:val="37"/>
        </w:numPr>
        <w:ind w:left="0" w:firstLine="709"/>
        <w:spacing w:line="240" w:lineRule="auto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en-US"/>
        </w:rPr>
        <w:t xml:space="preserve">Договор заключается в электрон</w:t>
      </w:r>
      <w:r>
        <w:rPr>
          <w:sz w:val="24"/>
          <w:szCs w:val="24"/>
          <w:highlight w:val="white"/>
          <w:lang w:eastAsia="en-US"/>
        </w:rPr>
        <w:t xml:space="preserve">ной форме с использованием программно-аппаратных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(далее – УКЭП) уполномоченных представителей Сторон. 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709"/>
        <w:spacing w:line="240" w:lineRule="auto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en-US"/>
        </w:rPr>
        <w:t xml:space="preserve">Договор, подписанный с использованием УКЭП, признается электронным документом, равнозначным документу на бумажном носителе, подписанным собственноручными подписями уполномоченных представителей Сторон</w:t>
      </w:r>
      <w:r>
        <w:rPr>
          <w:sz w:val="24"/>
          <w:szCs w:val="24"/>
          <w:highlight w:val="white"/>
          <w:lang w:eastAsia="en-US"/>
        </w:rPr>
        <w:t xml:space="preserve">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white"/>
        </w:rPr>
      </w:pPr>
      <w:r>
        <w:rPr>
          <w:highlight w:val="white"/>
        </w:rPr>
        <w:t xml:space="preserve">Все изменения и дополнения к Договору действительны при условии, </w:t>
      </w:r>
      <w:r>
        <w:t xml:space="preserve">что они совершены в письменной форме в виде единого документа и подписаны </w:t>
      </w:r>
      <w:r>
        <w:t xml:space="preserve">уполномоченными представителями </w:t>
      </w:r>
      <w:r>
        <w:t xml:space="preserve">Сторона</w:t>
      </w:r>
      <w:r>
        <w:t xml:space="preserve">, за исключением </w:t>
      </w:r>
      <w:r>
        <w:t xml:space="preserve">случаев изменения реквизитов Сторон</w:t>
      </w:r>
      <w:r>
        <w:t xml:space="preserve">, предусмотренных </w:t>
      </w:r>
      <w:r>
        <w:t xml:space="preserve">п</w:t>
      </w:r>
      <w:r>
        <w:t xml:space="preserve">ункто</w:t>
      </w:r>
      <w:r>
        <w:rPr>
          <w:highlight w:val="white"/>
        </w:rPr>
        <w:t xml:space="preserve">м </w:t>
      </w:r>
      <w:r>
        <w:rPr>
          <w:highlight w:val="white"/>
        </w:rPr>
        <w:t xml:space="preserve">1</w:t>
      </w:r>
      <w:r>
        <w:rPr>
          <w:highlight w:val="white"/>
        </w:rPr>
        <w:t xml:space="preserve">7</w:t>
      </w:r>
      <w:r>
        <w:rPr>
          <w:highlight w:val="white"/>
        </w:rPr>
        <w:t xml:space="preserve">.</w:t>
      </w:r>
      <w:r>
        <w:rPr>
          <w:highlight w:val="white"/>
        </w:rPr>
        <w:t xml:space="preserve">7</w:t>
      </w:r>
      <w:r>
        <w:rPr>
          <w:highlight w:val="white"/>
        </w:rPr>
        <w:t xml:space="preserve"> </w:t>
      </w:r>
      <w:r>
        <w:rPr>
          <w:highlight w:val="white"/>
        </w:rPr>
        <w:t xml:space="preserve">Договора</w:t>
      </w:r>
      <w:r>
        <w:rPr>
          <w:highlight w:val="white"/>
        </w:rPr>
        <w:t xml:space="preserve">. </w:t>
      </w:r>
      <w:r>
        <w:rPr>
          <w:highlight w:val="white"/>
        </w:rPr>
      </w:r>
      <w:r>
        <w:rPr>
          <w:highlight w:val="white"/>
        </w:rPr>
      </w:r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white"/>
        </w:rPr>
      </w:pPr>
      <w:r>
        <w:rPr>
          <w:highlight w:val="white"/>
        </w:rPr>
        <w:t xml:space="preserve">Все п</w:t>
      </w:r>
      <w:r>
        <w:rPr>
          <w:highlight w:val="white"/>
        </w:rPr>
        <w:t xml:space="preserve">риложения</w:t>
      </w:r>
      <w:r>
        <w:rPr>
          <w:highlight w:val="white"/>
        </w:rPr>
        <w:t xml:space="preserve"> к Договору</w:t>
      </w:r>
      <w:r>
        <w:rPr>
          <w:highlight w:val="white"/>
        </w:rPr>
        <w:t xml:space="preserve">, </w:t>
      </w:r>
      <w:r>
        <w:rPr>
          <w:highlight w:val="white"/>
        </w:rPr>
        <w:t xml:space="preserve">а также любые </w:t>
      </w:r>
      <w:r>
        <w:rPr>
          <w:highlight w:val="white"/>
        </w:rPr>
        <w:t xml:space="preserve">изменения и дополнения, </w:t>
      </w:r>
      <w:r>
        <w:rPr>
          <w:highlight w:val="white"/>
        </w:rPr>
        <w:t xml:space="preserve">оформленные надлежащим образом, являются неотъемлемой частью Договора.</w:t>
      </w:r>
      <w:r>
        <w:rPr>
          <w:highlight w:val="white"/>
        </w:rPr>
      </w:r>
      <w:r>
        <w:rPr>
          <w:highlight w:val="white"/>
        </w:rPr>
      </w:r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white"/>
        </w:rPr>
      </w:pPr>
      <w:r>
        <w:rPr>
          <w:highlight w:val="white"/>
        </w:rPr>
        <w:t xml:space="preserve">В случае наличия любых расхождений между </w:t>
      </w:r>
      <w:r>
        <w:rPr>
          <w:highlight w:val="white"/>
        </w:rPr>
        <w:t xml:space="preserve">содержанием</w:t>
      </w:r>
      <w:r>
        <w:rPr>
          <w:highlight w:val="white"/>
        </w:rPr>
        <w:t xml:space="preserve"> </w:t>
      </w:r>
      <w:r>
        <w:rPr>
          <w:highlight w:val="white"/>
        </w:rPr>
        <w:t xml:space="preserve">Д</w:t>
      </w:r>
      <w:r>
        <w:rPr>
          <w:highlight w:val="white"/>
        </w:rPr>
        <w:t xml:space="preserve">оговора и приложений к нему, приоритет имеет текст </w:t>
      </w:r>
      <w:r>
        <w:rPr>
          <w:highlight w:val="white"/>
        </w:rPr>
        <w:t xml:space="preserve">Договора</w:t>
      </w:r>
      <w:r>
        <w:rPr>
          <w:highlight w:val="white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white"/>
        </w:rPr>
      </w:pPr>
      <w:r>
        <w:rPr>
          <w:highlight w:val="white"/>
        </w:rPr>
        <w:t xml:space="preserve">Обмен </w:t>
      </w:r>
      <w:r>
        <w:rPr>
          <w:highlight w:val="white"/>
        </w:rPr>
        <w:t xml:space="preserve">информацией </w:t>
      </w:r>
      <w:r>
        <w:rPr>
          <w:highlight w:val="white"/>
        </w:rPr>
        <w:t xml:space="preserve">между Сторонами по любым вопросам, связанным с </w:t>
      </w:r>
      <w:r>
        <w:rPr>
          <w:highlight w:val="white"/>
        </w:rPr>
        <w:t xml:space="preserve">исполнением Договора</w:t>
      </w:r>
      <w:r>
        <w:rPr>
          <w:highlight w:val="white"/>
        </w:rPr>
        <w:t xml:space="preserve">, включая уведомления и иные сообщения, осуществля</w:t>
      </w:r>
      <w:r>
        <w:rPr>
          <w:highlight w:val="white"/>
        </w:rPr>
        <w:t xml:space="preserve">ет</w:t>
      </w:r>
      <w:r>
        <w:rPr>
          <w:highlight w:val="white"/>
        </w:rPr>
        <w:t xml:space="preserve">ся только в письменной форме</w:t>
      </w:r>
      <w:r>
        <w:rPr>
          <w:highlight w:val="white"/>
        </w:rPr>
        <w:t xml:space="preserve"> в порядке, предусмотренном пунктом </w:t>
      </w:r>
      <w:r>
        <w:rPr>
          <w:highlight w:val="white"/>
        </w:rPr>
        <w:t xml:space="preserve">1</w:t>
      </w:r>
      <w:r>
        <w:rPr>
          <w:highlight w:val="white"/>
        </w:rPr>
        <w:t xml:space="preserve">7</w:t>
      </w:r>
      <w:r>
        <w:rPr>
          <w:highlight w:val="white"/>
        </w:rPr>
        <w:t xml:space="preserve">.</w:t>
      </w:r>
      <w:r>
        <w:rPr>
          <w:highlight w:val="white"/>
        </w:rPr>
        <w:t xml:space="preserve">8</w:t>
      </w:r>
      <w:r>
        <w:rPr>
          <w:highlight w:val="white"/>
        </w:rPr>
        <w:t xml:space="preserve"> Договора</w:t>
      </w:r>
      <w:r>
        <w:rPr>
          <w:highlight w:val="white"/>
        </w:rPr>
        <w:t xml:space="preserve">. </w:t>
      </w:r>
      <w:r>
        <w:rPr>
          <w:highlight w:val="white"/>
        </w:rPr>
      </w:r>
      <w:r>
        <w:rPr>
          <w:highlight w:val="white"/>
        </w:rPr>
      </w:r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0" w:leader="none"/>
          <w:tab w:val="left" w:pos="1134" w:leader="none"/>
          <w:tab w:val="left" w:pos="1418" w:leader="none"/>
        </w:tabs>
        <w:rPr>
          <w:bCs/>
          <w:highlight w:val="white"/>
        </w:rPr>
      </w:pPr>
      <w:r>
        <w:rPr>
          <w:highlight w:val="white"/>
        </w:rPr>
      </w:r>
      <w:bookmarkStart w:id="45" w:name="_Ref361338004"/>
      <w:r>
        <w:rPr>
          <w:highlight w:val="white"/>
        </w:rPr>
        <w:t xml:space="preserve">Стороны обязуются уведомлять друг друга об изменении </w:t>
      </w:r>
      <w:r>
        <w:rPr>
          <w:highlight w:val="white"/>
        </w:rPr>
        <w:t xml:space="preserve">адреса и / или </w:t>
      </w:r>
      <w:r>
        <w:rPr>
          <w:highlight w:val="white"/>
        </w:rPr>
        <w:t xml:space="preserve">реквизитов, указанных в </w:t>
      </w:r>
      <w:r>
        <w:rPr>
          <w:highlight w:val="white"/>
        </w:rPr>
        <w:t xml:space="preserve">разделе </w:t>
      </w:r>
      <w:r>
        <w:rPr>
          <w:highlight w:val="white"/>
        </w:rPr>
        <w:t xml:space="preserve">19</w:t>
      </w:r>
      <w:r>
        <w:rPr>
          <w:highlight w:val="white"/>
        </w:rPr>
        <w:t xml:space="preserve"> </w:t>
      </w:r>
      <w:r>
        <w:rPr>
          <w:highlight w:val="white"/>
        </w:rPr>
        <w:t xml:space="preserve">Договора, не позднее 3 (трех) рабочих дней после такого изменения</w:t>
      </w:r>
      <w:r>
        <w:rPr>
          <w:highlight w:val="white"/>
        </w:rPr>
        <w:t xml:space="preserve"> в порядке, установленном п</w:t>
      </w:r>
      <w:r>
        <w:rPr>
          <w:highlight w:val="white"/>
        </w:rPr>
        <w:t xml:space="preserve">унктом </w:t>
      </w:r>
      <w:r>
        <w:rPr>
          <w:highlight w:val="white"/>
        </w:rPr>
        <w:t xml:space="preserve">1</w:t>
      </w:r>
      <w:r>
        <w:rPr>
          <w:highlight w:val="white"/>
        </w:rPr>
        <w:t xml:space="preserve">7</w:t>
      </w:r>
      <w:r>
        <w:rPr>
          <w:highlight w:val="white"/>
        </w:rPr>
        <w:t xml:space="preserve">.</w:t>
      </w:r>
      <w:r>
        <w:rPr>
          <w:highlight w:val="white"/>
        </w:rPr>
        <w:t xml:space="preserve">8</w:t>
      </w:r>
      <w:r>
        <w:rPr>
          <w:highlight w:val="white"/>
        </w:rPr>
        <w:t xml:space="preserve"> </w:t>
      </w:r>
      <w:r>
        <w:rPr>
          <w:highlight w:val="white"/>
        </w:rPr>
        <w:t xml:space="preserve">Договора</w:t>
      </w:r>
      <w:r>
        <w:rPr>
          <w:highlight w:val="white"/>
        </w:rPr>
        <w:t xml:space="preserve">.</w:t>
      </w:r>
      <w:bookmarkEnd w:id="45"/>
      <w:r>
        <w:rPr>
          <w:highlight w:val="white"/>
        </w:rPr>
        <w:t xml:space="preserve"> 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0" w:leader="none"/>
          <w:tab w:val="left" w:pos="1134" w:leader="none"/>
          <w:tab w:val="left" w:pos="1418" w:leader="none"/>
        </w:tabs>
        <w:rPr>
          <w:bCs/>
          <w:highlight w:val="white"/>
        </w:rPr>
      </w:pPr>
      <w:r>
        <w:rPr>
          <w:highlight w:val="white"/>
        </w:rPr>
        <w:t xml:space="preserve">Письма, уведомления и / или сообщения направляются Стороне</w:t>
      </w:r>
      <w:r>
        <w:rPr>
          <w:bCs/>
          <w:highlight w:val="white"/>
        </w:rPr>
        <w:t xml:space="preserve">-</w:t>
      </w:r>
      <w:r>
        <w:rPr>
          <w:highlight w:val="white"/>
        </w:rPr>
        <w:t xml:space="preserve">получателю по адресу ее места нахождения, указанному в разделе </w:t>
      </w:r>
      <w:r>
        <w:rPr>
          <w:highlight w:val="white"/>
        </w:rPr>
        <w:t xml:space="preserve">19</w:t>
      </w:r>
      <w:r>
        <w:rPr>
          <w:highlight w:val="white"/>
        </w:rPr>
        <w:t xml:space="preserve"> Договора, </w:t>
      </w:r>
      <w:r>
        <w:rPr>
          <w:highlight w:val="white"/>
        </w:rPr>
        <w:t xml:space="preserve">или в ранее полученном уведомлении Стороны об изменении адреса, одним из следующих способов, при этом документ</w:t>
      </w:r>
      <w:r>
        <w:rPr>
          <w:bCs/>
          <w:highlight w:val="white"/>
        </w:rPr>
        <w:t xml:space="preserve"> будет считаться полученным</w:t>
      </w:r>
      <w:r>
        <w:rPr>
          <w:highlight w:val="white"/>
        </w:rPr>
        <w:t xml:space="preserve">: 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226"/>
        <w:numPr>
          <w:ilvl w:val="2"/>
          <w:numId w:val="37"/>
        </w:numPr>
        <w:ind w:left="0" w:firstLine="709"/>
        <w:jc w:val="both"/>
        <w:widowControl w:val="off"/>
        <w:rPr>
          <w:highlight w:val="white"/>
        </w:rPr>
      </w:pPr>
      <w:r>
        <w:rPr>
          <w:bCs/>
          <w:highlight w:val="white"/>
        </w:rPr>
        <w:t xml:space="preserve">Заказным почтовым отправлением с уведомлением о вручении – </w:t>
      </w:r>
      <w:r>
        <w:rPr>
          <w:highlight w:val="white"/>
        </w:rPr>
        <w:t xml:space="preserve">в дату фактического вручения почтового отправления, либо в день удостоверения работником почтовой службы факта отказа от принятия такого почтового отправления адресатом / факта отсутствия адресата по указанному адресу;</w:t>
      </w:r>
      <w:r>
        <w:rPr>
          <w:highlight w:val="white"/>
        </w:rPr>
      </w:r>
      <w:r>
        <w:rPr>
          <w:highlight w:val="white"/>
        </w:rPr>
      </w:r>
    </w:p>
    <w:p>
      <w:pPr>
        <w:pStyle w:val="1226"/>
        <w:numPr>
          <w:ilvl w:val="2"/>
          <w:numId w:val="37"/>
        </w:numPr>
        <w:ind w:left="0" w:firstLine="709"/>
        <w:jc w:val="both"/>
        <w:widowControl w:val="off"/>
        <w:rPr>
          <w:highlight w:val="white"/>
        </w:rPr>
      </w:pPr>
      <w:r>
        <w:rPr>
          <w:bCs/>
          <w:highlight w:val="white"/>
        </w:rPr>
        <w:t xml:space="preserve">Доставкой лично или курьером Стороны-отправителя – в дату и время фактического приема уведомления Стороной-получателем с отметкой о получении</w:t>
      </w:r>
      <w:r>
        <w:rPr>
          <w:highlight w:val="white"/>
        </w:rPr>
        <w:t xml:space="preserve">; </w:t>
      </w:r>
      <w:r>
        <w:rPr>
          <w:highlight w:val="white"/>
        </w:rPr>
      </w:r>
      <w:r>
        <w:rPr>
          <w:highlight w:val="white"/>
        </w:rPr>
      </w:r>
    </w:p>
    <w:p>
      <w:pPr>
        <w:pStyle w:val="1226"/>
        <w:numPr>
          <w:ilvl w:val="2"/>
          <w:numId w:val="37"/>
        </w:numPr>
        <w:ind w:left="0" w:firstLine="709"/>
        <w:jc w:val="both"/>
        <w:widowControl w:val="off"/>
        <w:rPr>
          <w:bCs/>
          <w:highlight w:val="white"/>
        </w:rPr>
      </w:pPr>
      <w:r>
        <w:rPr>
          <w:bCs/>
          <w:highlight w:val="white"/>
        </w:rPr>
        <w:t xml:space="preserve">Посредством электронной почты (</w:t>
      </w:r>
      <w:r>
        <w:rPr>
          <w:bCs/>
          <w:highlight w:val="white"/>
          <w:lang w:val="en-US"/>
        </w:rPr>
        <w:t xml:space="preserve">e</w:t>
      </w:r>
      <w:r>
        <w:rPr>
          <w:bCs/>
          <w:highlight w:val="white"/>
        </w:rPr>
        <w:t xml:space="preserve">-</w:t>
      </w:r>
      <w:r>
        <w:rPr>
          <w:bCs/>
          <w:highlight w:val="white"/>
          <w:lang w:val="en-US"/>
        </w:rPr>
        <w:t xml:space="preserve">mail</w:t>
      </w:r>
      <w:r>
        <w:rPr>
          <w:bCs/>
          <w:highlight w:val="white"/>
        </w:rPr>
        <w:t xml:space="preserve">) – в дату направления электронного сообщения, зафиксированную на почтовом сервере отправителя.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226"/>
        <w:ind w:left="0" w:firstLine="709"/>
        <w:jc w:val="both"/>
        <w:shd w:val="clear" w:color="auto" w:fill="ffffff"/>
        <w:tabs>
          <w:tab w:val="left" w:pos="0" w:leader="none"/>
          <w:tab w:val="left" w:pos="1418" w:leader="none"/>
          <w:tab w:val="left" w:pos="1701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Оригиналы документов, направленные посредством электронной почты, должны не позднее следующего рабочего дня быть направлены Стороной-отправителем способами, указанными в пунктах </w:t>
      </w:r>
      <w:r>
        <w:rPr>
          <w:bCs/>
          <w:highlight w:val="white"/>
        </w:rPr>
        <w:t xml:space="preserve">17.</w:t>
      </w:r>
      <w:r>
        <w:rPr>
          <w:bCs/>
          <w:highlight w:val="white"/>
        </w:rPr>
        <w:t xml:space="preserve">8</w:t>
      </w:r>
      <w:r>
        <w:rPr>
          <w:bCs/>
          <w:highlight w:val="white"/>
        </w:rPr>
        <w:t xml:space="preserve">.1 –17.</w:t>
      </w:r>
      <w:r>
        <w:rPr>
          <w:bCs/>
          <w:highlight w:val="white"/>
        </w:rPr>
        <w:t xml:space="preserve">8</w:t>
      </w:r>
      <w:r>
        <w:rPr>
          <w:bCs/>
          <w:highlight w:val="white"/>
        </w:rPr>
        <w:t xml:space="preserve">.2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Договора. 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numPr>
          <w:ilvl w:val="1"/>
          <w:numId w:val="37"/>
        </w:numPr>
        <w:ind w:left="0"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  <w:highlight w:val="white"/>
        </w:rPr>
        <w:t xml:space="preserve">Во избежание сомнений, кроме случаев, ког</w:t>
      </w:r>
      <w:r>
        <w:rPr>
          <w:bCs/>
          <w:sz w:val="24"/>
          <w:szCs w:val="24"/>
          <w:highlight w:val="white"/>
        </w:rPr>
        <w:t xml:space="preserve">да Договором пря</w:t>
      </w:r>
      <w:r>
        <w:rPr>
          <w:bCs/>
          <w:sz w:val="24"/>
          <w:szCs w:val="24"/>
        </w:rPr>
        <w:t xml:space="preserve">мо предусмотрено иное, любая задержка в реализации права, предоставленного Стороне законодательством Российской Федерации или Договором, не означает отказ от такого права и не влечет прекращения возможности реализовать это право в будущем.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568" w:leader="none"/>
        </w:tabs>
      </w:pPr>
      <w:r>
        <w:t xml:space="preserve">Уступка,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 </w:t>
      </w:r>
      <w:r>
        <w:t xml:space="preserve"> </w:t>
      </w:r>
      <w:r>
        <w:rPr>
          <w:bCs/>
        </w:rPr>
      </w:r>
      <w:r/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568" w:leader="none"/>
        </w:tabs>
      </w:pPr>
      <w:r>
        <w:rPr>
          <w:sz w:val="24"/>
          <w:szCs w:val="24"/>
          <w:highlight w:val="none"/>
        </w:rPr>
        <w:t xml:space="preserve">С</w:t>
      </w:r>
      <w:r>
        <w:rPr>
          <w:sz w:val="24"/>
          <w:szCs w:val="24"/>
          <w:highlight w:val="none"/>
        </w:rPr>
        <w:t xml:space="preserve">тороны договорились в рамках исполнения Договора о возможности применения электронного документооборота, руководствуясь действующим законодательством Российской Федерации, Правилами операторов систем электронного документооборота (аккредитованных ФНС РФ), </w:t>
      </w:r>
      <w:r>
        <w:rPr>
          <w:sz w:val="24"/>
          <w:szCs w:val="24"/>
          <w:highlight w:val="none"/>
        </w:rPr>
        <w:t xml:space="preserve">с</w:t>
      </w:r>
      <w:r>
        <w:rPr>
          <w:sz w:val="24"/>
          <w:szCs w:val="24"/>
          <w:highlight w:val="none"/>
        </w:rPr>
        <w:t xml:space="preserve"> которыми у Сторон заключены соответствующие Соглашения, а также Регламентами предоставления услуг Операторов Удостоверяющих центров. Передача электронных документов осуществляется через АО «ПФ «СКБ Контур» с использованием web-решения Диадок (https://www.</w:t>
      </w:r>
      <w:r>
        <w:rPr>
          <w:sz w:val="24"/>
          <w:szCs w:val="24"/>
          <w:highlight w:val="none"/>
        </w:rPr>
        <w:t xml:space="preserve">diadoc.ru/). В случае использования Подрядчиком другого оператора электронного документооборота (аккредитованного ФНС РФ), Заказчик, при наличии технической возможности у используемых Заказчиком операторов</w:t>
      </w:r>
      <w:r>
        <w:rPr>
          <w:sz w:val="24"/>
          <w:szCs w:val="24"/>
          <w:highlight w:val="none"/>
        </w:rPr>
        <w:t xml:space="preserve">, инициирует настройку роуминга между операторами систем электронного документооборота Сторон.</w:t>
      </w:r>
      <w:r>
        <w:rPr>
          <w:bCs/>
          <w:highlight w:val="none"/>
        </w:rPr>
      </w:r>
      <w:r/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Во всем</w:t>
      </w:r>
      <w:r>
        <w:t xml:space="preserve"> остальном</w:t>
      </w:r>
      <w:r>
        <w:t xml:space="preserve">, что не урегулировано Договором, Стороны руководствуются </w:t>
      </w:r>
      <w:r>
        <w:t xml:space="preserve">законодательством</w:t>
      </w:r>
      <w:r>
        <w:t xml:space="preserve"> </w:t>
      </w:r>
      <w:r>
        <w:t xml:space="preserve">Российской </w:t>
      </w:r>
      <w:r>
        <w:t xml:space="preserve">Федерации.</w:t>
      </w:r>
      <w:r>
        <w:t xml:space="preserve"> </w:t>
      </w:r>
      <w:r/>
    </w:p>
    <w:p>
      <w:pPr>
        <w:pStyle w:val="1226"/>
        <w:numPr>
          <w:ilvl w:val="1"/>
          <w:numId w:val="37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white"/>
        </w:rPr>
      </w:pPr>
      <w:r>
        <w:t xml:space="preserve">Договор составлен в </w:t>
      </w:r>
      <w:r>
        <w:t xml:space="preserve">2 (</w:t>
      </w:r>
      <w:r>
        <w:t xml:space="preserve">двух</w:t>
      </w:r>
      <w:r>
        <w:t xml:space="preserve">)</w:t>
      </w:r>
      <w:r>
        <w:t xml:space="preserve"> </w:t>
      </w:r>
      <w:r>
        <w:t xml:space="preserve">оригинальных</w:t>
      </w:r>
      <w:r>
        <w:t xml:space="preserve"> экземплярах, </w:t>
      </w:r>
      <w:r>
        <w:t xml:space="preserve">имеющих равную юридическую силу, </w:t>
      </w:r>
      <w:r>
        <w:t xml:space="preserve">по </w:t>
      </w:r>
      <w:r>
        <w:t xml:space="preserve">1 (</w:t>
      </w:r>
      <w:r>
        <w:t xml:space="preserve">одному</w:t>
      </w:r>
      <w:r>
        <w:t xml:space="preserve">)</w:t>
      </w:r>
      <w:r>
        <w:t xml:space="preserve"> для каждой из Стор</w:t>
      </w:r>
      <w:r>
        <w:rPr>
          <w:highlight w:val="white"/>
        </w:rPr>
        <w:t xml:space="preserve">он</w:t>
      </w:r>
      <w:r>
        <w:rPr>
          <w:highlight w:val="white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pStyle w:val="1226"/>
        <w:ind w:left="0" w:firstLine="567"/>
        <w:shd w:val="clear" w:color="auto" w:fill="ffffff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226"/>
        <w:numPr>
          <w:ilvl w:val="0"/>
          <w:numId w:val="37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Список п</w:t>
      </w:r>
      <w:r>
        <w:rPr>
          <w:b/>
          <w:bCs/>
        </w:rPr>
        <w:t xml:space="preserve">риложений</w:t>
      </w:r>
      <w:r>
        <w:rPr>
          <w:b/>
          <w:bCs/>
        </w:rPr>
      </w:r>
      <w:r>
        <w:rPr>
          <w:b/>
          <w:bCs/>
        </w:rPr>
      </w:r>
    </w:p>
    <w:p>
      <w:pPr>
        <w:pStyle w:val="1226"/>
        <w:ind w:left="0"/>
        <w:jc w:val="both"/>
        <w:shd w:val="clear" w:color="auto" w:fill="ffffff"/>
        <w:rPr>
          <w:bCs/>
        </w:rPr>
      </w:pPr>
      <w:r>
        <w:t xml:space="preserve">Приложение № </w:t>
      </w:r>
      <w:r>
        <w:rPr>
          <w:bCs/>
        </w:rPr>
        <w:t xml:space="preserve">1</w:t>
      </w:r>
      <w:r>
        <w:rPr>
          <w:bCs/>
        </w:rPr>
        <w:t xml:space="preserve"> – Техническое задание с приложениями;</w:t>
      </w:r>
      <w:r>
        <w:rPr>
          <w:bCs/>
        </w:rPr>
      </w:r>
      <w:r>
        <w:rPr>
          <w:bCs/>
        </w:rPr>
      </w:r>
    </w:p>
    <w:p>
      <w:pPr>
        <w:pStyle w:val="1226"/>
        <w:ind w:left="0"/>
        <w:jc w:val="both"/>
        <w:shd w:val="clear" w:color="auto" w:fill="ffffff"/>
        <w:rPr>
          <w:bCs/>
        </w:rPr>
      </w:pPr>
      <w:r>
        <w:rPr>
          <w:bCs/>
        </w:rPr>
        <w:t xml:space="preserve">Приложение № </w:t>
      </w:r>
      <w:r>
        <w:rPr>
          <w:bCs/>
        </w:rPr>
        <w:t xml:space="preserve">3</w:t>
      </w:r>
      <w:r>
        <w:rPr>
          <w:bCs/>
        </w:rPr>
        <w:t xml:space="preserve"> – Г</w:t>
      </w:r>
      <w:r>
        <w:rPr>
          <w:bCs/>
        </w:rPr>
        <w:t xml:space="preserve">рафик выполнения и финансирования Работ;</w:t>
      </w:r>
      <w:r>
        <w:rPr>
          <w:bCs/>
        </w:rPr>
      </w:r>
      <w:r>
        <w:rPr>
          <w:bCs/>
        </w:rPr>
      </w:r>
    </w:p>
    <w:p>
      <w:pPr>
        <w:pStyle w:val="1226"/>
        <w:ind w:left="0"/>
        <w:jc w:val="both"/>
        <w:shd w:val="clear" w:color="auto" w:fill="ffffff"/>
        <w:rPr>
          <w:bCs/>
        </w:rPr>
      </w:pPr>
      <w:r>
        <w:rPr>
          <w:bCs/>
        </w:rPr>
        <w:t xml:space="preserve">Приложение № </w:t>
      </w:r>
      <w:r>
        <w:rPr>
          <w:bCs/>
        </w:rPr>
        <w:t xml:space="preserve">4</w:t>
      </w:r>
      <w:r>
        <w:rPr>
          <w:bCs/>
        </w:rPr>
        <w:t xml:space="preserve"> </w:t>
      </w:r>
      <w:r>
        <w:rPr>
          <w:bCs/>
        </w:rPr>
        <w:t xml:space="preserve">–</w:t>
      </w:r>
      <w:r>
        <w:rPr>
          <w:bCs/>
        </w:rPr>
        <w:t xml:space="preserve"> </w:t>
      </w:r>
      <w:r>
        <w:rPr>
          <w:bCs/>
        </w:rPr>
        <w:t xml:space="preserve">Сводный сметный расчет стоимости строительства с приложениями</w:t>
      </w:r>
      <w:r>
        <w:rPr>
          <w:bCs/>
        </w:rPr>
        <w:t xml:space="preserve">;</w:t>
      </w:r>
      <w:r>
        <w:rPr>
          <w:bCs/>
        </w:rPr>
      </w:r>
      <w:r>
        <w:rPr>
          <w:bCs/>
        </w:rPr>
      </w:r>
    </w:p>
    <w:p>
      <w:pPr>
        <w:pStyle w:val="1226"/>
        <w:ind w:left="0"/>
        <w:jc w:val="both"/>
        <w:shd w:val="clear" w:color="auto" w:fill="ffffff"/>
        <w:rPr>
          <w:bCs/>
          <w:highlight w:val="white"/>
        </w:rPr>
      </w:pPr>
      <w:r>
        <w:rPr>
          <w:bCs/>
          <w:highlight w:val="white"/>
        </w:rPr>
        <w:t xml:space="preserve">Приложение № </w:t>
      </w:r>
      <w:r>
        <w:rPr>
          <w:bCs/>
          <w:highlight w:val="white"/>
        </w:rPr>
        <w:t xml:space="preserve">5</w:t>
      </w:r>
      <w:r>
        <w:rPr>
          <w:bCs/>
          <w:highlight w:val="white"/>
        </w:rPr>
        <w:t xml:space="preserve">.1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– </w:t>
      </w:r>
      <w:r>
        <w:rPr>
          <w:bCs/>
          <w:highlight w:val="white"/>
        </w:rPr>
        <w:t xml:space="preserve">Форма </w:t>
      </w:r>
      <w:r>
        <w:rPr>
          <w:bCs/>
          <w:highlight w:val="white"/>
        </w:rPr>
        <w:t xml:space="preserve">Акт</w:t>
      </w:r>
      <w:r>
        <w:rPr>
          <w:bCs/>
          <w:highlight w:val="white"/>
        </w:rPr>
        <w:t xml:space="preserve">а</w:t>
      </w:r>
      <w:r>
        <w:rPr>
          <w:bCs/>
          <w:highlight w:val="white"/>
        </w:rPr>
        <w:t xml:space="preserve"> сдачи-приемки места производства работ</w:t>
      </w:r>
      <w:r>
        <w:rPr>
          <w:bCs/>
          <w:highlight w:val="white"/>
        </w:rPr>
        <w:t xml:space="preserve">,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места (помещения) для складирования </w:t>
      </w:r>
      <w:r>
        <w:rPr>
          <w:bCs/>
          <w:highlight w:val="white"/>
        </w:rPr>
        <w:t xml:space="preserve">Материально-технических </w:t>
      </w:r>
      <w:r>
        <w:rPr>
          <w:bCs/>
          <w:highlight w:val="white"/>
        </w:rPr>
        <w:t xml:space="preserve">ресурсов</w:t>
      </w:r>
      <w:r>
        <w:rPr>
          <w:bCs/>
          <w:highlight w:val="white"/>
        </w:rPr>
        <w:t xml:space="preserve"> и оборудования</w:t>
      </w:r>
      <w:r>
        <w:rPr>
          <w:bCs/>
          <w:highlight w:val="white"/>
        </w:rPr>
        <w:t xml:space="preserve">;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226"/>
        <w:ind w:left="0"/>
        <w:jc w:val="both"/>
        <w:shd w:val="clear" w:color="auto" w:fill="ffffff"/>
        <w:rPr>
          <w:bCs/>
        </w:rPr>
      </w:pPr>
      <w:r>
        <w:rPr>
          <w:bCs/>
        </w:rPr>
        <w:t xml:space="preserve">Приложение № </w:t>
      </w:r>
      <w:r>
        <w:rPr>
          <w:bCs/>
        </w:rPr>
        <w:t xml:space="preserve">5</w:t>
      </w:r>
      <w:r>
        <w:rPr>
          <w:bCs/>
        </w:rPr>
        <w:t xml:space="preserve">.2 – </w:t>
      </w:r>
      <w:r>
        <w:rPr>
          <w:bCs/>
        </w:rPr>
        <w:t xml:space="preserve">Форма Акта </w:t>
      </w:r>
      <w:r>
        <w:rPr>
          <w:bCs/>
        </w:rPr>
        <w:t xml:space="preserve">сдачи-приемки технической и иной документации;</w:t>
      </w:r>
      <w:r>
        <w:rPr>
          <w:bCs/>
        </w:rPr>
      </w:r>
      <w:r>
        <w:rPr>
          <w:bCs/>
        </w:rPr>
      </w:r>
    </w:p>
    <w:p>
      <w:pPr>
        <w:pStyle w:val="1226"/>
        <w:ind w:left="0"/>
        <w:jc w:val="both"/>
        <w:shd w:val="clear" w:color="auto" w:fill="ffffff"/>
        <w:rPr>
          <w:bCs/>
        </w:rPr>
      </w:pPr>
      <w:r>
        <w:rPr>
          <w:bCs/>
          <w:highlight w:val="white"/>
        </w:rPr>
        <w:t xml:space="preserve">Приложение № </w:t>
      </w:r>
      <w:r>
        <w:rPr>
          <w:bCs/>
          <w:highlight w:val="white"/>
        </w:rPr>
        <w:t xml:space="preserve">5</w:t>
      </w:r>
      <w:r>
        <w:rPr>
          <w:bCs/>
          <w:highlight w:val="white"/>
        </w:rPr>
        <w:t xml:space="preserve">.3 – </w:t>
      </w:r>
      <w:r>
        <w:rPr>
          <w:bCs/>
          <w:highlight w:val="white"/>
        </w:rPr>
        <w:t xml:space="preserve">Форма Акта </w:t>
      </w:r>
      <w:r>
        <w:rPr>
          <w:bCs/>
          <w:highlight w:val="white"/>
        </w:rPr>
        <w:t xml:space="preserve">сдачи-приемки</w:t>
      </w:r>
      <w:r>
        <w:rPr>
          <w:bCs/>
          <w:highlight w:val="white"/>
        </w:rPr>
        <w:t xml:space="preserve"> оборудования</w:t>
      </w:r>
      <w:r>
        <w:rPr>
          <w:bCs/>
          <w:highlight w:val="white"/>
        </w:rPr>
        <w:t xml:space="preserve"> и</w:t>
      </w:r>
      <w:r>
        <w:rPr>
          <w:bCs/>
          <w:highlight w:val="white"/>
        </w:rPr>
        <w:t xml:space="preserve"> инструмент</w:t>
      </w:r>
      <w:r>
        <w:rPr>
          <w:bCs/>
          <w:highlight w:val="white"/>
        </w:rPr>
        <w:t xml:space="preserve">ов</w:t>
      </w:r>
      <w:r>
        <w:rPr>
          <w:bCs/>
          <w:highlight w:val="white"/>
        </w:rPr>
        <w:t xml:space="preserve">;</w:t>
      </w:r>
      <w:r>
        <w:rPr>
          <w:bCs/>
        </w:rPr>
      </w:r>
      <w:r>
        <w:rPr>
          <w:bCs/>
        </w:rPr>
      </w:r>
    </w:p>
    <w:p>
      <w:pPr>
        <w:pStyle w:val="1226"/>
        <w:ind w:left="0"/>
        <w:jc w:val="both"/>
        <w:shd w:val="clear" w:color="auto" w:fill="ffffff"/>
        <w:rPr>
          <w:bCs/>
        </w:rPr>
      </w:pPr>
      <w:r>
        <w:rPr>
          <w:bCs/>
        </w:rPr>
        <w:t xml:space="preserve">Приложение </w:t>
      </w:r>
      <w:r>
        <w:rPr>
          <w:bCs/>
        </w:rPr>
        <w:t xml:space="preserve">№</w:t>
      </w:r>
      <w:r>
        <w:rPr>
          <w:bCs/>
        </w:rPr>
        <w:t xml:space="preserve"> </w:t>
      </w:r>
      <w:r>
        <w:rPr>
          <w:bCs/>
        </w:rPr>
        <w:t xml:space="preserve">6</w:t>
      </w:r>
      <w:r>
        <w:rPr>
          <w:bCs/>
        </w:rPr>
        <w:t xml:space="preserve"> </w:t>
      </w:r>
      <w:r>
        <w:rPr>
          <w:bCs/>
        </w:rPr>
        <w:t xml:space="preserve">–</w:t>
      </w:r>
      <w:r>
        <w:rPr>
          <w:bCs/>
        </w:rPr>
        <w:t xml:space="preserve"> </w:t>
      </w:r>
      <w:r>
        <w:rPr>
          <w:bCs/>
        </w:rPr>
        <w:t xml:space="preserve">Перечень допусков, разрешений и лицензий Подрядчика; </w:t>
      </w:r>
      <w:r>
        <w:rPr>
          <w:bCs/>
        </w:rPr>
      </w:r>
      <w:r>
        <w:rPr>
          <w:bCs/>
        </w:rPr>
      </w:r>
    </w:p>
    <w:p>
      <w:pPr>
        <w:pStyle w:val="1226"/>
        <w:ind w:left="0"/>
        <w:jc w:val="both"/>
        <w:shd w:val="clear" w:color="auto" w:fill="ffffff"/>
        <w:rPr>
          <w:bCs/>
        </w:rPr>
      </w:pPr>
      <w:r>
        <w:rPr>
          <w:bCs/>
        </w:rPr>
        <w:t xml:space="preserve">Приложение №</w:t>
      </w:r>
      <w:r>
        <w:rPr>
          <w:bCs/>
        </w:rPr>
        <w:t xml:space="preserve"> </w:t>
      </w:r>
      <w:r>
        <w:rPr>
          <w:bCs/>
        </w:rPr>
        <w:t xml:space="preserve">7</w:t>
      </w:r>
      <w:r>
        <w:rPr>
          <w:bCs/>
        </w:rPr>
        <w:t xml:space="preserve"> – </w:t>
      </w:r>
      <w:r>
        <w:rPr>
          <w:bCs/>
        </w:rPr>
        <w:t xml:space="preserve">Размер ответственности Подрядчика за нарушения пропускного и </w:t>
      </w:r>
      <w:r>
        <w:rPr>
          <w:bCs/>
        </w:rPr>
        <w:t xml:space="preserve">внутриобъектового</w:t>
      </w:r>
      <w:r>
        <w:rPr>
          <w:bCs/>
        </w:rPr>
        <w:t xml:space="preserve"> режима, требований охраны труда, </w:t>
      </w:r>
      <w:r>
        <w:rPr>
          <w:bCs/>
        </w:rPr>
        <w:t xml:space="preserve">пожарной и </w:t>
      </w:r>
      <w:r>
        <w:rPr>
          <w:bCs/>
        </w:rPr>
        <w:t xml:space="preserve">промышленной </w:t>
      </w:r>
      <w:r>
        <w:rPr>
          <w:bCs/>
        </w:rPr>
        <w:t xml:space="preserve">безопасности</w:t>
      </w:r>
      <w:r>
        <w:rPr>
          <w:bCs/>
        </w:rPr>
        <w:t xml:space="preserve">;</w:t>
      </w:r>
      <w:r>
        <w:rPr>
          <w:bCs/>
        </w:rPr>
      </w:r>
      <w:r>
        <w:rPr>
          <w:bCs/>
        </w:rPr>
      </w:r>
    </w:p>
    <w:p>
      <w:pPr>
        <w:pStyle w:val="1226"/>
        <w:ind w:left="0"/>
        <w:jc w:val="both"/>
        <w:shd w:val="clear" w:color="auto" w:fill="ffffff"/>
        <w:rPr>
          <w:bCs/>
        </w:rPr>
      </w:pPr>
      <w:r>
        <w:rPr>
          <w:bCs/>
        </w:rPr>
        <w:t xml:space="preserve">Приложение № 8</w:t>
      </w:r>
      <w:r>
        <w:rPr>
          <w:bCs/>
        </w:rPr>
        <w:t xml:space="preserve"> – Форма Акта освидетельствования выполненных работ;</w:t>
      </w:r>
      <w:r>
        <w:rPr>
          <w:bCs/>
        </w:rPr>
      </w:r>
      <w:r>
        <w:rPr>
          <w:bCs/>
        </w:rPr>
      </w:r>
    </w:p>
    <w:p>
      <w:pPr>
        <w:pStyle w:val="1226"/>
        <w:ind w:left="0"/>
        <w:jc w:val="both"/>
        <w:shd w:val="clear" w:color="auto" w:fill="ffffff"/>
        <w:rPr>
          <w:bCs/>
          <w:highlight w:val="white"/>
        </w:rPr>
      </w:pPr>
      <w:r>
        <w:rPr>
          <w:bCs/>
          <w:highlight w:val="white"/>
        </w:rPr>
        <w:t xml:space="preserve">Приложение № 9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– </w:t>
      </w:r>
      <w:r>
        <w:rPr>
          <w:bCs/>
          <w:highlight w:val="white"/>
        </w:rPr>
        <w:t xml:space="preserve">Форма справки о заключенных договорах Подрядчика с Субподрядчиками</w:t>
      </w:r>
      <w:r>
        <w:rPr>
          <w:bCs/>
          <w:highlight w:val="white"/>
        </w:rPr>
        <w:t xml:space="preserve">;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226"/>
        <w:ind w:left="0"/>
        <w:jc w:val="both"/>
        <w:shd w:val="clear" w:color="auto" w:fill="ffffff"/>
        <w:rPr>
          <w:bCs/>
          <w:highlight w:val="white"/>
        </w:rPr>
      </w:pPr>
      <w:r>
        <w:rPr>
          <w:bCs/>
          <w:highlight w:val="white"/>
        </w:rPr>
        <w:t xml:space="preserve">Приложение №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10 – Критерии отбора Банков-Гарантов</w:t>
      </w:r>
      <w:r>
        <w:rPr>
          <w:bCs/>
          <w:highlight w:val="white"/>
        </w:rPr>
        <w:t xml:space="preserve">;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226"/>
        <w:ind w:left="0"/>
        <w:jc w:val="both"/>
        <w:shd w:val="clear" w:color="auto" w:fill="ffffff"/>
        <w:rPr>
          <w:highlight w:val="none"/>
        </w:rPr>
      </w:pPr>
      <w:r>
        <w:rPr>
          <w:highlight w:val="white"/>
        </w:rPr>
        <w:t xml:space="preserve">Приложение № 11 – </w:t>
      </w:r>
      <w:r>
        <w:rPr>
          <w:bCs/>
          <w:highlight w:val="white"/>
        </w:rPr>
        <w:t xml:space="preserve">Форма Реестра исполнительной документации Р-1</w:t>
      </w:r>
      <w:r>
        <w:rPr>
          <w:bCs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1226"/>
        <w:ind w:left="0" w:firstLine="0"/>
        <w:jc w:val="both"/>
        <w:shd w:val="clear" w:color="auto" w:fill="ffffff"/>
        <w:rPr>
          <w:bCs/>
        </w:rPr>
      </w:pPr>
      <w:r>
        <w:rPr>
          <w:bCs/>
        </w:rPr>
        <w:t xml:space="preserve">Приложение № 12 - Форма Реестра исполнительной документации Р-2.</w:t>
      </w:r>
      <w:r>
        <w:rPr>
          <w:bCs/>
        </w:rPr>
      </w:r>
      <w:r>
        <w:rPr>
          <w:bCs/>
        </w:rPr>
      </w:r>
    </w:p>
    <w:p>
      <w:pPr>
        <w:pStyle w:val="1226"/>
        <w:ind w:left="0"/>
        <w:jc w:val="both"/>
        <w:shd w:val="clear" w:color="auto" w:fill="ffffff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1226"/>
        <w:numPr>
          <w:ilvl w:val="0"/>
          <w:numId w:val="37"/>
        </w:numPr>
        <w:ind w:left="0" w:firstLine="0"/>
        <w:jc w:val="center"/>
        <w:shd w:val="clear" w:color="ffffff" w:themeColor="background1" w:fill="ffffff" w:themeFill="background1"/>
        <w:tabs>
          <w:tab w:val="left" w:pos="426" w:leader="none"/>
        </w:tabs>
        <w:rPr>
          <w:b/>
          <w:bCs/>
          <w:highlight w:val="white"/>
        </w:rPr>
      </w:pPr>
      <w:r>
        <w:rPr>
          <w:b/>
          <w:bCs/>
          <w:highlight w:val="white"/>
        </w:rPr>
        <w:t xml:space="preserve">А</w:t>
      </w:r>
      <w:r>
        <w:rPr>
          <w:b/>
          <w:bCs/>
          <w:highlight w:val="white"/>
        </w:rPr>
        <w:t xml:space="preserve">дреса и платежные реквизиты </w:t>
      </w:r>
      <w:r>
        <w:rPr>
          <w:b/>
          <w:bCs/>
          <w:highlight w:val="white"/>
        </w:rPr>
        <w:t xml:space="preserve">С</w:t>
      </w:r>
      <w:r>
        <w:rPr>
          <w:b/>
          <w:bCs/>
          <w:highlight w:val="white"/>
        </w:rPr>
        <w:t xml:space="preserve">торон</w:t>
      </w:r>
      <w:r>
        <w:rPr>
          <w:b/>
          <w:bCs/>
          <w:highlight w:val="white"/>
        </w:rPr>
      </w:r>
      <w:r>
        <w:rPr>
          <w:b/>
          <w:bCs/>
          <w:highlight w:val="white"/>
        </w:rPr>
      </w:r>
    </w:p>
    <w:p>
      <w:pPr>
        <w:ind w:left="0" w:firstLine="0"/>
        <w:jc w:val="center"/>
        <w:shd w:val="clear" w:color="ffffff" w:themeColor="background1" w:fill="ffffff" w:themeFill="background1"/>
        <w:tabs>
          <w:tab w:val="left" w:pos="426" w:leader="none"/>
        </w:tabs>
        <w:rPr>
          <w:b/>
          <w:bCs/>
          <w:highlight w:val="white"/>
        </w:rPr>
      </w:pPr>
      <w:r>
        <w:rPr>
          <w:b/>
          <w:bCs/>
          <w:highlight w:val="none"/>
        </w:rPr>
      </w:r>
      <w:r>
        <w:rPr>
          <w:b/>
          <w:bCs/>
          <w:highlight w:val="white"/>
        </w:rPr>
      </w:r>
      <w:r>
        <w:rPr>
          <w:b/>
          <w:bCs/>
          <w:highlight w:val="white"/>
        </w:rPr>
      </w:r>
    </w:p>
    <w:tbl>
      <w:tblPr>
        <w:tblW w:w="9891" w:type="dxa"/>
        <w:tblInd w:w="-1" w:type="dxa"/>
        <w:tblLayout w:type="fixed"/>
        <w:tblLook w:val="0000" w:firstRow="0" w:lastRow="0" w:firstColumn="0" w:lastColumn="0" w:noHBand="0" w:noVBand="0"/>
      </w:tblPr>
      <w:tblGrid>
        <w:gridCol w:w="4786"/>
        <w:gridCol w:w="143"/>
        <w:gridCol w:w="4643"/>
        <w:gridCol w:w="319"/>
      </w:tblGrid>
      <w:tr>
        <w:tblPrEx/>
        <w:trPr/>
        <w:tc>
          <w:tcPr>
            <w:gridSpan w:val="2"/>
            <w:tcW w:w="4929" w:type="dxa"/>
            <w:textDirection w:val="lrTb"/>
            <w:noWrap w:val="false"/>
          </w:tcPr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color w:val="auto"/>
                <w:sz w:val="24"/>
                <w:szCs w:val="24"/>
                <w:highlight w:val="white"/>
              </w:rPr>
            </w:pPr>
            <w:r>
              <w:rPr>
                <w:color w:val="auto"/>
                <w:sz w:val="24"/>
                <w:szCs w:val="24"/>
                <w:highlight w:val="white"/>
              </w:rPr>
              <w:t xml:space="preserve">ЗАКАЗЧИК:</w:t>
            </w:r>
            <w:r>
              <w:rPr>
                <w:color w:val="auto"/>
                <w:sz w:val="24"/>
                <w:szCs w:val="24"/>
                <w:highlight w:val="white"/>
              </w:rPr>
            </w:r>
            <w:r>
              <w:rPr>
                <w:color w:val="auto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4962" w:type="dxa"/>
            <w:textDirection w:val="lrTb"/>
            <w:noWrap w:val="false"/>
          </w:tcPr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color w:val="auto"/>
                <w:sz w:val="24"/>
                <w:szCs w:val="24"/>
                <w:highlight w:val="white"/>
              </w:rPr>
            </w:pPr>
            <w:r>
              <w:rPr>
                <w:color w:val="auto"/>
                <w:sz w:val="24"/>
                <w:szCs w:val="24"/>
                <w:highlight w:val="white"/>
              </w:rPr>
              <w:t xml:space="preserve">ПОДРЯДЧИК:</w:t>
            </w:r>
            <w:r>
              <w:rPr>
                <w:color w:val="auto"/>
                <w:sz w:val="24"/>
                <w:szCs w:val="24"/>
                <w:highlight w:val="white"/>
              </w:rPr>
            </w:r>
            <w:r>
              <w:rPr>
                <w:color w:val="auto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247"/>
        </w:trPr>
        <w:tc>
          <w:tcPr>
            <w:gridSpan w:val="2"/>
            <w:shd w:val="clear" w:color="auto" w:fill="bfbfbf" w:themeFill="background1" w:themeFillShade="BF"/>
            <w:tcW w:w="4929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ffffff" w:themeColor="background1" w:fill="ffffff" w:themeFill="background1"/>
              <w:rPr>
                <w:b/>
                <w:color w:val="auto"/>
                <w:sz w:val="24"/>
                <w:szCs w:val="24"/>
                <w:highlight w:val="white"/>
              </w:rPr>
            </w:pPr>
            <w:r>
              <w:rPr>
                <w:b/>
                <w:color w:val="auto"/>
                <w:sz w:val="24"/>
                <w:szCs w:val="24"/>
                <w:highlight w:val="white"/>
              </w:rPr>
              <w:t xml:space="preserve">АО «ДГК»</w:t>
            </w:r>
            <w:r>
              <w:rPr>
                <w:b/>
                <w:color w:val="auto"/>
                <w:sz w:val="24"/>
                <w:szCs w:val="24"/>
                <w:highlight w:val="white"/>
              </w:rPr>
            </w:r>
            <w:r>
              <w:rPr>
                <w:b/>
                <w:color w:val="auto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left"/>
              <w:spacing w:line="240" w:lineRule="auto"/>
              <w:shd w:val="clear" w:color="ffffff" w:themeColor="background1" w:fill="ffffff" w:themeFill="background1"/>
              <w:rPr>
                <w:color w:val="auto"/>
                <w:sz w:val="22"/>
                <w:szCs w:val="22"/>
                <w:highlight w:val="white"/>
              </w:rPr>
            </w:pPr>
            <w:r>
              <w:rPr>
                <w:color w:val="auto"/>
                <w:sz w:val="22"/>
                <w:szCs w:val="22"/>
                <w:highlight w:val="white"/>
              </w:rPr>
              <w:t xml:space="preserve">Место нахождения:</w:t>
            </w:r>
            <w:r>
              <w:rPr>
                <w:color w:val="auto"/>
                <w:sz w:val="22"/>
                <w:szCs w:val="22"/>
                <w:highlight w:val="white"/>
              </w:rPr>
            </w:r>
            <w:r>
              <w:rPr>
                <w:color w:val="auto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left"/>
              <w:spacing w:line="240" w:lineRule="auto"/>
              <w:shd w:val="clear" w:color="ffffff" w:themeColor="background1" w:fill="ffffff" w:themeFill="background1"/>
              <w:rPr>
                <w:color w:val="auto"/>
                <w:sz w:val="22"/>
                <w:szCs w:val="22"/>
                <w:highlight w:val="white"/>
              </w:rPr>
            </w:pPr>
            <w:r>
              <w:rPr>
                <w:color w:val="auto"/>
                <w:sz w:val="22"/>
                <w:szCs w:val="22"/>
                <w:highlight w:val="white"/>
              </w:rPr>
              <w:t xml:space="preserve">Российская Федерация, г. Хабаровск </w:t>
            </w:r>
            <w:r>
              <w:rPr>
                <w:color w:val="auto"/>
                <w:sz w:val="22"/>
                <w:szCs w:val="22"/>
                <w:highlight w:val="white"/>
              </w:rPr>
            </w:r>
            <w:r>
              <w:rPr>
                <w:color w:val="auto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left"/>
              <w:spacing w:line="240" w:lineRule="auto"/>
              <w:shd w:val="clear" w:color="ffffff" w:themeColor="background1" w:fill="ffffff" w:themeFill="background1"/>
              <w:rPr>
                <w:color w:val="auto"/>
                <w:sz w:val="22"/>
                <w:szCs w:val="22"/>
                <w:highlight w:val="white"/>
              </w:rPr>
            </w:pPr>
            <w:r>
              <w:rPr>
                <w:color w:val="auto"/>
                <w:sz w:val="22"/>
                <w:szCs w:val="22"/>
                <w:highlight w:val="white"/>
              </w:rPr>
              <w:t xml:space="preserve">Адрес:</w:t>
            </w:r>
            <w:r>
              <w:rPr>
                <w:color w:val="auto"/>
                <w:sz w:val="22"/>
                <w:szCs w:val="22"/>
                <w:highlight w:val="white"/>
              </w:rPr>
              <w:t xml:space="preserve"> 680000, Хабаровский край,</w:t>
            </w:r>
            <w:r>
              <w:rPr>
                <w:color w:val="auto"/>
                <w:sz w:val="22"/>
                <w:szCs w:val="22"/>
                <w:highlight w:val="white"/>
              </w:rPr>
            </w:r>
            <w:r>
              <w:rPr>
                <w:color w:val="auto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left"/>
              <w:spacing w:line="240" w:lineRule="auto"/>
              <w:shd w:val="clear" w:color="ffffff" w:themeColor="background1" w:fill="ffffff" w:themeFill="background1"/>
              <w:rPr>
                <w:color w:val="auto"/>
                <w:sz w:val="22"/>
                <w:szCs w:val="22"/>
                <w:highlight w:val="white"/>
              </w:rPr>
            </w:pPr>
            <w:r>
              <w:rPr>
                <w:color w:val="auto"/>
                <w:sz w:val="22"/>
                <w:szCs w:val="22"/>
                <w:highlight w:val="white"/>
              </w:rPr>
              <w:t xml:space="preserve">г. Хабаровск, ул. Фрунзе, д.49</w:t>
            </w:r>
            <w:r>
              <w:rPr>
                <w:color w:val="auto"/>
                <w:sz w:val="22"/>
                <w:szCs w:val="22"/>
                <w:highlight w:val="white"/>
              </w:rPr>
            </w:r>
            <w:r>
              <w:rPr>
                <w:color w:val="auto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left"/>
              <w:spacing w:line="240" w:lineRule="auto"/>
              <w:shd w:val="clear" w:color="ffffff" w:themeColor="background1" w:fill="ffffff" w:themeFill="background1"/>
              <w:rPr>
                <w:color w:val="auto"/>
                <w:sz w:val="22"/>
                <w:szCs w:val="22"/>
                <w:highlight w:val="white"/>
              </w:rPr>
            </w:pPr>
            <w:r>
              <w:rPr>
                <w:color w:val="auto"/>
                <w:sz w:val="22"/>
                <w:szCs w:val="22"/>
                <w:highlight w:val="white"/>
              </w:rPr>
              <w:t xml:space="preserve">ОГРН 1051401746769 </w:t>
            </w:r>
            <w:r>
              <w:rPr>
                <w:color w:val="auto"/>
                <w:sz w:val="22"/>
                <w:szCs w:val="22"/>
                <w:highlight w:val="white"/>
              </w:rPr>
            </w:r>
            <w:r>
              <w:rPr>
                <w:color w:val="auto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left"/>
              <w:spacing w:line="240" w:lineRule="auto"/>
              <w:shd w:val="clear" w:color="ffffff" w:themeColor="background1" w:fill="ffffff" w:themeFill="background1"/>
              <w:rPr>
                <w:color w:val="auto"/>
                <w:sz w:val="22"/>
                <w:szCs w:val="22"/>
                <w:highlight w:val="white"/>
              </w:rPr>
            </w:pPr>
            <w:r>
              <w:rPr>
                <w:color w:val="auto"/>
                <w:sz w:val="22"/>
                <w:szCs w:val="22"/>
                <w:highlight w:val="white"/>
              </w:rPr>
              <w:t xml:space="preserve">ИНН</w:t>
            </w:r>
            <w:r>
              <w:rPr>
                <w:color w:val="auto"/>
                <w:sz w:val="22"/>
                <w:szCs w:val="22"/>
                <w:highlight w:val="white"/>
              </w:rPr>
              <w:t xml:space="preserve"> </w:t>
            </w:r>
            <w:r>
              <w:rPr>
                <w:color w:val="auto"/>
                <w:sz w:val="22"/>
                <w:szCs w:val="22"/>
                <w:highlight w:val="white"/>
              </w:rPr>
              <w:t xml:space="preserve">1434031363</w:t>
            </w:r>
            <w:r>
              <w:rPr>
                <w:color w:val="auto"/>
                <w:sz w:val="22"/>
                <w:szCs w:val="22"/>
                <w:highlight w:val="white"/>
              </w:rPr>
              <w:t xml:space="preserve"> </w:t>
            </w:r>
            <w:r>
              <w:rPr>
                <w:color w:val="auto"/>
                <w:sz w:val="22"/>
                <w:szCs w:val="22"/>
                <w:highlight w:val="white"/>
              </w:rPr>
              <w:t xml:space="preserve">/</w:t>
            </w:r>
            <w:r>
              <w:rPr>
                <w:color w:val="auto"/>
                <w:sz w:val="22"/>
                <w:szCs w:val="22"/>
                <w:highlight w:val="white"/>
              </w:rPr>
              <w:t xml:space="preserve"> КПП </w:t>
            </w:r>
            <w:r>
              <w:rPr>
                <w:color w:val="auto"/>
                <w:sz w:val="22"/>
                <w:szCs w:val="22"/>
                <w:highlight w:val="white"/>
              </w:rPr>
              <w:t xml:space="preserve">272101001</w:t>
            </w:r>
            <w:r>
              <w:rPr>
                <w:color w:val="auto"/>
                <w:sz w:val="22"/>
                <w:szCs w:val="22"/>
                <w:highlight w:val="white"/>
              </w:rPr>
            </w:r>
            <w:r>
              <w:rPr>
                <w:color w:val="auto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left"/>
              <w:spacing w:line="240" w:lineRule="auto"/>
              <w:shd w:val="clear" w:color="ffffff" w:themeColor="background1" w:fill="ffffff" w:themeFill="background1"/>
              <w:rPr>
                <w:color w:val="auto"/>
                <w:sz w:val="22"/>
                <w:szCs w:val="22"/>
                <w:highlight w:val="white"/>
              </w:rPr>
            </w:pPr>
            <w:r>
              <w:rPr>
                <w:color w:val="auto"/>
                <w:sz w:val="22"/>
                <w:szCs w:val="22"/>
                <w:highlight w:val="white"/>
              </w:rPr>
              <w:t xml:space="preserve">КПП КН 997650001</w:t>
            </w:r>
            <w:r>
              <w:rPr>
                <w:color w:val="auto"/>
                <w:sz w:val="22"/>
                <w:szCs w:val="22"/>
                <w:highlight w:val="white"/>
              </w:rPr>
            </w:r>
            <w:r>
              <w:rPr>
                <w:color w:val="auto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left"/>
              <w:spacing w:line="240" w:lineRule="auto"/>
              <w:shd w:val="clear" w:color="ffffff" w:themeColor="background1" w:fill="ffffff" w:themeFill="background1"/>
              <w:rPr>
                <w:color w:val="auto"/>
                <w:sz w:val="22"/>
                <w:szCs w:val="22"/>
                <w:highlight w:val="white"/>
              </w:rPr>
            </w:pPr>
            <w:r>
              <w:rPr>
                <w:color w:val="auto"/>
                <w:sz w:val="22"/>
                <w:szCs w:val="22"/>
                <w:highlight w:val="white"/>
              </w:rPr>
            </w:r>
            <w:r>
              <w:rPr>
                <w:color w:val="auto"/>
                <w:sz w:val="22"/>
                <w:szCs w:val="22"/>
                <w:highlight w:val="white"/>
              </w:rPr>
            </w:r>
            <w:r>
              <w:rPr>
                <w:color w:val="auto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left"/>
              <w:spacing w:line="240" w:lineRule="auto"/>
              <w:shd w:val="clear" w:color="ffffff" w:themeColor="background1" w:fill="ffffff" w:themeFill="background1"/>
              <w:rPr>
                <w:color w:val="auto"/>
                <w:sz w:val="22"/>
                <w:szCs w:val="22"/>
                <w:highlight w:val="white"/>
              </w:rPr>
            </w:pPr>
            <w:r>
              <w:rPr>
                <w:color w:val="auto"/>
                <w:sz w:val="22"/>
                <w:szCs w:val="22"/>
                <w:highlight w:val="white"/>
              </w:rPr>
              <w:t xml:space="preserve">Р/с 40702810270000008818</w:t>
            </w:r>
            <w:r>
              <w:rPr>
                <w:color w:val="auto"/>
                <w:sz w:val="22"/>
                <w:szCs w:val="22"/>
                <w:highlight w:val="white"/>
              </w:rPr>
            </w:r>
            <w:r>
              <w:rPr>
                <w:color w:val="auto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left"/>
              <w:spacing w:line="240" w:lineRule="auto"/>
              <w:shd w:val="clear" w:color="ffffff" w:themeColor="background1" w:fill="ffffff" w:themeFill="background1"/>
              <w:rPr>
                <w:color w:val="auto"/>
                <w:sz w:val="22"/>
                <w:szCs w:val="22"/>
                <w:highlight w:val="white"/>
              </w:rPr>
            </w:pPr>
            <w:r>
              <w:rPr>
                <w:color w:val="auto"/>
                <w:sz w:val="22"/>
                <w:szCs w:val="22"/>
                <w:highlight w:val="white"/>
              </w:rPr>
              <w:t xml:space="preserve">в Дальневосточном</w:t>
            </w:r>
            <w:r>
              <w:rPr>
                <w:color w:val="auto"/>
                <w:sz w:val="22"/>
                <w:szCs w:val="22"/>
                <w:highlight w:val="white"/>
              </w:rPr>
            </w:r>
            <w:r>
              <w:rPr>
                <w:color w:val="auto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left"/>
              <w:spacing w:line="240" w:lineRule="auto"/>
              <w:shd w:val="clear" w:color="ffffff" w:themeColor="background1" w:fill="ffffff" w:themeFill="background1"/>
              <w:rPr>
                <w:color w:val="auto"/>
                <w:sz w:val="22"/>
                <w:szCs w:val="22"/>
                <w:highlight w:val="white"/>
              </w:rPr>
            </w:pPr>
            <w:r>
              <w:rPr>
                <w:color w:val="auto"/>
                <w:sz w:val="22"/>
                <w:szCs w:val="22"/>
                <w:highlight w:val="white"/>
              </w:rPr>
              <w:t xml:space="preserve">Банке Сбербанка РФ (ПАО), г. Хабаровска,</w:t>
            </w:r>
            <w:r>
              <w:rPr>
                <w:color w:val="auto"/>
                <w:sz w:val="22"/>
                <w:szCs w:val="22"/>
                <w:highlight w:val="white"/>
              </w:rPr>
            </w:r>
            <w:r>
              <w:rPr>
                <w:color w:val="auto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left"/>
              <w:spacing w:line="240" w:lineRule="auto"/>
              <w:shd w:val="clear" w:color="ffffff" w:themeColor="background1" w:fill="ffffff" w:themeFill="background1"/>
              <w:rPr>
                <w:color w:val="auto"/>
                <w:sz w:val="22"/>
                <w:szCs w:val="22"/>
                <w:highlight w:val="white"/>
              </w:rPr>
            </w:pPr>
            <w:r>
              <w:rPr>
                <w:color w:val="auto"/>
                <w:sz w:val="22"/>
                <w:szCs w:val="22"/>
                <w:highlight w:val="white"/>
              </w:rPr>
              <w:t xml:space="preserve">к/с 30101810600000000608</w:t>
            </w:r>
            <w:r>
              <w:rPr>
                <w:color w:val="auto"/>
                <w:sz w:val="22"/>
                <w:szCs w:val="22"/>
                <w:highlight w:val="white"/>
              </w:rPr>
            </w:r>
            <w:r>
              <w:rPr>
                <w:color w:val="auto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left"/>
              <w:spacing w:line="240" w:lineRule="auto"/>
              <w:shd w:val="clear" w:color="ffffff" w:themeColor="background1" w:fill="ffffff" w:themeFill="background1"/>
              <w:rPr>
                <w:color w:val="auto"/>
                <w:sz w:val="22"/>
                <w:szCs w:val="22"/>
                <w:highlight w:val="white"/>
              </w:rPr>
            </w:pPr>
            <w:r>
              <w:rPr>
                <w:color w:val="auto"/>
                <w:sz w:val="22"/>
                <w:szCs w:val="22"/>
                <w:highlight w:val="white"/>
              </w:rPr>
              <w:t xml:space="preserve">БИК 040813608</w:t>
            </w:r>
            <w:r>
              <w:rPr>
                <w:color w:val="auto"/>
                <w:sz w:val="22"/>
                <w:szCs w:val="22"/>
                <w:highlight w:val="white"/>
              </w:rPr>
            </w:r>
            <w:r>
              <w:rPr>
                <w:color w:val="auto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left"/>
              <w:spacing w:line="240" w:lineRule="auto"/>
              <w:shd w:val="clear" w:color="ffffff" w:themeColor="background1" w:fill="ffffff" w:themeFill="background1"/>
              <w:rPr>
                <w:color w:val="auto"/>
                <w:sz w:val="22"/>
                <w:szCs w:val="22"/>
                <w:highlight w:val="white"/>
              </w:rPr>
            </w:pPr>
            <w:r>
              <w:rPr>
                <w:color w:val="auto"/>
                <w:sz w:val="22"/>
                <w:szCs w:val="22"/>
                <w:highlight w:val="white"/>
              </w:rPr>
              <w:t xml:space="preserve">Тел.+7(4217)23-33-59</w:t>
            </w:r>
            <w:r>
              <w:rPr>
                <w:color w:val="auto"/>
                <w:sz w:val="22"/>
                <w:szCs w:val="22"/>
                <w:highlight w:val="white"/>
              </w:rPr>
            </w:r>
            <w:r>
              <w:rPr>
                <w:color w:val="auto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left"/>
              <w:spacing w:line="240" w:lineRule="auto"/>
              <w:shd w:val="clear" w:color="ffffff" w:themeColor="background1" w:fill="ffffff" w:themeFill="background1"/>
              <w:rPr>
                <w:color w:val="auto"/>
                <w:sz w:val="24"/>
                <w:szCs w:val="24"/>
                <w:highlight w:val="white"/>
              </w:rPr>
            </w:pPr>
            <w:r>
              <w:rPr>
                <w:color w:val="auto"/>
                <w:sz w:val="24"/>
                <w:szCs w:val="24"/>
                <w:highlight w:val="white"/>
              </w:rPr>
            </w:r>
            <w:r>
              <w:rPr>
                <w:color w:val="auto"/>
                <w:sz w:val="24"/>
                <w:szCs w:val="24"/>
                <w:highlight w:val="white"/>
              </w:rPr>
            </w:r>
            <w:r>
              <w:rPr>
                <w:color w:val="auto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left"/>
              <w:spacing w:line="240" w:lineRule="auto"/>
              <w:shd w:val="clear" w:color="ffffff" w:themeColor="background1" w:fill="ffffff" w:themeFill="background1"/>
              <w:rPr>
                <w:color w:val="auto"/>
                <w:sz w:val="24"/>
                <w:szCs w:val="24"/>
                <w:highlight w:val="white"/>
              </w:rPr>
            </w:pPr>
            <w:r>
              <w:rPr>
                <w:color w:val="auto"/>
                <w:sz w:val="24"/>
                <w:szCs w:val="24"/>
                <w:highlight w:val="white"/>
              </w:rPr>
              <w:t xml:space="preserve">Эл. почта: </w:t>
            </w:r>
            <w:r>
              <w:rPr>
                <w:color w:val="auto"/>
                <w:sz w:val="24"/>
                <w:szCs w:val="24"/>
                <w:highlight w:val="white"/>
              </w:rPr>
            </w:r>
            <w:hyperlink r:id="rId24" w:tooltip="http://ktec-2@dgk.ru" w:history="1">
              <w:r>
                <w:rPr>
                  <w:rStyle w:val="1262"/>
                  <w:color w:val="auto"/>
                  <w:sz w:val="24"/>
                  <w:szCs w:val="24"/>
                  <w:highlight w:val="white"/>
                </w:rPr>
                <w:t xml:space="preserve">ktec-</w:t>
              </w:r>
              <w:r>
                <w:rPr>
                  <w:rStyle w:val="1262"/>
                  <w:color w:val="auto"/>
                  <w:sz w:val="24"/>
                  <w:szCs w:val="24"/>
                  <w:highlight w:val="white"/>
                </w:rPr>
                <w:t xml:space="preserve">2@</w:t>
              </w:r>
              <w:r>
                <w:rPr>
                  <w:rStyle w:val="1262"/>
                  <w:color w:val="auto"/>
                  <w:sz w:val="24"/>
                  <w:szCs w:val="24"/>
                  <w:highlight w:val="white"/>
                  <w:lang w:val="en-US"/>
                </w:rPr>
                <w:t xml:space="preserve">dgk</w:t>
              </w:r>
              <w:r>
                <w:rPr>
                  <w:rStyle w:val="1262"/>
                  <w:color w:val="auto"/>
                  <w:sz w:val="24"/>
                  <w:szCs w:val="24"/>
                  <w:highlight w:val="white"/>
                </w:rPr>
                <w:t xml:space="preserve">.</w:t>
              </w:r>
              <w:r>
                <w:rPr>
                  <w:rStyle w:val="1262"/>
                  <w:color w:val="auto"/>
                  <w:sz w:val="24"/>
                  <w:szCs w:val="24"/>
                  <w:highlight w:val="white"/>
                  <w:lang w:val="en-US"/>
                </w:rPr>
                <w:t xml:space="preserve">ru</w:t>
              </w:r>
              <w:r>
                <w:rPr>
                  <w:rStyle w:val="1262"/>
                  <w:color w:val="auto"/>
                  <w:sz w:val="22"/>
                  <w:szCs w:val="22"/>
                  <w:highlight w:val="white"/>
                </w:rPr>
              </w:r>
              <w:r>
                <w:rPr>
                  <w:rStyle w:val="1262"/>
                  <w:color w:val="auto"/>
                  <w:sz w:val="22"/>
                  <w:szCs w:val="22"/>
                  <w:highlight w:val="white"/>
                </w:rPr>
              </w:r>
            </w:hyperlink>
            <w:r>
              <w:rPr>
                <w:color w:val="auto"/>
                <w:sz w:val="24"/>
                <w:szCs w:val="24"/>
                <w:highlight w:val="white"/>
              </w:rPr>
            </w:r>
            <w:r>
              <w:rPr>
                <w:color w:val="auto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left"/>
              <w:spacing w:line="240" w:lineRule="auto"/>
              <w:shd w:val="clear" w:color="ffffff" w:themeColor="background1" w:fill="ffffff" w:themeFill="background1"/>
              <w:rPr>
                <w:color w:val="auto"/>
                <w:sz w:val="22"/>
                <w:szCs w:val="22"/>
                <w:highlight w:val="white"/>
              </w:rPr>
            </w:pPr>
            <w:r>
              <w:rPr>
                <w:color w:val="auto"/>
                <w:sz w:val="24"/>
                <w:szCs w:val="24"/>
                <w:highlight w:val="white"/>
                <w:lang w:val="en-US"/>
              </w:rPr>
            </w:r>
            <w:r>
              <w:rPr>
                <w:color w:val="auto"/>
                <w:sz w:val="22"/>
                <w:szCs w:val="22"/>
                <w:highlight w:val="white"/>
              </w:rPr>
            </w:r>
            <w:r>
              <w:rPr>
                <w:color w:val="auto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left"/>
              <w:spacing w:line="240" w:lineRule="auto"/>
              <w:shd w:val="clear" w:color="ffffff" w:themeColor="background1" w:fill="ffffff" w:themeFill="background1"/>
              <w:rPr>
                <w:color w:val="auto" w:themeColor="background1"/>
                <w:sz w:val="22"/>
                <w:szCs w:val="22"/>
                <w:highlight w:val="white"/>
              </w:rPr>
            </w:pPr>
            <w:r>
              <w:rPr>
                <w:color w:val="auto"/>
                <w:sz w:val="22"/>
                <w:szCs w:val="22"/>
                <w:highlight w:val="white"/>
              </w:rPr>
              <w:t xml:space="preserve">Адрес для корреспонденции:</w:t>
            </w:r>
            <w:r>
              <w:rPr>
                <w:color w:val="auto" w:themeColor="background1"/>
                <w:sz w:val="22"/>
                <w:szCs w:val="22"/>
                <w:highlight w:val="white"/>
              </w:rPr>
            </w:r>
            <w:r>
              <w:rPr>
                <w:color w:val="auto" w:themeColor="background1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left"/>
              <w:spacing w:line="240" w:lineRule="auto"/>
              <w:shd w:val="clear" w:color="ffffff" w:themeColor="background1" w:fill="ffffff" w:themeFill="background1"/>
              <w:rPr>
                <w:color w:val="auto" w:themeColor="background1"/>
                <w:sz w:val="22"/>
                <w:szCs w:val="22"/>
                <w:highlight w:val="white"/>
              </w:rPr>
            </w:pPr>
            <w:r>
              <w:rPr>
                <w:color w:val="auto"/>
                <w:sz w:val="22"/>
                <w:szCs w:val="22"/>
                <w:highlight w:val="white"/>
              </w:rPr>
              <w:t xml:space="preserve">681000, г. Комсомольск-на-Амуре,</w:t>
            </w:r>
            <w:r>
              <w:rPr>
                <w:color w:val="auto" w:themeColor="background1"/>
                <w:sz w:val="22"/>
                <w:szCs w:val="22"/>
                <w:highlight w:val="white"/>
              </w:rPr>
            </w:r>
            <w:r>
              <w:rPr>
                <w:color w:val="auto" w:themeColor="background1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left"/>
              <w:spacing w:line="240" w:lineRule="auto"/>
              <w:shd w:val="clear" w:color="ffffff" w:themeColor="background1" w:fill="ffffff" w:themeFill="background1"/>
              <w:rPr>
                <w:color w:val="auto" w:themeColor="background1"/>
                <w:sz w:val="22"/>
                <w:szCs w:val="22"/>
                <w:highlight w:val="white"/>
              </w:rPr>
            </w:pPr>
            <w:r>
              <w:rPr>
                <w:color w:val="auto"/>
                <w:sz w:val="22"/>
                <w:szCs w:val="22"/>
                <w:highlight w:val="white"/>
              </w:rPr>
              <w:t xml:space="preserve"> ул. Аллея Труда 1/3</w:t>
            </w:r>
            <w:r>
              <w:rPr>
                <w:color w:val="auto" w:themeColor="background1"/>
                <w:sz w:val="22"/>
                <w:szCs w:val="22"/>
                <w:highlight w:val="white"/>
              </w:rPr>
            </w:r>
            <w:r>
              <w:rPr>
                <w:color w:val="auto" w:themeColor="background1"/>
                <w:sz w:val="22"/>
                <w:szCs w:val="22"/>
                <w:highlight w:val="white"/>
              </w:rPr>
            </w:r>
          </w:p>
        </w:tc>
        <w:tc>
          <w:tcPr>
            <w:gridSpan w:val="2"/>
            <w:shd w:val="clear" w:color="auto" w:fill="bfbfbf" w:themeFill="background1" w:themeFillShade="BF"/>
            <w:tcW w:w="4962" w:type="dxa"/>
            <w:textDirection w:val="lrTb"/>
            <w:noWrap w:val="false"/>
          </w:tcPr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color w:val="auto"/>
                <w:sz w:val="24"/>
                <w:szCs w:val="24"/>
                <w:highlight w:val="white"/>
              </w:rPr>
              <w:pPrChange w:id="0" w:author="kulinets_ov" w:date="2025-04-11T03:44:06Z" oouserid="kulinets_ov">
                <w:pPr>
                  <w:ind w:firstLine="0"/>
                  <w:spacing w:line="240" w:lineRule="auto"/>
                </w:pPr>
              </w:pPrChange>
            </w:pPr>
            <w:r>
              <w:rPr>
                <w:color w:val="auto"/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color w:val="auto"/>
                <w:sz w:val="24"/>
                <w:szCs w:val="24"/>
                <w:highlight w:val="white"/>
              </w:rPr>
            </w:r>
            <w:r>
              <w:rPr>
                <w:color w:val="auto"/>
                <w:sz w:val="24"/>
                <w:szCs w:val="24"/>
                <w:highlight w:val="white"/>
              </w:rPr>
            </w:r>
          </w:p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color w:val="auto"/>
                <w:sz w:val="18"/>
                <w:szCs w:val="18"/>
                <w:highlight w:val="white"/>
              </w:rPr>
            </w:pPr>
            <w:r>
              <w:rPr>
                <w:color w:val="auto"/>
                <w:sz w:val="18"/>
                <w:szCs w:val="18"/>
                <w:highlight w:val="white"/>
              </w:rPr>
              <w:t xml:space="preserve">(сокращенное наименование юр/лица)</w:t>
            </w:r>
            <w:r>
              <w:rPr>
                <w:color w:val="auto"/>
                <w:sz w:val="18"/>
                <w:szCs w:val="18"/>
                <w:highlight w:val="white"/>
              </w:rPr>
            </w:r>
            <w:r>
              <w:rPr>
                <w:color w:val="auto"/>
                <w:sz w:val="18"/>
                <w:szCs w:val="18"/>
                <w:highlight w:val="white"/>
              </w:rPr>
            </w:r>
          </w:p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color w:val="auto"/>
                <w:sz w:val="24"/>
                <w:szCs w:val="24"/>
                <w:highlight w:val="white"/>
              </w:rPr>
            </w:pPr>
            <w:r>
              <w:rPr>
                <w:color w:val="auto"/>
                <w:sz w:val="24"/>
                <w:szCs w:val="24"/>
                <w:highlight w:val="white"/>
              </w:rPr>
              <w:t xml:space="preserve">Место нахождения:</w:t>
            </w:r>
            <w:r>
              <w:rPr>
                <w:color w:val="auto"/>
                <w:sz w:val="24"/>
                <w:szCs w:val="24"/>
                <w:highlight w:val="white"/>
              </w:rPr>
            </w:r>
            <w:r>
              <w:rPr>
                <w:color w:val="auto"/>
                <w:sz w:val="24"/>
                <w:szCs w:val="24"/>
                <w:highlight w:val="white"/>
              </w:rPr>
            </w:r>
          </w:p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color w:val="auto"/>
                <w:sz w:val="24"/>
                <w:szCs w:val="24"/>
                <w:highlight w:val="white"/>
              </w:rPr>
            </w:pPr>
            <w:r>
              <w:rPr>
                <w:color w:val="auto"/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color w:val="auto"/>
                <w:sz w:val="24"/>
                <w:szCs w:val="24"/>
                <w:highlight w:val="white"/>
              </w:rPr>
            </w:r>
            <w:r>
              <w:rPr>
                <w:color w:val="auto"/>
                <w:sz w:val="24"/>
                <w:szCs w:val="24"/>
                <w:highlight w:val="white"/>
              </w:rPr>
            </w:r>
          </w:p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color w:val="auto"/>
                <w:sz w:val="24"/>
                <w:szCs w:val="24"/>
                <w:highlight w:val="white"/>
              </w:rPr>
            </w:pPr>
            <w:r>
              <w:rPr>
                <w:color w:val="auto"/>
                <w:sz w:val="24"/>
                <w:szCs w:val="24"/>
                <w:highlight w:val="white"/>
              </w:rPr>
              <w:t xml:space="preserve">Адрес:</w:t>
            </w:r>
            <w:r>
              <w:rPr>
                <w:color w:val="auto"/>
                <w:sz w:val="24"/>
                <w:szCs w:val="24"/>
                <w:highlight w:val="white"/>
              </w:rPr>
            </w:r>
            <w:r>
              <w:rPr>
                <w:color w:val="auto"/>
                <w:sz w:val="24"/>
                <w:szCs w:val="24"/>
                <w:highlight w:val="white"/>
              </w:rPr>
            </w:r>
          </w:p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color w:val="auto"/>
                <w:sz w:val="24"/>
                <w:szCs w:val="24"/>
                <w:highlight w:val="white"/>
              </w:rPr>
            </w:pPr>
            <w:r>
              <w:rPr>
                <w:color w:val="auto"/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color w:val="auto"/>
                <w:sz w:val="24"/>
                <w:szCs w:val="24"/>
                <w:highlight w:val="white"/>
              </w:rPr>
            </w:r>
            <w:r>
              <w:rPr>
                <w:color w:val="auto"/>
                <w:sz w:val="24"/>
                <w:szCs w:val="24"/>
                <w:highlight w:val="white"/>
              </w:rPr>
            </w:r>
          </w:p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color w:val="auto"/>
                <w:sz w:val="24"/>
                <w:szCs w:val="24"/>
                <w:highlight w:val="white"/>
              </w:rPr>
            </w:pPr>
            <w:r>
              <w:rPr>
                <w:color w:val="auto"/>
                <w:sz w:val="24"/>
                <w:szCs w:val="24"/>
                <w:highlight w:val="white"/>
              </w:rPr>
              <w:t xml:space="preserve">ОГРН 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___________________________</w:t>
            </w:r>
            <w:r>
              <w:rPr>
                <w:color w:val="auto"/>
                <w:sz w:val="24"/>
                <w:szCs w:val="24"/>
                <w:highlight w:val="white"/>
              </w:rPr>
            </w:r>
            <w:r>
              <w:rPr>
                <w:color w:val="auto"/>
                <w:sz w:val="24"/>
                <w:szCs w:val="24"/>
                <w:highlight w:val="white"/>
              </w:rPr>
            </w:r>
          </w:p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color w:val="auto"/>
                <w:sz w:val="24"/>
                <w:szCs w:val="24"/>
                <w:highlight w:val="white"/>
              </w:rPr>
            </w:pPr>
            <w:r>
              <w:rPr>
                <w:color w:val="auto"/>
                <w:sz w:val="24"/>
                <w:szCs w:val="24"/>
                <w:highlight w:val="white"/>
              </w:rPr>
              <w:t xml:space="preserve">ИНН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 ____________ / 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КПП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___________</w:t>
            </w:r>
            <w:r>
              <w:rPr>
                <w:color w:val="auto"/>
                <w:sz w:val="24"/>
                <w:szCs w:val="24"/>
                <w:highlight w:val="white"/>
              </w:rPr>
            </w:r>
            <w:r>
              <w:rPr>
                <w:color w:val="auto"/>
                <w:sz w:val="24"/>
                <w:szCs w:val="24"/>
                <w:highlight w:val="white"/>
              </w:rPr>
            </w:r>
          </w:p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color w:val="auto"/>
                <w:sz w:val="24"/>
                <w:szCs w:val="24"/>
                <w:highlight w:val="white"/>
              </w:rPr>
            </w:pPr>
            <w:r>
              <w:rPr>
                <w:color w:val="auto"/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color w:val="auto"/>
                <w:sz w:val="24"/>
                <w:szCs w:val="24"/>
                <w:highlight w:val="white"/>
              </w:rPr>
            </w:r>
            <w:r>
              <w:rPr>
                <w:color w:val="auto"/>
                <w:sz w:val="24"/>
                <w:szCs w:val="24"/>
                <w:highlight w:val="white"/>
              </w:rPr>
            </w:r>
          </w:p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color w:val="auto"/>
                <w:sz w:val="18"/>
                <w:szCs w:val="18"/>
                <w:highlight w:val="white"/>
              </w:rPr>
            </w:pPr>
            <w:r>
              <w:rPr>
                <w:color w:val="auto"/>
                <w:sz w:val="18"/>
                <w:szCs w:val="18"/>
                <w:highlight w:val="white"/>
              </w:rPr>
              <w:t xml:space="preserve">(номер расчетного счета)</w:t>
            </w:r>
            <w:r>
              <w:rPr>
                <w:color w:val="auto"/>
                <w:sz w:val="18"/>
                <w:szCs w:val="18"/>
                <w:highlight w:val="white"/>
              </w:rPr>
            </w:r>
            <w:r>
              <w:rPr>
                <w:color w:val="auto"/>
                <w:sz w:val="18"/>
                <w:szCs w:val="18"/>
                <w:highlight w:val="white"/>
              </w:rPr>
            </w:r>
          </w:p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color w:val="auto"/>
                <w:sz w:val="24"/>
                <w:szCs w:val="24"/>
                <w:highlight w:val="white"/>
              </w:rPr>
            </w:pPr>
            <w:r>
              <w:rPr>
                <w:color w:val="auto"/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color w:val="auto"/>
                <w:sz w:val="24"/>
                <w:szCs w:val="24"/>
                <w:highlight w:val="white"/>
              </w:rPr>
            </w:r>
            <w:r>
              <w:rPr>
                <w:color w:val="auto"/>
                <w:sz w:val="24"/>
                <w:szCs w:val="24"/>
                <w:highlight w:val="white"/>
              </w:rPr>
            </w:r>
          </w:p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color w:val="auto"/>
                <w:sz w:val="18"/>
                <w:szCs w:val="18"/>
                <w:highlight w:val="white"/>
              </w:rPr>
            </w:pPr>
            <w:r>
              <w:rPr>
                <w:color w:val="auto"/>
                <w:sz w:val="18"/>
                <w:szCs w:val="18"/>
                <w:highlight w:val="white"/>
              </w:rPr>
              <w:t xml:space="preserve">(наименование банка, в котором</w:t>
            </w:r>
            <w:r>
              <w:rPr>
                <w:color w:val="auto"/>
                <w:sz w:val="18"/>
                <w:szCs w:val="18"/>
                <w:highlight w:val="white"/>
              </w:rPr>
            </w:r>
            <w:r>
              <w:rPr>
                <w:color w:val="auto"/>
                <w:sz w:val="18"/>
                <w:szCs w:val="18"/>
                <w:highlight w:val="white"/>
              </w:rPr>
            </w:r>
          </w:p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color w:val="auto"/>
                <w:sz w:val="18"/>
                <w:szCs w:val="18"/>
                <w:highlight w:val="white"/>
              </w:rPr>
            </w:pPr>
            <w:r>
              <w:rPr>
                <w:color w:val="auto"/>
                <w:sz w:val="18"/>
                <w:szCs w:val="18"/>
                <w:highlight w:val="white"/>
              </w:rPr>
              <w:t xml:space="preserve">открыт расчетный счет)</w:t>
            </w:r>
            <w:r>
              <w:rPr>
                <w:color w:val="auto"/>
                <w:sz w:val="18"/>
                <w:szCs w:val="18"/>
                <w:highlight w:val="white"/>
              </w:rPr>
            </w:r>
            <w:r>
              <w:rPr>
                <w:color w:val="auto"/>
                <w:sz w:val="18"/>
                <w:szCs w:val="18"/>
                <w:highlight w:val="white"/>
              </w:rPr>
            </w:r>
          </w:p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color w:val="auto"/>
                <w:sz w:val="24"/>
                <w:szCs w:val="24"/>
                <w:highlight w:val="white"/>
              </w:rPr>
            </w:pPr>
            <w:r>
              <w:rPr>
                <w:color w:val="auto"/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color w:val="auto"/>
                <w:sz w:val="24"/>
                <w:szCs w:val="24"/>
                <w:highlight w:val="white"/>
              </w:rPr>
            </w:r>
            <w:r>
              <w:rPr>
                <w:color w:val="auto"/>
                <w:sz w:val="24"/>
                <w:szCs w:val="24"/>
                <w:highlight w:val="white"/>
              </w:rPr>
            </w:r>
          </w:p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color w:val="auto"/>
                <w:sz w:val="18"/>
                <w:szCs w:val="18"/>
                <w:highlight w:val="white"/>
              </w:rPr>
            </w:pPr>
            <w:r>
              <w:rPr>
                <w:color w:val="auto"/>
                <w:sz w:val="18"/>
                <w:szCs w:val="18"/>
                <w:highlight w:val="white"/>
              </w:rPr>
              <w:t xml:space="preserve">(номер корреспондентского счета банка)</w:t>
            </w:r>
            <w:r>
              <w:rPr>
                <w:color w:val="auto"/>
                <w:sz w:val="18"/>
                <w:szCs w:val="18"/>
                <w:highlight w:val="white"/>
              </w:rPr>
            </w:r>
            <w:r>
              <w:rPr>
                <w:color w:val="auto"/>
                <w:sz w:val="18"/>
                <w:szCs w:val="18"/>
                <w:highlight w:val="white"/>
              </w:rPr>
            </w:r>
          </w:p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color w:val="auto"/>
                <w:sz w:val="24"/>
                <w:szCs w:val="24"/>
                <w:highlight w:val="white"/>
              </w:rPr>
            </w:pPr>
            <w:r>
              <w:rPr>
                <w:color w:val="auto"/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color w:val="auto"/>
                <w:sz w:val="24"/>
                <w:szCs w:val="24"/>
                <w:highlight w:val="white"/>
              </w:rPr>
            </w:r>
            <w:r>
              <w:rPr>
                <w:color w:val="auto"/>
                <w:sz w:val="24"/>
                <w:szCs w:val="24"/>
                <w:highlight w:val="white"/>
              </w:rPr>
            </w:r>
          </w:p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color w:val="auto"/>
                <w:sz w:val="18"/>
                <w:szCs w:val="18"/>
                <w:highlight w:val="white"/>
              </w:rPr>
            </w:pPr>
            <w:r>
              <w:rPr>
                <w:color w:val="auto"/>
                <w:sz w:val="18"/>
                <w:szCs w:val="18"/>
                <w:highlight w:val="white"/>
              </w:rPr>
              <w:t xml:space="preserve">(БИК банка)</w:t>
            </w:r>
            <w:r>
              <w:rPr>
                <w:color w:val="auto"/>
                <w:sz w:val="18"/>
                <w:szCs w:val="18"/>
                <w:highlight w:val="white"/>
              </w:rPr>
            </w:r>
            <w:r>
              <w:rPr>
                <w:color w:val="auto"/>
                <w:sz w:val="18"/>
                <w:szCs w:val="18"/>
                <w:highlight w:val="white"/>
              </w:rPr>
            </w:r>
          </w:p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color w:val="auto"/>
                <w:sz w:val="24"/>
                <w:szCs w:val="24"/>
                <w:highlight w:val="white"/>
              </w:rPr>
            </w:pPr>
            <w:r>
              <w:rPr>
                <w:color w:val="auto"/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color w:val="auto"/>
                <w:sz w:val="24"/>
                <w:szCs w:val="24"/>
                <w:highlight w:val="white"/>
              </w:rPr>
            </w:r>
            <w:r>
              <w:rPr>
                <w:color w:val="auto"/>
                <w:sz w:val="24"/>
                <w:szCs w:val="24"/>
                <w:highlight w:val="white"/>
              </w:rPr>
            </w:r>
          </w:p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color w:val="auto"/>
                <w:sz w:val="18"/>
                <w:szCs w:val="18"/>
                <w:highlight w:val="white"/>
              </w:rPr>
            </w:pPr>
            <w:r>
              <w:rPr>
                <w:color w:val="auto"/>
                <w:sz w:val="18"/>
                <w:szCs w:val="18"/>
                <w:highlight w:val="white"/>
              </w:rPr>
              <w:t xml:space="preserve">(номер телефона)</w:t>
            </w:r>
            <w:r>
              <w:rPr>
                <w:color w:val="auto"/>
                <w:sz w:val="18"/>
                <w:szCs w:val="18"/>
                <w:highlight w:val="white"/>
              </w:rPr>
            </w:r>
            <w:r>
              <w:rPr>
                <w:color w:val="auto"/>
                <w:sz w:val="18"/>
                <w:szCs w:val="18"/>
                <w:highlight w:val="white"/>
              </w:rPr>
            </w:r>
          </w:p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color w:val="auto"/>
                <w:sz w:val="18"/>
                <w:szCs w:val="18"/>
                <w:highlight w:val="white"/>
              </w:rPr>
            </w:pPr>
            <w:r>
              <w:rPr>
                <w:color w:val="auto"/>
                <w:sz w:val="18"/>
                <w:szCs w:val="18"/>
                <w:highlight w:val="white"/>
              </w:rPr>
              <w:t xml:space="preserve">_________________________________</w:t>
            </w:r>
            <w:r>
              <w:rPr>
                <w:color w:val="auto"/>
                <w:sz w:val="18"/>
                <w:szCs w:val="18"/>
                <w:highlight w:val="white"/>
              </w:rPr>
            </w:r>
            <w:r>
              <w:rPr>
                <w:color w:val="auto"/>
                <w:sz w:val="18"/>
                <w:szCs w:val="18"/>
                <w:highlight w:val="white"/>
              </w:rPr>
            </w:r>
          </w:p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color w:val="auto"/>
                <w:sz w:val="18"/>
                <w:szCs w:val="18"/>
                <w:highlight w:val="white"/>
              </w:rPr>
            </w:pPr>
            <w:r>
              <w:rPr>
                <w:color w:val="auto"/>
                <w:sz w:val="18"/>
                <w:szCs w:val="18"/>
                <w:highlight w:val="white"/>
              </w:rPr>
              <w:t xml:space="preserve">(адрес эл/почты)</w:t>
            </w:r>
            <w:r>
              <w:rPr>
                <w:color w:val="auto"/>
                <w:sz w:val="18"/>
                <w:szCs w:val="18"/>
                <w:highlight w:val="white"/>
              </w:rPr>
            </w:r>
            <w:r>
              <w:rPr>
                <w:color w:val="auto"/>
                <w:sz w:val="18"/>
                <w:szCs w:val="18"/>
                <w:highlight w:val="white"/>
              </w:rPr>
            </w:r>
          </w:p>
        </w:tc>
      </w:tr>
      <w:tr>
        <w:tblPrEx/>
        <w:trPr>
          <w:gridAfter w:val="1"/>
          <w:trHeight w:val="574"/>
        </w:trPr>
        <w:tc>
          <w:tcPr>
            <w:tcW w:w="4786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ffffff" w:themeColor="background1" w:fill="ffffff" w:themeFill="background1"/>
              <w:rPr>
                <w:color w:val="auto"/>
                <w:sz w:val="24"/>
                <w:szCs w:val="24"/>
                <w:highlight w:val="white"/>
              </w:rPr>
            </w:pPr>
            <w:r>
              <w:rPr>
                <w:color w:val="auto"/>
                <w:sz w:val="24"/>
                <w:szCs w:val="24"/>
                <w:highlight w:val="none"/>
              </w:rPr>
            </w:r>
            <w:r>
              <w:rPr>
                <w:color w:val="auto"/>
                <w:sz w:val="24"/>
                <w:szCs w:val="24"/>
                <w:highlight w:val="white"/>
              </w:rPr>
            </w:r>
            <w:r>
              <w:rPr>
                <w:color w:val="auto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left"/>
              <w:spacing w:line="240" w:lineRule="auto"/>
              <w:shd w:val="clear" w:color="ffffff" w:themeColor="background1" w:fill="ffffff" w:themeFill="background1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color w:val="auto"/>
                <w:sz w:val="24"/>
                <w:szCs w:val="24"/>
                <w:highlight w:val="white"/>
              </w:rPr>
              <w:t xml:space="preserve">_______________ / _______________ </w:t>
            </w:r>
            <w:r>
              <w:rPr>
                <w:color w:val="auto"/>
                <w:sz w:val="24"/>
                <w:szCs w:val="24"/>
                <w:highlight w:val="none"/>
              </w:rPr>
            </w:r>
            <w:r>
              <w:rPr>
                <w:color w:val="auto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W w:w="4786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ffffff" w:themeColor="background1" w:fill="ffffff" w:themeFill="background1"/>
              <w:rPr>
                <w:color w:val="auto"/>
                <w:sz w:val="24"/>
                <w:szCs w:val="24"/>
                <w:highlight w:val="white"/>
              </w:rPr>
            </w:pPr>
            <w:r>
              <w:rPr>
                <w:color w:val="auto"/>
                <w:sz w:val="24"/>
                <w:szCs w:val="24"/>
                <w:highlight w:val="none"/>
              </w:rPr>
            </w:r>
            <w:r>
              <w:rPr>
                <w:color w:val="auto"/>
                <w:sz w:val="24"/>
                <w:szCs w:val="24"/>
                <w:highlight w:val="white"/>
              </w:rPr>
            </w:r>
            <w:r>
              <w:rPr>
                <w:color w:val="auto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left"/>
              <w:spacing w:line="240" w:lineRule="auto"/>
              <w:shd w:val="clear" w:color="ffffff" w:themeColor="background1" w:fill="ffffff" w:themeFill="background1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color w:val="auto"/>
                <w:sz w:val="24"/>
                <w:szCs w:val="24"/>
                <w:highlight w:val="white"/>
              </w:rPr>
              <w:t xml:space="preserve">_______________ / _______________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 </w:t>
            </w:r>
            <w:r>
              <w:rPr>
                <w:color w:val="auto"/>
                <w:sz w:val="24"/>
                <w:szCs w:val="24"/>
                <w:highlight w:val="none"/>
              </w:rPr>
            </w:r>
            <w:r>
              <w:rPr>
                <w:color w:val="auto"/>
                <w:sz w:val="24"/>
                <w:szCs w:val="24"/>
                <w:highlight w:val="none"/>
              </w:rPr>
            </w:r>
          </w:p>
        </w:tc>
      </w:tr>
    </w:tbl>
    <w:p>
      <w:pPr>
        <w:pStyle w:val="1203"/>
        <w:jc w:val="right"/>
        <w:rPr>
          <w:sz w:val="24"/>
          <w:szCs w:val="24"/>
          <w:highlight w:val="none"/>
        </w:rPr>
      </w:pPr>
      <w:r>
        <w:rPr>
          <w:sz w:val="24"/>
          <w:szCs w:val="18"/>
        </w:rPr>
        <w:t xml:space="preserve">Приложение № 1 к Договору подряда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203"/>
        <w:jc w:val="right"/>
        <w:rPr>
          <w:b/>
          <w:sz w:val="24"/>
          <w:szCs w:val="24"/>
        </w:rPr>
      </w:pPr>
      <w:r>
        <w:rPr>
          <w:sz w:val="24"/>
          <w:szCs w:val="18"/>
        </w:rPr>
        <w:t xml:space="preserve">№ </w:t>
      </w:r>
      <w:r>
        <w:rPr>
          <w:sz w:val="24"/>
          <w:szCs w:val="18"/>
          <w:u w:val="single"/>
        </w:rPr>
        <w:t xml:space="preserve">                     </w:t>
      </w:r>
      <w:r>
        <w:rPr>
          <w:sz w:val="24"/>
          <w:szCs w:val="18"/>
        </w:rPr>
        <w:t xml:space="preserve">от «</w:t>
      </w:r>
      <w:r>
        <w:rPr>
          <w:sz w:val="24"/>
          <w:szCs w:val="18"/>
          <w:u w:val="single"/>
        </w:rPr>
        <w:t xml:space="preserve">       </w:t>
      </w:r>
      <w:r>
        <w:rPr>
          <w:sz w:val="24"/>
          <w:szCs w:val="18"/>
        </w:rPr>
        <w:t xml:space="preserve">»__</w:t>
      </w:r>
      <w:r>
        <w:rPr>
          <w:sz w:val="24"/>
          <w:szCs w:val="18"/>
        </w:rPr>
        <w:t xml:space="preserve">__</w:t>
      </w:r>
      <w:r>
        <w:rPr>
          <w:sz w:val="24"/>
          <w:szCs w:val="18"/>
        </w:rPr>
        <w:t xml:space="preserve">_____2026</w:t>
      </w:r>
      <w:r>
        <w:rPr>
          <w:sz w:val="24"/>
          <w:szCs w:val="18"/>
        </w:rPr>
        <w:t xml:space="preserve">г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tabs>
          <w:tab w:val="left" w:pos="5823" w:leader="none"/>
          <w:tab w:val="left" w:pos="8280" w:leader="none"/>
          <w:tab w:val="right" w:pos="10348" w:leader="none"/>
          <w:tab w:val="right" w:pos="10607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tbl>
      <w:tblPr>
        <w:tblW w:w="9323" w:type="dxa"/>
        <w:tblLook w:val="01E0" w:firstRow="1" w:lastRow="1" w:firstColumn="1" w:lastColumn="1" w:noHBand="0" w:noVBand="0"/>
      </w:tblPr>
      <w:tblGrid>
        <w:gridCol w:w="4075"/>
        <w:gridCol w:w="5248"/>
      </w:tblGrid>
      <w:tr>
        <w:tblPrEx/>
        <w:trPr>
          <w:trHeight w:val="408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75" w:type="dxa"/>
            <w:textDirection w:val="lrTb"/>
            <w:noWrap w:val="false"/>
          </w:tcPr>
          <w:p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Заказчик: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48" w:type="dxa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Подрядчик: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9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75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  <w:p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                             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48" w:type="dxa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_____________</w:t>
            </w:r>
            <w:r>
              <w:rPr>
                <w:sz w:val="24"/>
                <w:szCs w:val="24"/>
                <w:lang w:val="en-US"/>
              </w:rPr>
              <w:t xml:space="preserve">      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tabs>
          <w:tab w:val="left" w:pos="8280" w:leader="none"/>
          <w:tab w:val="right" w:pos="10607" w:leader="none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</w:t>
      </w:r>
      <w:r>
        <w:rPr>
          <w:b/>
          <w:color w:val="000000"/>
          <w:sz w:val="24"/>
          <w:szCs w:val="24"/>
        </w:rPr>
        <w:t xml:space="preserve">                           </w:t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jc w:val="center"/>
        <w:tabs>
          <w:tab w:val="left" w:pos="8280" w:leader="none"/>
        </w:tabs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Техническое задание</w:t>
      </w:r>
      <w:r>
        <w:rPr>
          <w:b/>
          <w:sz w:val="24"/>
          <w:szCs w:val="28"/>
        </w:rPr>
      </w:r>
      <w:r>
        <w:rPr>
          <w:b/>
          <w:sz w:val="24"/>
          <w:szCs w:val="28"/>
        </w:rPr>
      </w:r>
    </w:p>
    <w:p>
      <w:pPr>
        <w:jc w:val="center"/>
        <w:spacing w:before="360" w:after="360"/>
        <w:tabs>
          <w:tab w:val="left" w:pos="8280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spacing w:before="360" w:after="360"/>
        <w:tabs>
          <w:tab w:val="left" w:pos="8280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spacing w:before="360" w:after="360"/>
        <w:tabs>
          <w:tab w:val="left" w:pos="8280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spacing w:before="360" w:after="360"/>
        <w:tabs>
          <w:tab w:val="left" w:pos="8280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spacing w:before="360" w:after="360"/>
        <w:tabs>
          <w:tab w:val="left" w:pos="8280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spacing w:before="360" w:after="360"/>
        <w:tabs>
          <w:tab w:val="left" w:pos="8280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spacing w:before="360" w:after="360"/>
        <w:tabs>
          <w:tab w:val="left" w:pos="8280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spacing w:before="360" w:after="360"/>
        <w:tabs>
          <w:tab w:val="left" w:pos="8280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spacing w:before="360" w:after="360"/>
        <w:tabs>
          <w:tab w:val="left" w:pos="8280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spacing w:before="360" w:after="360"/>
        <w:tabs>
          <w:tab w:val="left" w:pos="8280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spacing w:before="360" w:after="360"/>
        <w:tabs>
          <w:tab w:val="left" w:pos="8280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spacing w:before="360" w:after="360"/>
        <w:tabs>
          <w:tab w:val="left" w:pos="8280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203"/>
        <w:jc w:val="center"/>
        <w:spacing w:before="360" w:after="360"/>
        <w:tabs>
          <w:tab w:val="left" w:pos="8280" w:leader="none"/>
        </w:tabs>
        <w:rPr>
          <w:b/>
          <w:bCs/>
          <w:sz w:val="24"/>
          <w:szCs w:val="24"/>
        </w:rPr>
      </w:pPr>
      <w:ins w:id="1" w:author="borisova_ea" w:date="2026-02-11T00:50:07Z" oouserid="borisova_ea">
        <w:r>
          <w:rPr>
            <w:b/>
            <w:sz w:val="24"/>
            <w:szCs w:val="24"/>
            <w:highlight w:val="none"/>
          </w:rPr>
        </w:r>
      </w:ins>
      <w:r>
        <w:rPr>
          <w:b/>
          <w:sz w:val="24"/>
          <w:szCs w:val="24"/>
          <w:highlight w:val="none"/>
        </w:rPr>
      </w:r>
      <w:r>
        <w:rPr>
          <w:b/>
          <w:bCs/>
          <w:sz w:val="24"/>
          <w:szCs w:val="24"/>
        </w:rPr>
      </w:r>
    </w:p>
    <w:p>
      <w:pPr>
        <w:pStyle w:val="120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4820" w:firstLine="0"/>
        <w:spacing w:line="240" w:lineRule="auto"/>
        <w:rPr>
          <w:color w:val="000000" w:themeColor="text1"/>
          <w:sz w:val="22"/>
          <w:szCs w:val="22"/>
          <w:highlight w:val="none"/>
        </w:rPr>
      </w:pPr>
      <w:r>
        <w:rPr>
          <w:color w:val="000000" w:themeColor="text1"/>
          <w:sz w:val="22"/>
          <w:szCs w:val="22"/>
        </w:rPr>
        <w:t xml:space="preserve">Приложение №1.1 к Техническому заданию к Договору подряда № ________ от __________</w:t>
      </w:r>
      <w:r>
        <w:rPr>
          <w:color w:val="000000" w:themeColor="text1"/>
          <w:sz w:val="22"/>
          <w:szCs w:val="22"/>
          <w:highlight w:val="none"/>
        </w:rPr>
      </w:r>
      <w:r>
        <w:rPr>
          <w:color w:val="000000" w:themeColor="text1"/>
          <w:sz w:val="22"/>
          <w:szCs w:val="22"/>
          <w:highlight w:val="none"/>
        </w:rPr>
      </w:r>
    </w:p>
    <w:p>
      <w:pPr>
        <w:ind w:left="0" w:firstLine="0"/>
        <w:jc w:val="center"/>
        <w:spacing w:line="240" w:lineRule="auto"/>
        <w:rPr>
          <w:b/>
          <w:bCs/>
          <w:color w:val="000000" w:themeColor="text1"/>
          <w:sz w:val="22"/>
          <w:szCs w:val="22"/>
          <w:highlight w:val="none"/>
        </w:rPr>
      </w:pPr>
      <w:r>
        <w:rPr>
          <w:b/>
          <w:bCs/>
          <w:color w:val="000000" w:themeColor="text1"/>
          <w:sz w:val="22"/>
          <w:szCs w:val="22"/>
          <w:highlight w:val="none"/>
        </w:rPr>
      </w:r>
      <w:r>
        <w:rPr>
          <w:b/>
          <w:bCs/>
          <w:color w:val="000000" w:themeColor="text1"/>
          <w:sz w:val="22"/>
          <w:szCs w:val="22"/>
          <w:highlight w:val="none"/>
        </w:rPr>
      </w:r>
      <w:r>
        <w:rPr>
          <w:b/>
          <w:bCs/>
          <w:color w:val="000000" w:themeColor="text1"/>
          <w:sz w:val="22"/>
          <w:szCs w:val="22"/>
          <w:highlight w:val="none"/>
        </w:rPr>
      </w:r>
    </w:p>
    <w:p>
      <w:pPr>
        <w:ind w:left="0" w:firstLine="0"/>
        <w:jc w:val="center"/>
        <w:spacing w:line="240" w:lineRule="auto"/>
        <w:rPr>
          <w:b/>
          <w:bCs/>
          <w:color w:val="000000" w:themeColor="text1"/>
          <w:sz w:val="22"/>
          <w:szCs w:val="22"/>
          <w:highlight w:val="none"/>
        </w:rPr>
      </w:pPr>
      <w:r>
        <w:rPr>
          <w:b/>
          <w:bCs/>
          <w:color w:val="000000" w:themeColor="text1"/>
          <w:sz w:val="22"/>
          <w:szCs w:val="22"/>
          <w:highlight w:val="none"/>
        </w:rPr>
      </w:r>
      <w:r>
        <w:rPr>
          <w:b/>
          <w:bCs/>
          <w:color w:val="000000" w:themeColor="text1"/>
          <w:sz w:val="22"/>
          <w:szCs w:val="22"/>
          <w:highlight w:val="none"/>
        </w:rPr>
      </w:r>
      <w:r>
        <w:rPr>
          <w:b/>
          <w:bCs/>
          <w:color w:val="000000" w:themeColor="text1"/>
          <w:sz w:val="22"/>
          <w:szCs w:val="22"/>
          <w:highlight w:val="none"/>
        </w:rPr>
      </w:r>
    </w:p>
    <w:tbl>
      <w:tblPr>
        <w:tblW w:w="9323" w:type="dxa"/>
        <w:tblLook w:val="01E0" w:firstRow="1" w:lastRow="1" w:firstColumn="1" w:lastColumn="1" w:noHBand="0" w:noVBand="0"/>
      </w:tblPr>
      <w:tblGrid>
        <w:gridCol w:w="4075"/>
        <w:gridCol w:w="5248"/>
      </w:tblGrid>
      <w:tr>
        <w:tblPrEx/>
        <w:trPr>
          <w:trHeight w:val="408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75" w:type="dxa"/>
            <w:textDirection w:val="lrTb"/>
            <w:noWrap w:val="false"/>
          </w:tcPr>
          <w:p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Заказчик: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48" w:type="dxa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Подрядчик: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9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75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  <w:p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                             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48" w:type="dxa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_____________</w:t>
            </w:r>
            <w:r>
              <w:rPr>
                <w:sz w:val="24"/>
                <w:szCs w:val="24"/>
                <w:lang w:val="en-US"/>
              </w:rPr>
              <w:t xml:space="preserve">      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0" w:firstLine="0"/>
        <w:jc w:val="center"/>
        <w:spacing w:line="240" w:lineRule="auto"/>
        <w:rPr>
          <w:b/>
          <w:bCs/>
          <w:color w:val="000000" w:themeColor="text1"/>
          <w:sz w:val="22"/>
          <w:szCs w:val="22"/>
          <w:highlight w:val="none"/>
        </w:rPr>
      </w:pPr>
      <w:r>
        <w:rPr>
          <w:b/>
          <w:bCs/>
          <w:color w:val="000000" w:themeColor="text1"/>
          <w:sz w:val="22"/>
          <w:szCs w:val="22"/>
          <w:highlight w:val="none"/>
        </w:rPr>
      </w:r>
      <w:r>
        <w:rPr>
          <w:b/>
          <w:bCs/>
          <w:color w:val="000000" w:themeColor="text1"/>
          <w:sz w:val="22"/>
          <w:szCs w:val="22"/>
          <w:highlight w:val="none"/>
        </w:rPr>
      </w:r>
      <w:r>
        <w:rPr>
          <w:b/>
          <w:bCs/>
          <w:color w:val="000000" w:themeColor="text1"/>
          <w:sz w:val="22"/>
          <w:szCs w:val="22"/>
          <w:highlight w:val="none"/>
        </w:rPr>
      </w:r>
    </w:p>
    <w:p>
      <w:pPr>
        <w:ind w:left="0" w:firstLine="0"/>
        <w:jc w:val="center"/>
        <w:spacing w:line="240" w:lineRule="auto"/>
        <w:rPr>
          <w:b/>
          <w:bCs/>
          <w:color w:val="000000" w:themeColor="text1"/>
          <w:sz w:val="22"/>
          <w:szCs w:val="22"/>
          <w:highlight w:val="none"/>
        </w:rPr>
      </w:pPr>
      <w:r>
        <w:rPr>
          <w:b/>
          <w:bCs/>
          <w:color w:val="000000" w:themeColor="text1"/>
          <w:sz w:val="22"/>
          <w:szCs w:val="22"/>
          <w:highlight w:val="none"/>
        </w:rPr>
      </w:r>
      <w:r>
        <w:rPr>
          <w:b/>
          <w:bCs/>
          <w:color w:val="000000" w:themeColor="text1"/>
          <w:sz w:val="22"/>
          <w:szCs w:val="22"/>
          <w:highlight w:val="none"/>
        </w:rPr>
      </w:r>
      <w:r>
        <w:rPr>
          <w:b/>
          <w:bCs/>
          <w:color w:val="000000" w:themeColor="text1"/>
          <w:sz w:val="22"/>
          <w:szCs w:val="22"/>
          <w:highlight w:val="none"/>
        </w:rPr>
      </w:r>
    </w:p>
    <w:p>
      <w:pPr>
        <w:ind w:left="0" w:firstLine="0"/>
        <w:jc w:val="center"/>
        <w:spacing w:line="240" w:lineRule="auto"/>
        <w:rPr>
          <w:b/>
          <w:bCs/>
          <w:color w:val="000000" w:themeColor="text1"/>
          <w:sz w:val="22"/>
          <w:szCs w:val="22"/>
          <w:highlight w:val="none"/>
        </w:rPr>
      </w:pPr>
      <w:r>
        <w:rPr>
          <w:b/>
          <w:bCs/>
          <w:color w:val="000000" w:themeColor="text1"/>
          <w:sz w:val="22"/>
          <w:szCs w:val="22"/>
          <w:highlight w:val="none"/>
        </w:rPr>
      </w:r>
      <w:r>
        <w:rPr>
          <w:b/>
          <w:bCs/>
          <w:color w:val="000000" w:themeColor="text1"/>
          <w:sz w:val="22"/>
          <w:szCs w:val="22"/>
          <w:highlight w:val="none"/>
        </w:rPr>
      </w:r>
      <w:r>
        <w:rPr>
          <w:b/>
          <w:bCs/>
          <w:color w:val="000000" w:themeColor="text1"/>
          <w:sz w:val="22"/>
          <w:szCs w:val="22"/>
          <w:highlight w:val="none"/>
        </w:rPr>
      </w:r>
    </w:p>
    <w:p>
      <w:pPr>
        <w:ind w:left="0" w:firstLine="0"/>
        <w:jc w:val="center"/>
        <w:spacing w:line="240" w:lineRule="auto"/>
        <w:rPr>
          <w:b/>
          <w:bCs/>
          <w:color w:val="000000" w:themeColor="text1"/>
          <w:sz w:val="22"/>
          <w:szCs w:val="22"/>
          <w:highlight w:val="none"/>
        </w:rPr>
      </w:pPr>
      <w:r>
        <w:rPr>
          <w:b/>
          <w:bCs/>
          <w:color w:val="000000" w:themeColor="text1"/>
          <w:sz w:val="22"/>
          <w:szCs w:val="22"/>
          <w:highlight w:val="none"/>
        </w:rPr>
      </w:r>
      <w:r>
        <w:rPr>
          <w:b/>
          <w:bCs/>
          <w:color w:val="000000" w:themeColor="text1"/>
          <w:sz w:val="22"/>
          <w:szCs w:val="22"/>
          <w:highlight w:val="none"/>
        </w:rPr>
        <w:t xml:space="preserve">ВЕДОМОСТЬ ОБЪЕМОВ РАБОТ</w:t>
      </w:r>
      <w:r>
        <w:rPr>
          <w:b/>
          <w:bCs/>
          <w:color w:val="000000" w:themeColor="text1"/>
          <w:sz w:val="22"/>
          <w:szCs w:val="22"/>
          <w:highlight w:val="none"/>
        </w:rPr>
      </w:r>
      <w:r>
        <w:rPr>
          <w:b/>
          <w:bCs/>
          <w:color w:val="000000" w:themeColor="text1"/>
          <w:sz w:val="22"/>
          <w:szCs w:val="22"/>
          <w:highlight w:val="none"/>
        </w:rPr>
      </w:r>
    </w:p>
    <w:p>
      <w:pPr>
        <w:ind w:left="0" w:firstLine="0"/>
        <w:jc w:val="center"/>
        <w:spacing w:line="240" w:lineRule="auto"/>
        <w:rPr>
          <w:b/>
          <w:bCs/>
          <w:color w:val="000000" w:themeColor="text1"/>
          <w:sz w:val="22"/>
          <w:szCs w:val="22"/>
          <w:highlight w:val="none"/>
        </w:rPr>
      </w:pPr>
      <w:r>
        <w:rPr>
          <w:b/>
          <w:bCs/>
          <w:color w:val="000000" w:themeColor="text1"/>
          <w:sz w:val="22"/>
          <w:szCs w:val="22"/>
          <w:highlight w:val="none"/>
        </w:rPr>
      </w:r>
      <w:r>
        <w:rPr>
          <w:b/>
          <w:bCs/>
          <w:color w:val="000000" w:themeColor="text1"/>
          <w:sz w:val="22"/>
          <w:szCs w:val="22"/>
          <w:highlight w:val="none"/>
        </w:rPr>
      </w:r>
      <w:r>
        <w:rPr>
          <w:b/>
          <w:bCs/>
          <w:color w:val="000000" w:themeColor="text1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0" w:firstLine="0"/>
        <w:jc w:val="both"/>
        <w:spacing w:line="240" w:lineRule="auto"/>
        <w:rPr>
          <w:color w:val="000000" w:themeColor="text1"/>
          <w:sz w:val="22"/>
          <w:szCs w:val="22"/>
          <w:highlight w:val="none"/>
        </w:rPr>
      </w:pPr>
      <w:r>
        <w:rPr>
          <w:color w:val="000000" w:themeColor="text1"/>
          <w:sz w:val="22"/>
          <w:szCs w:val="22"/>
          <w:highlight w:val="none"/>
        </w:rPr>
      </w:r>
      <w:r>
        <w:rPr>
          <w:color w:val="000000" w:themeColor="text1"/>
          <w:sz w:val="22"/>
          <w:szCs w:val="22"/>
          <w:highlight w:val="none"/>
        </w:rPr>
      </w:r>
      <w:r>
        <w:rPr>
          <w:color w:val="000000" w:themeColor="text1"/>
          <w:sz w:val="22"/>
          <w:szCs w:val="22"/>
          <w:highlight w:val="none"/>
        </w:rPr>
      </w:r>
    </w:p>
    <w:p>
      <w:pPr>
        <w:ind w:left="0" w:firstLine="0"/>
        <w:jc w:val="both"/>
        <w:spacing w:line="240" w:lineRule="auto"/>
        <w:rPr>
          <w:color w:val="000000" w:themeColor="text1"/>
          <w:sz w:val="22"/>
          <w:szCs w:val="22"/>
          <w:highlight w:val="none"/>
        </w:rPr>
      </w:pPr>
      <w:r>
        <w:rPr>
          <w:color w:val="000000" w:themeColor="text1"/>
          <w:sz w:val="22"/>
          <w:szCs w:val="22"/>
          <w:highlight w:val="none"/>
        </w:rPr>
      </w:r>
      <w:r>
        <w:rPr>
          <w:color w:val="000000" w:themeColor="text1"/>
          <w:sz w:val="22"/>
          <w:szCs w:val="22"/>
          <w:highlight w:val="none"/>
        </w:rPr>
      </w:r>
      <w:r>
        <w:rPr>
          <w:color w:val="000000" w:themeColor="text1"/>
          <w:sz w:val="22"/>
          <w:szCs w:val="22"/>
          <w:highlight w:val="none"/>
        </w:rPr>
      </w:r>
    </w:p>
    <w:p>
      <w:pPr>
        <w:ind w:left="0" w:firstLine="0"/>
        <w:jc w:val="both"/>
        <w:spacing w:line="240" w:lineRule="auto"/>
        <w:rPr>
          <w:color w:val="000000" w:themeColor="text1"/>
          <w:sz w:val="22"/>
          <w:szCs w:val="22"/>
          <w:highlight w:val="none"/>
        </w:rPr>
      </w:pPr>
      <w:r>
        <w:rPr>
          <w:color w:val="000000" w:themeColor="text1"/>
          <w:sz w:val="22"/>
          <w:szCs w:val="22"/>
          <w:highlight w:val="none"/>
        </w:rPr>
      </w:r>
      <w:r>
        <w:rPr>
          <w:color w:val="000000" w:themeColor="text1"/>
          <w:sz w:val="22"/>
          <w:szCs w:val="22"/>
          <w:highlight w:val="none"/>
        </w:rPr>
      </w:r>
      <w:r>
        <w:rPr>
          <w:color w:val="000000" w:themeColor="text1"/>
          <w:sz w:val="22"/>
          <w:szCs w:val="22"/>
          <w:highlight w:val="none"/>
        </w:rPr>
      </w:r>
    </w:p>
    <w:p>
      <w:pPr>
        <w:ind w:left="4820" w:firstLine="0"/>
        <w:spacing w:line="276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ff0000"/>
          <w:sz w:val="22"/>
          <w:szCs w:val="22"/>
          <w:highlight w:val="none"/>
        </w:rPr>
      </w:pP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  <w:r>
        <w:rPr>
          <w:color w:val="ff0000"/>
          <w:sz w:val="22"/>
          <w:szCs w:val="22"/>
          <w:highlight w:val="none"/>
        </w:rPr>
      </w:r>
    </w:p>
    <w:p>
      <w:pPr>
        <w:ind w:left="4820" w:firstLine="0"/>
        <w:spacing w:line="240" w:lineRule="auto"/>
        <w:rPr>
          <w:color w:val="000000" w:themeColor="text1"/>
          <w:sz w:val="22"/>
          <w:szCs w:val="22"/>
          <w:highlight w:val="none"/>
        </w:rPr>
      </w:pPr>
      <w:r>
        <w:rPr>
          <w:color w:val="000000" w:themeColor="text1"/>
          <w:sz w:val="22"/>
          <w:szCs w:val="22"/>
        </w:rPr>
        <w:t xml:space="preserve">Приложение №1.2 к Техническому заданию к </w:t>
      </w:r>
      <w:r>
        <w:rPr>
          <w:color w:val="000000" w:themeColor="text1"/>
          <w:sz w:val="22"/>
          <w:szCs w:val="22"/>
        </w:rPr>
        <w:t xml:space="preserve">Договору подряда № ________ от __________</w:t>
      </w:r>
      <w:r>
        <w:rPr>
          <w:color w:val="000000" w:themeColor="text1"/>
          <w:sz w:val="22"/>
          <w:szCs w:val="22"/>
          <w:highlight w:val="none"/>
        </w:rPr>
      </w:r>
      <w:r>
        <w:rPr>
          <w:color w:val="000000" w:themeColor="text1"/>
          <w:sz w:val="22"/>
          <w:szCs w:val="22"/>
          <w:highlight w:val="none"/>
        </w:rPr>
      </w:r>
    </w:p>
    <w:p>
      <w:pPr>
        <w:ind w:left="0" w:firstLine="0"/>
        <w:jc w:val="center"/>
        <w:spacing w:line="240" w:lineRule="auto"/>
        <w:rPr>
          <w:b/>
          <w:bCs/>
          <w:color w:val="000000" w:themeColor="text1"/>
          <w:sz w:val="24"/>
          <w:szCs w:val="24"/>
          <w:highlight w:val="none"/>
        </w:rPr>
      </w:pPr>
      <w:r>
        <w:rPr>
          <w:b/>
          <w:bCs/>
          <w:color w:val="000000" w:themeColor="text1"/>
          <w:sz w:val="24"/>
          <w:szCs w:val="24"/>
          <w:highlight w:val="none"/>
        </w:rPr>
      </w:r>
      <w:r>
        <w:rPr>
          <w:b/>
          <w:bCs/>
          <w:color w:val="000000" w:themeColor="text1"/>
          <w:sz w:val="24"/>
          <w:szCs w:val="24"/>
          <w:highlight w:val="none"/>
        </w:rPr>
      </w:r>
      <w:r>
        <w:rPr>
          <w:b/>
          <w:bCs/>
          <w:color w:val="000000" w:themeColor="text1"/>
          <w:sz w:val="24"/>
          <w:szCs w:val="24"/>
          <w:highlight w:val="none"/>
        </w:rPr>
      </w:r>
    </w:p>
    <w:tbl>
      <w:tblPr>
        <w:tblW w:w="9323" w:type="dxa"/>
        <w:tblLook w:val="01E0" w:firstRow="1" w:lastRow="1" w:firstColumn="1" w:lastColumn="1" w:noHBand="0" w:noVBand="0"/>
      </w:tblPr>
      <w:tblGrid>
        <w:gridCol w:w="4075"/>
        <w:gridCol w:w="5248"/>
      </w:tblGrid>
      <w:tr>
        <w:tblPrEx/>
        <w:trPr>
          <w:trHeight w:val="408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75" w:type="dxa"/>
            <w:textDirection w:val="lrTb"/>
            <w:noWrap w:val="false"/>
          </w:tcPr>
          <w:p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Заказчик: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48" w:type="dxa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Подрядчик: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9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75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  <w:p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                             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48" w:type="dxa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_____________</w:t>
            </w:r>
            <w:r>
              <w:rPr>
                <w:sz w:val="24"/>
                <w:szCs w:val="24"/>
                <w:lang w:val="en-US"/>
              </w:rPr>
              <w:t xml:space="preserve">      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0" w:firstLine="0"/>
        <w:jc w:val="center"/>
        <w:spacing w:line="240" w:lineRule="auto"/>
        <w:rPr>
          <w:b/>
          <w:bCs/>
          <w:color w:val="000000" w:themeColor="text1"/>
          <w:sz w:val="24"/>
          <w:szCs w:val="24"/>
          <w:highlight w:val="none"/>
        </w:rPr>
      </w:pPr>
      <w:r>
        <w:rPr>
          <w:b/>
          <w:bCs/>
          <w:color w:val="000000" w:themeColor="text1"/>
          <w:sz w:val="24"/>
          <w:szCs w:val="24"/>
          <w:highlight w:val="none"/>
        </w:rPr>
      </w:r>
      <w:r>
        <w:rPr>
          <w:b/>
          <w:bCs/>
          <w:color w:val="000000" w:themeColor="text1"/>
          <w:sz w:val="24"/>
          <w:szCs w:val="24"/>
          <w:highlight w:val="none"/>
        </w:rPr>
      </w:r>
      <w:r>
        <w:rPr>
          <w:b/>
          <w:bCs/>
          <w:color w:val="000000" w:themeColor="text1"/>
          <w:sz w:val="24"/>
          <w:szCs w:val="24"/>
          <w:highlight w:val="none"/>
        </w:rPr>
      </w:r>
    </w:p>
    <w:p>
      <w:pPr>
        <w:ind w:left="0" w:firstLine="0"/>
        <w:jc w:val="center"/>
        <w:spacing w:line="240" w:lineRule="auto"/>
        <w:rPr>
          <w:b/>
          <w:bCs/>
          <w:color w:val="000000" w:themeColor="text1"/>
          <w:sz w:val="24"/>
          <w:szCs w:val="24"/>
          <w:highlight w:val="none"/>
        </w:rPr>
      </w:pPr>
      <w:r>
        <w:rPr>
          <w:b/>
          <w:bCs/>
          <w:color w:val="000000" w:themeColor="text1"/>
          <w:sz w:val="24"/>
          <w:szCs w:val="24"/>
          <w:highlight w:val="none"/>
        </w:rPr>
      </w:r>
      <w:r>
        <w:rPr>
          <w:b/>
          <w:bCs/>
          <w:color w:val="000000" w:themeColor="text1"/>
          <w:sz w:val="24"/>
          <w:szCs w:val="24"/>
          <w:highlight w:val="none"/>
        </w:rPr>
        <w:t xml:space="preserve">Ведомость Материалов Подрядчика</w:t>
      </w:r>
      <w:r>
        <w:rPr>
          <w:b/>
          <w:bCs/>
          <w:color w:val="000000" w:themeColor="text1"/>
          <w:sz w:val="24"/>
          <w:szCs w:val="24"/>
          <w:highlight w:val="none"/>
        </w:rPr>
      </w:r>
      <w:r>
        <w:rPr>
          <w:b/>
          <w:bCs/>
          <w:color w:val="000000" w:themeColor="text1"/>
          <w:sz w:val="24"/>
          <w:szCs w:val="24"/>
          <w:highlight w:val="none"/>
        </w:rPr>
      </w:r>
    </w:p>
    <w:p>
      <w:pPr>
        <w:ind w:left="0" w:firstLine="0"/>
        <w:jc w:val="center"/>
        <w:spacing w:line="240" w:lineRule="auto"/>
        <w:rPr>
          <w:b/>
          <w:bCs/>
          <w:color w:val="000000" w:themeColor="text1"/>
          <w:sz w:val="24"/>
          <w:szCs w:val="24"/>
          <w:highlight w:val="none"/>
        </w:rPr>
      </w:pPr>
      <w:r>
        <w:rPr>
          <w:b/>
          <w:bCs/>
          <w:color w:val="000000" w:themeColor="text1"/>
          <w:sz w:val="24"/>
          <w:szCs w:val="24"/>
          <w:highlight w:val="none"/>
        </w:rPr>
      </w:r>
      <w:r>
        <w:rPr>
          <w:b/>
          <w:bCs/>
          <w:color w:val="000000" w:themeColor="text1"/>
          <w:sz w:val="24"/>
          <w:szCs w:val="24"/>
          <w:highlight w:val="none"/>
        </w:rPr>
      </w:r>
      <w:r>
        <w:rPr>
          <w:b/>
          <w:bCs/>
          <w:color w:val="000000" w:themeColor="text1"/>
          <w:sz w:val="24"/>
          <w:szCs w:val="24"/>
          <w:highlight w:val="none"/>
        </w:rPr>
      </w:r>
    </w:p>
    <w:p>
      <w:pPr>
        <w:shd w:val="nil" w:color="auto"/>
        <w:rPr>
          <w:b/>
          <w:bCs/>
          <w:color w:val="000000" w:themeColor="text1"/>
          <w:sz w:val="24"/>
          <w:szCs w:val="24"/>
          <w:highlight w:val="none"/>
        </w:rPr>
        <w:sectPr>
          <w:footerReference w:type="default" r:id="rId12"/>
          <w:footnotePr/>
          <w:endnotePr/>
          <w:type w:val="nextPage"/>
          <w:pgSz w:w="11906" w:h="16838" w:orient="portrait"/>
          <w:pgMar w:top="567" w:right="992" w:bottom="964" w:left="1418" w:header="709" w:footer="709" w:gutter="0"/>
          <w:cols w:num="1" w:sep="0" w:space="708" w:equalWidth="1"/>
          <w:docGrid w:linePitch="360"/>
        </w:sectPr>
      </w:pPr>
      <w:r>
        <w:rPr>
          <w:b/>
          <w:bCs/>
          <w:color w:val="000000" w:themeColor="text1"/>
          <w:sz w:val="24"/>
          <w:szCs w:val="24"/>
          <w:highlight w:val="none"/>
        </w:rPr>
      </w:r>
      <w:r>
        <w:rPr>
          <w:b/>
          <w:bCs/>
          <w:color w:val="000000" w:themeColor="text1"/>
          <w:sz w:val="24"/>
          <w:szCs w:val="24"/>
          <w:highlight w:val="none"/>
        </w:rPr>
      </w:r>
      <w:r>
        <w:rPr>
          <w:b/>
          <w:bCs/>
          <w:color w:val="000000" w:themeColor="text1"/>
          <w:sz w:val="24"/>
          <w:szCs w:val="24"/>
          <w:highlight w:val="none"/>
        </w:rPr>
      </w:r>
    </w:p>
    <w:p>
      <w:pPr>
        <w:ind w:left="4820" w:firstLine="0"/>
        <w:jc w:val="right"/>
        <w:spacing w:line="240" w:lineRule="auto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Приложение №1.3 к Техническому заданию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ind w:left="4820" w:firstLine="0"/>
        <w:jc w:val="right"/>
        <w:spacing w:line="240" w:lineRule="auto"/>
        <w:rPr>
          <w:b/>
          <w:bCs/>
          <w:color w:val="000000" w:themeColor="text1"/>
          <w:sz w:val="24"/>
          <w:szCs w:val="24"/>
          <w:highlight w:val="none"/>
        </w:rPr>
      </w:pPr>
      <w:r>
        <w:rPr>
          <w:color w:val="000000" w:themeColor="text1"/>
          <w:sz w:val="22"/>
          <w:szCs w:val="22"/>
        </w:rPr>
        <w:t xml:space="preserve"> к </w:t>
      </w:r>
      <w:r>
        <w:rPr>
          <w:color w:val="000000" w:themeColor="text1"/>
          <w:sz w:val="22"/>
          <w:szCs w:val="22"/>
        </w:rPr>
        <w:t xml:space="preserve">Договору подряда № ________ от _______</w:t>
      </w:r>
      <w:r>
        <w:rPr>
          <w:b/>
          <w:bCs/>
          <w:color w:val="000000" w:themeColor="text1"/>
          <w:sz w:val="24"/>
          <w:szCs w:val="24"/>
          <w:highlight w:val="none"/>
        </w:rPr>
      </w:r>
      <w:r>
        <w:rPr>
          <w:b/>
          <w:bCs/>
          <w:color w:val="000000" w:themeColor="text1"/>
          <w:sz w:val="24"/>
          <w:szCs w:val="24"/>
          <w:highlight w:val="none"/>
        </w:rPr>
      </w:r>
    </w:p>
    <w:p>
      <w:pPr>
        <w:ind w:left="4820" w:firstLine="0"/>
        <w:jc w:val="right"/>
        <w:spacing w:line="240" w:lineRule="auto"/>
        <w:rPr>
          <w:b/>
          <w:bCs/>
          <w:color w:val="000000" w:themeColor="text1"/>
          <w:sz w:val="24"/>
          <w:szCs w:val="24"/>
          <w:highlight w:val="none"/>
        </w:rPr>
      </w:pPr>
      <w:r>
        <w:rPr>
          <w:b/>
          <w:bCs/>
          <w:color w:val="000000" w:themeColor="text1"/>
          <w:sz w:val="24"/>
          <w:szCs w:val="24"/>
          <w:highlight w:val="none"/>
        </w:rPr>
      </w:r>
      <w:r>
        <w:rPr>
          <w:b/>
          <w:bCs/>
          <w:color w:val="000000" w:themeColor="text1"/>
          <w:sz w:val="24"/>
          <w:szCs w:val="24"/>
          <w:highlight w:val="none"/>
        </w:rPr>
      </w:r>
      <w:r>
        <w:rPr>
          <w:b/>
          <w:bCs/>
          <w:color w:val="000000" w:themeColor="text1"/>
          <w:sz w:val="24"/>
          <w:szCs w:val="24"/>
          <w:highlight w:val="none"/>
        </w:rPr>
      </w:r>
    </w:p>
    <w:p>
      <w:pPr>
        <w:ind w:left="0" w:firstLine="0"/>
        <w:jc w:val="left"/>
        <w:spacing w:line="240" w:lineRule="auto"/>
        <w:rPr>
          <w:b w:val="0"/>
          <w:bCs w:val="0"/>
          <w:color w:val="000000" w:themeColor="text1"/>
          <w:sz w:val="20"/>
          <w:szCs w:val="20"/>
          <w:highlight w:val="none"/>
        </w:rPr>
      </w:pPr>
      <w:r>
        <w:rPr>
          <w:b w:val="0"/>
          <w:bCs w:val="0"/>
          <w:color w:val="000000" w:themeColor="text1"/>
          <w:sz w:val="24"/>
          <w:szCs w:val="24"/>
          <w:highlight w:val="none"/>
        </w:rPr>
        <w:t xml:space="preserve">  </w:t>
      </w:r>
      <w:r>
        <w:rPr>
          <w:b w:val="0"/>
          <w:bCs w:val="0"/>
          <w:color w:val="000000" w:themeColor="text1"/>
          <w:sz w:val="22"/>
          <w:szCs w:val="22"/>
          <w:highlight w:val="none"/>
        </w:rPr>
        <w:t xml:space="preserve"> </w:t>
      </w:r>
      <w:r>
        <w:rPr>
          <w:b w:val="0"/>
          <w:bCs w:val="0"/>
          <w:color w:val="000000" w:themeColor="text1"/>
          <w:sz w:val="20"/>
          <w:szCs w:val="20"/>
          <w:highlight w:val="none"/>
        </w:rPr>
        <w:t xml:space="preserve">   СОГЛАСОВАНО:                                                                                                                                                                      УТВЕРЖДАЮ: </w:t>
      </w:r>
      <w:r>
        <w:rPr>
          <w:b w:val="0"/>
          <w:bCs w:val="0"/>
          <w:color w:val="000000" w:themeColor="text1"/>
          <w:sz w:val="20"/>
          <w:szCs w:val="20"/>
          <w:highlight w:val="none"/>
        </w:rPr>
      </w:r>
      <w:r>
        <w:rPr>
          <w:b w:val="0"/>
          <w:bCs w:val="0"/>
          <w:color w:val="000000" w:themeColor="text1"/>
          <w:sz w:val="20"/>
          <w:szCs w:val="20"/>
          <w:highlight w:val="none"/>
        </w:rPr>
      </w:r>
    </w:p>
    <w:p>
      <w:pPr>
        <w:ind w:left="0" w:firstLine="0"/>
        <w:jc w:val="left"/>
        <w:spacing w:line="240" w:lineRule="auto"/>
        <w:rPr>
          <w:b w:val="0"/>
          <w:bCs w:val="0"/>
          <w:color w:val="000000" w:themeColor="text1"/>
          <w:sz w:val="20"/>
          <w:szCs w:val="20"/>
          <w:highlight w:val="none"/>
        </w:rPr>
      </w:pPr>
      <w:r>
        <w:rPr>
          <w:b w:val="0"/>
          <w:bCs w:val="0"/>
          <w:color w:val="000000" w:themeColor="text1"/>
          <w:sz w:val="20"/>
          <w:szCs w:val="20"/>
          <w:highlight w:val="none"/>
        </w:rPr>
        <w:t xml:space="preserve">      Подрядчик:                                                                                                                                                                                  Заказчик:</w:t>
      </w:r>
      <w:r>
        <w:rPr>
          <w:b w:val="0"/>
          <w:bCs w:val="0"/>
          <w:color w:val="000000" w:themeColor="text1"/>
          <w:sz w:val="20"/>
          <w:szCs w:val="20"/>
          <w:highlight w:val="none"/>
        </w:rPr>
      </w:r>
      <w:r>
        <w:rPr>
          <w:b w:val="0"/>
          <w:bCs w:val="0"/>
          <w:color w:val="000000" w:themeColor="text1"/>
          <w:sz w:val="20"/>
          <w:szCs w:val="20"/>
          <w:highlight w:val="none"/>
        </w:rPr>
      </w:r>
    </w:p>
    <w:p>
      <w:pPr>
        <w:ind w:left="0" w:firstLine="0"/>
        <w:jc w:val="left"/>
        <w:spacing w:line="240" w:lineRule="auto"/>
        <w:rPr>
          <w:b w:val="0"/>
          <w:bCs w:val="0"/>
          <w:color w:val="000000" w:themeColor="text1"/>
          <w:sz w:val="22"/>
          <w:szCs w:val="22"/>
          <w:highlight w:val="none"/>
        </w:rPr>
      </w:pPr>
      <w:r>
        <w:rPr>
          <w:b w:val="0"/>
          <w:bCs w:val="0"/>
          <w:color w:val="000000" w:themeColor="text1"/>
          <w:sz w:val="22"/>
          <w:szCs w:val="22"/>
          <w:highlight w:val="none"/>
        </w:rPr>
        <w:t xml:space="preserve">      _________________                                                                                                                                                                    _________________</w:t>
      </w:r>
      <w:r>
        <w:rPr>
          <w:b w:val="0"/>
          <w:bCs w:val="0"/>
          <w:color w:val="000000" w:themeColor="text1"/>
          <w:sz w:val="22"/>
          <w:szCs w:val="22"/>
          <w:highlight w:val="none"/>
        </w:rPr>
      </w:r>
      <w:r>
        <w:rPr>
          <w:b w:val="0"/>
          <w:bCs w:val="0"/>
          <w:color w:val="000000" w:themeColor="text1"/>
          <w:sz w:val="22"/>
          <w:szCs w:val="22"/>
          <w:highlight w:val="none"/>
        </w:rPr>
      </w:r>
    </w:p>
    <w:p>
      <w:pPr>
        <w:ind w:left="0" w:firstLine="0"/>
        <w:jc w:val="left"/>
        <w:spacing w:line="240" w:lineRule="auto"/>
        <w:rPr>
          <w:b/>
          <w:bCs/>
          <w:color w:val="000000" w:themeColor="text1"/>
          <w:sz w:val="16"/>
          <w:szCs w:val="16"/>
          <w:highlight w:val="none"/>
        </w:rPr>
      </w:pPr>
      <w:r>
        <w:rPr>
          <w:b/>
          <w:bCs/>
          <w:color w:val="000000" w:themeColor="text1"/>
          <w:sz w:val="16"/>
          <w:szCs w:val="16"/>
          <w:highlight w:val="none"/>
        </w:rPr>
      </w:r>
      <w:r>
        <w:rPr>
          <w:b/>
          <w:bCs/>
          <w:color w:val="000000" w:themeColor="text1"/>
          <w:sz w:val="16"/>
          <w:szCs w:val="16"/>
          <w:highlight w:val="none"/>
        </w:rPr>
      </w:r>
      <w:r>
        <w:rPr>
          <w:b/>
          <w:bCs/>
          <w:color w:val="000000" w:themeColor="text1"/>
          <w:sz w:val="16"/>
          <w:szCs w:val="16"/>
          <w:highlight w:val="none"/>
        </w:rPr>
      </w:r>
    </w:p>
    <w:p>
      <w:pPr>
        <w:ind w:left="4820" w:firstLine="0"/>
        <w:jc w:val="left"/>
        <w:spacing w:line="240" w:lineRule="auto"/>
        <w:rPr>
          <w:ins w:id="2" w:author="borisova_ea" w:date="2026-02-12T04:42:13Z" oouserid="borisova_ea"/>
          <w:color w:val="000000" w:themeColor="text1"/>
          <w:sz w:val="22"/>
          <w:szCs w:val="22"/>
          <w:highlight w:val="none"/>
        </w:rPr>
      </w:pPr>
      <w:r>
        <w:rPr>
          <w:color w:val="000000" w:themeColor="text1"/>
          <w:sz w:val="22"/>
          <w:szCs w:val="22"/>
          <w:highlight w:val="none"/>
        </w:rPr>
      </w:r>
      <w:r>
        <w:rPr>
          <w:bCs/>
          <w:sz w:val="24"/>
          <w:szCs w:val="24"/>
        </w:rPr>
        <w:t xml:space="preserve">Форма графика производства работ</w:t>
      </w:r>
      <w:r>
        <w:rPr>
          <w:color w:val="000000" w:themeColor="text1"/>
          <w:sz w:val="22"/>
          <w:szCs w:val="22"/>
          <w:highlight w:val="none"/>
        </w:rPr>
      </w:r>
      <w:ins w:id="3" w:author="borisova_ea" w:date="2026-02-12T04:42:13Z" oouserid="borisova_ea">
        <w:r>
          <w:rPr>
            <w:color w:val="000000" w:themeColor="text1"/>
            <w:sz w:val="22"/>
            <w:szCs w:val="22"/>
            <w:highlight w:val="none"/>
          </w:rPr>
        </w:r>
      </w:ins>
    </w:p>
    <w:p>
      <w:pPr>
        <w:ind w:left="4820" w:firstLine="0"/>
        <w:jc w:val="left"/>
        <w:spacing w:line="240" w:lineRule="auto"/>
        <w:rPr>
          <w:color w:val="000000" w:themeColor="text1"/>
          <w:sz w:val="22"/>
          <w:szCs w:val="22"/>
          <w:highlight w:val="none"/>
        </w:rPr>
        <w:pPrChange w:id="4" w:author="borisova_ea" w:date="2026-02-12T04:42:14Z" oouserid="borisova_ea">
          <w:pPr>
            <w:ind w:left="4820" w:firstLine="0"/>
            <w:jc w:val="right"/>
            <w:spacing w:line="240" w:lineRule="auto"/>
          </w:pPr>
        </w:pPrChange>
      </w:pPr>
      <w:ins w:id="5" w:author="borisova_ea" w:date="2026-02-12T04:42:14Z" oouserid="borisova_ea">
        <w:r>
          <w:rPr>
            <w:color w:val="000000" w:themeColor="text1"/>
            <w:sz w:val="22"/>
            <w:szCs w:val="22"/>
            <w:highlight w:val="none"/>
          </w:rPr>
        </w:r>
      </w:ins>
      <w:r>
        <w:rPr>
          <w:color w:val="000000" w:themeColor="text1"/>
          <w:sz w:val="22"/>
          <w:szCs w:val="22"/>
          <w:highlight w:val="none"/>
        </w:rPr>
      </w:r>
    </w:p>
    <w:p>
      <w:pPr>
        <w:ind w:left="4820" w:firstLine="0"/>
        <w:jc w:val="left"/>
        <w:spacing w:line="240" w:lineRule="auto"/>
        <w:rPr>
          <w:ins w:id="6" w:author="borisova_ea" w:date="2026-02-12T04:42:14Z" oouserid="borisova_ea"/>
          <w:color w:val="000000" w:themeColor="text1"/>
          <w:sz w:val="22"/>
          <w:szCs w:val="22"/>
          <w:highlight w:val="none"/>
        </w:rPr>
      </w:pPr>
      <w:ins w:id="7" w:author="borisova_ea" w:date="2026-02-12T04:42:14Z" oouserid="borisova_ea">
        <w:r>
          <w:rPr>
            <w:color w:val="000000" w:themeColor="text1"/>
            <w:sz w:val="22"/>
            <w:szCs w:val="22"/>
            <w:highlight w:val="none"/>
          </w:rPr>
        </w:r>
      </w:ins>
      <w:ins w:id="8" w:author="borisova_ea" w:date="2026-02-12T04:42:14Z" oouserid="borisova_ea">
        <w:r>
          <w:rPr>
            <w:color w:val="000000" w:themeColor="text1"/>
            <w:sz w:val="22"/>
            <w:szCs w:val="22"/>
            <w:highlight w:val="none"/>
          </w:rPr>
        </w:r>
      </w:ins>
    </w:p>
    <w:p>
      <w:pPr>
        <w:ind w:left="4820" w:firstLine="0"/>
        <w:jc w:val="left"/>
        <w:spacing w:line="240" w:lineRule="auto"/>
        <w:rPr>
          <w:ins w:id="9" w:author="borisova_ea" w:date="2026-02-12T04:42:14Z" oouserid="borisova_ea"/>
          <w:color w:val="000000" w:themeColor="text1"/>
          <w:sz w:val="22"/>
          <w:szCs w:val="22"/>
          <w:highlight w:val="none"/>
        </w:rPr>
      </w:pPr>
      <w:ins w:id="10" w:author="borisova_ea" w:date="2026-02-12T04:42:14Z" oouserid="borisova_ea">
        <w:r>
          <w:rPr>
            <w:color w:val="000000" w:themeColor="text1"/>
            <w:sz w:val="22"/>
            <w:szCs w:val="22"/>
            <w:highlight w:val="none"/>
          </w:rPr>
        </w:r>
      </w:ins>
      <w:ins w:id="11" w:author="borisova_ea" w:date="2026-02-12T04:42:14Z" oouserid="borisova_ea">
        <w:r>
          <w:rPr>
            <w:color w:val="000000" w:themeColor="text1"/>
            <w:sz w:val="22"/>
            <w:szCs w:val="22"/>
            <w:highlight w:val="none"/>
          </w:rPr>
        </w:r>
      </w:ins>
    </w:p>
    <w:p>
      <w:pPr>
        <w:ind w:left="4820" w:firstLine="0"/>
        <w:jc w:val="left"/>
        <w:spacing w:line="240" w:lineRule="auto"/>
        <w:rPr>
          <w:ins w:id="12" w:author="borisova_ea" w:date="2026-02-12T04:42:14Z" oouserid="borisova_ea"/>
          <w:color w:val="000000" w:themeColor="text1"/>
          <w:sz w:val="22"/>
          <w:szCs w:val="22"/>
          <w:highlight w:val="none"/>
        </w:rPr>
      </w:pPr>
      <w:ins w:id="13" w:author="borisova_ea" w:date="2026-02-12T04:42:14Z" oouserid="borisova_ea">
        <w:r>
          <w:rPr>
            <w:color w:val="000000" w:themeColor="text1"/>
            <w:sz w:val="22"/>
            <w:szCs w:val="22"/>
            <w:highlight w:val="none"/>
          </w:rPr>
        </w:r>
      </w:ins>
      <w:ins w:id="14" w:author="borisova_ea" w:date="2026-02-12T04:42:14Z" oouserid="borisova_ea">
        <w:r>
          <w:rPr>
            <w:color w:val="000000" w:themeColor="text1"/>
            <w:sz w:val="22"/>
            <w:szCs w:val="22"/>
            <w:highlight w:val="none"/>
          </w:rPr>
        </w:r>
      </w:ins>
    </w:p>
    <w:p>
      <w:pPr>
        <w:ind w:left="4820" w:firstLine="0"/>
        <w:jc w:val="left"/>
        <w:spacing w:line="240" w:lineRule="auto"/>
        <w:rPr>
          <w:color w:val="000000" w:themeColor="text1"/>
          <w:sz w:val="22"/>
          <w:szCs w:val="22"/>
          <w:highlight w:val="none"/>
        </w:rPr>
      </w:pPr>
      <w:ins w:id="15" w:author="borisova_ea" w:date="2026-02-12T04:42:13Z" oouserid="borisova_ea">
        <w:r>
          <w:rPr>
            <w:color w:val="000000" w:themeColor="text1"/>
            <w:sz w:val="22"/>
            <w:szCs w:val="22"/>
            <w:highlight w:val="none"/>
          </w:rPr>
        </w:r>
      </w:ins>
      <w:r>
        <w:rPr>
          <w:color w:val="000000" w:themeColor="text1"/>
          <w:sz w:val="22"/>
          <w:szCs w:val="22"/>
          <w:highlight w:val="none"/>
        </w:rPr>
      </w:r>
    </w:p>
    <w:p>
      <w:pPr>
        <w:spacing w:before="0" w:line="240" w:lineRule="auto"/>
        <w:rPr>
          <w:sz w:val="7"/>
        </w:rPr>
      </w:pPr>
      <w:r>
        <w:rPr>
          <w:sz w:val="7"/>
        </w:rPr>
      </w:r>
      <w:r>
        <w:rPr>
          <w:sz w:val="7"/>
        </w:rPr>
      </w:r>
      <w:r>
        <w:rPr>
          <w:sz w:val="7"/>
        </w:rPr>
      </w:r>
    </w:p>
    <w:p>
      <w:pPr>
        <w:ind w:left="0" w:firstLine="0"/>
        <w:jc w:val="left"/>
        <w:spacing w:line="240" w:lineRule="auto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Форма согласована</w:t>
      </w:r>
      <w:r>
        <w:rPr>
          <w:b/>
          <w:bCs/>
          <w:i/>
          <w:iCs/>
          <w:sz w:val="22"/>
          <w:szCs w:val="22"/>
        </w:rPr>
      </w:r>
      <w:r>
        <w:rPr>
          <w:b/>
          <w:bCs/>
          <w:i/>
          <w:iCs/>
          <w:sz w:val="22"/>
          <w:szCs w:val="22"/>
        </w:rPr>
      </w:r>
    </w:p>
    <w:p>
      <w:pPr>
        <w:ind w:firstLine="0"/>
        <w:jc w:val="left"/>
        <w:spacing w:line="240" w:lineRule="auto"/>
        <w:rPr>
          <w:sz w:val="22"/>
          <w:szCs w:val="22"/>
        </w:rPr>
      </w:pPr>
      <w:r>
        <w:rPr>
          <w:sz w:val="22"/>
          <w:szCs w:val="22"/>
          <w:highlight w:val="none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0"/>
                <w:szCs w:val="20"/>
              </w:rPr>
              <w:t xml:space="preserve">Заказчик: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0"/>
                <w:szCs w:val="20"/>
              </w:rPr>
              <w:t xml:space="preserve">Подрядчик: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_______________ / _______________</w:t>
            </w:r>
            <w:r>
              <w:rPr>
                <w:sz w:val="20"/>
                <w:szCs w:val="20"/>
              </w:rPr>
              <w:t xml:space="preserve">/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_______________ / _______________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ind w:firstLine="0"/>
        <w:shd w:val="nil" w:color="000000"/>
        <w:rPr>
          <w:b/>
          <w:bCs/>
          <w:color w:val="000000" w:themeColor="text1"/>
          <w:sz w:val="24"/>
          <w:szCs w:val="24"/>
          <w:highlight w:val="none"/>
        </w:rPr>
        <w:sectPr>
          <w:footnotePr/>
          <w:endnotePr/>
          <w:type w:val="nextPage"/>
          <w:pgSz w:w="16838" w:h="11906" w:orient="landscape"/>
          <w:pgMar w:top="851" w:right="567" w:bottom="851" w:left="964" w:header="709" w:footer="709" w:gutter="0"/>
          <w:cols w:num="1" w:sep="0" w:space="708" w:equalWidth="1"/>
          <w:docGrid w:linePitch="360"/>
        </w:sectPr>
      </w:pPr>
      <w:del w:id="16" w:author="borisova_ea" w:date="2026-02-12T04:42:20Z" oouserid="borisova_ea">
        <w:r>
          <w:rPr>
            <w:sz w:val="22"/>
            <w:szCs w:val="22"/>
          </w:rPr>
          <w:br w:type="page" w:clear="all"/>
        </w:r>
      </w:del>
      <w:r>
        <w:rPr>
          <w:b/>
          <w:bCs/>
          <w:color w:val="000000" w:themeColor="text1"/>
          <w:sz w:val="24"/>
          <w:szCs w:val="24"/>
          <w:highlight w:val="none"/>
        </w:rPr>
      </w:r>
      <w:r>
        <w:rPr>
          <w:b/>
          <w:bCs/>
          <w:color w:val="000000" w:themeColor="text1"/>
          <w:sz w:val="24"/>
          <w:szCs w:val="24"/>
          <w:highlight w:val="none"/>
        </w:rPr>
      </w:r>
    </w:p>
    <w:p>
      <w:pPr>
        <w:ind w:left="5103" w:firstLine="0"/>
        <w:jc w:val="right"/>
        <w:spacing w:line="240" w:lineRule="auto"/>
        <w:rPr>
          <w:sz w:val="22"/>
          <w:szCs w:val="22"/>
          <w:highlight w:val="none"/>
        </w:rPr>
      </w:pPr>
      <w:r>
        <w:rPr>
          <w:sz w:val="22"/>
          <w:szCs w:val="22"/>
        </w:rPr>
        <w:t xml:space="preserve">Приложение №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3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ind w:left="5103" w:firstLine="0"/>
        <w:jc w:val="right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к Договору подряда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jc w:val="right"/>
        <w:spacing w:line="240" w:lineRule="auto"/>
        <w:rPr>
          <w:sz w:val="18"/>
          <w:szCs w:val="18"/>
        </w:rPr>
      </w:pPr>
      <w:r>
        <w:rPr>
          <w:sz w:val="20"/>
          <w:szCs w:val="20"/>
        </w:rPr>
        <w:t xml:space="preserve">от </w:t>
      </w:r>
      <w:r>
        <w:rPr>
          <w:sz w:val="20"/>
          <w:szCs w:val="20"/>
        </w:rPr>
        <w:t xml:space="preserve">«____» __________ 2026 г.</w:t>
      </w:r>
      <w:r>
        <w:rPr>
          <w:sz w:val="20"/>
          <w:szCs w:val="20"/>
        </w:rPr>
        <w:t xml:space="preserve"> № </w:t>
      </w:r>
      <w:r>
        <w:rPr>
          <w:sz w:val="20"/>
          <w:szCs w:val="20"/>
        </w:rPr>
        <w:t xml:space="preserve">________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spacing w:line="240" w:lineRule="auto"/>
        <w:rPr>
          <w:sz w:val="14"/>
          <w:szCs w:val="14"/>
          <w:highlight w:val="none"/>
        </w:rPr>
      </w:pPr>
      <w:r>
        <w:rPr>
          <w:sz w:val="18"/>
          <w:szCs w:val="18"/>
        </w:rPr>
      </w:r>
      <w:r>
        <w:rPr>
          <w:sz w:val="18"/>
          <w:szCs w:val="18"/>
        </w:rPr>
        <w:t xml:space="preserve">Сумма по Договору, руб. с НДС</w:t>
      </w:r>
      <w:r>
        <w:rPr>
          <w:sz w:val="14"/>
          <w:szCs w:val="14"/>
          <w:highlight w:val="none"/>
        </w:rPr>
      </w:r>
      <w:r>
        <w:rPr>
          <w:sz w:val="14"/>
          <w:szCs w:val="14"/>
          <w:highlight w:val="none"/>
        </w:rPr>
      </w:r>
    </w:p>
    <w:p>
      <w:pPr>
        <w:spacing w:line="240" w:lineRule="auto"/>
        <w:rPr>
          <w:sz w:val="18"/>
          <w:szCs w:val="18"/>
          <w:highlight w:val="none"/>
        </w:rPr>
      </w:pPr>
      <w:r>
        <w:rPr>
          <w:sz w:val="18"/>
          <w:szCs w:val="18"/>
          <w:highlight w:val="none"/>
        </w:rPr>
        <w:t xml:space="preserve">Сумма по Договору, руб. без НДС</w:t>
      </w:r>
      <w:r>
        <w:rPr>
          <w:sz w:val="18"/>
          <w:szCs w:val="18"/>
          <w:highlight w:val="none"/>
        </w:rPr>
      </w:r>
      <w:r>
        <w:rPr>
          <w:sz w:val="18"/>
          <w:szCs w:val="18"/>
          <w:highlight w:val="none"/>
        </w:rPr>
      </w:r>
    </w:p>
    <w:p>
      <w:pPr>
        <w:spacing w:line="240" w:lineRule="auto"/>
        <w:rPr>
          <w:sz w:val="18"/>
          <w:szCs w:val="18"/>
          <w:highlight w:val="none"/>
        </w:rPr>
      </w:pPr>
      <w:r>
        <w:rPr>
          <w:sz w:val="18"/>
          <w:szCs w:val="18"/>
          <w:highlight w:val="none"/>
        </w:rPr>
        <w:t xml:space="preserve">Сумма непредвиденных работ и затрат, руб. без НДС</w:t>
      </w:r>
      <w:r>
        <w:rPr>
          <w:sz w:val="18"/>
          <w:szCs w:val="18"/>
          <w:highlight w:val="none"/>
        </w:rPr>
      </w:r>
      <w:r>
        <w:rPr>
          <w:sz w:val="18"/>
          <w:szCs w:val="18"/>
          <w:highlight w:val="none"/>
        </w:rPr>
      </w:r>
    </w:p>
    <w:p>
      <w:pPr>
        <w:spacing w:line="240" w:lineRule="auto"/>
        <w:rPr>
          <w:sz w:val="18"/>
          <w:szCs w:val="18"/>
        </w:rPr>
      </w:pPr>
      <w:r>
        <w:rPr>
          <w:sz w:val="18"/>
          <w:szCs w:val="18"/>
          <w:highlight w:val="none"/>
        </w:rPr>
        <w:t xml:space="preserve">10% аванс  (аванс оплачивается в течении 30 дней с даты выставления счета, но не ранее, чем за 30 дней до начала работ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ind w:firstLine="0"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firstLine="0"/>
        <w:jc w:val="center"/>
        <w:spacing w:line="240" w:lineRule="auto"/>
        <w:rPr>
          <w:b/>
          <w:color w:val="ff0000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ГРАФИК ВЫПОЛНЕНИЯ И ФИНАНСИРОВАНИЯ РАБОТ</w:t>
      </w:r>
      <w:r>
        <w:rPr>
          <w:b/>
          <w:color w:val="ff0000"/>
          <w:sz w:val="24"/>
          <w:szCs w:val="24"/>
        </w:rPr>
      </w:r>
      <w:r>
        <w:rPr>
          <w:b/>
          <w:color w:val="ff0000"/>
          <w:sz w:val="24"/>
          <w:szCs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19"/>
        <w:gridCol w:w="4752"/>
      </w:tblGrid>
      <w:tr>
        <w:tblPrEx/>
        <w:trPr/>
        <w:tc>
          <w:tcPr>
            <w:tcW w:w="4819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Заказчик: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  <w:tc>
          <w:tcPr>
            <w:tcW w:w="4752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Подрядчик: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</w:tr>
      <w:tr>
        <w:tblPrEx/>
        <w:trPr>
          <w:trHeight w:val="667"/>
        </w:trPr>
        <w:tc>
          <w:tcPr>
            <w:tcW w:w="4819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del w:id="17" w:author="borisova_ea" w:date="2026-01-26T05:45:05Z" oouserid="borisova_ea"/>
                <w:sz w:val="22"/>
                <w:szCs w:val="22"/>
              </w:rPr>
            </w:pPr>
            <w:del w:id="18" w:author="borisova_ea" w:date="2026-01-26T05:42:17Z" oouserid="borisova_ea">
              <w:r>
                <w:rPr>
                  <w:sz w:val="22"/>
                  <w:szCs w:val="22"/>
                </w:rPr>
              </w:r>
            </w:del>
            <w:del w:id="19" w:author="borisova_ea" w:date="2026-01-26T05:45:05Z" oouserid="borisova_ea">
              <w:r>
                <w:rPr>
                  <w:sz w:val="22"/>
                  <w:szCs w:val="22"/>
                </w:rPr>
              </w:r>
            </w:del>
            <w:del w:id="20" w:author="borisova_ea" w:date="2026-01-26T05:45:05Z" oouserid="borisova_ea">
              <w:r>
                <w:rPr>
                  <w:sz w:val="22"/>
                  <w:szCs w:val="22"/>
                </w:rPr>
              </w:r>
            </w:del>
          </w:p>
          <w:p>
            <w:pPr>
              <w:ind w:firstLine="0"/>
              <w:spacing w:line="240" w:lineRule="auto"/>
              <w:rPr>
                <w:ins w:id="21" w:author="borisova_ea" w:date="2026-01-26T05:45:54Z" oouserid="borisova_ea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 / _______________ </w:t>
            </w:r>
            <w:ins w:id="22" w:author="borisova_ea" w:date="2026-01-26T05:45:54Z" oouserid="borisova_ea">
              <w:r>
                <w:rPr>
                  <w:sz w:val="22"/>
                  <w:szCs w:val="22"/>
                </w:rPr>
              </w:r>
            </w:ins>
            <w:ins w:id="23" w:author="borisova_ea" w:date="2026-01-26T05:45:54Z" oouserid="borisova_ea">
              <w:r>
                <w:rPr>
                  <w:sz w:val="22"/>
                  <w:szCs w:val="22"/>
                </w:rPr>
              </w:r>
            </w:ins>
          </w:p>
        </w:tc>
        <w:tc>
          <w:tcPr>
            <w:tcW w:w="4752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  <w:pPrChange w:id="24" w:author="borisova_ea" w:date="2026-01-26T05:43:05Z" oouserid="borisova_ea">
                <w:pPr>
                  <w:ind w:firstLine="0"/>
                  <w:spacing w:line="240" w:lineRule="auto"/>
                </w:pPr>
              </w:pPrChange>
            </w:pPr>
            <w:r>
              <w:rPr>
                <w:sz w:val="22"/>
                <w:szCs w:val="22"/>
              </w:rPr>
              <w:t xml:space="preserve">____________ / _______________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ind w:left="5103" w:firstLine="0"/>
        <w:keepLines/>
        <w:spacing w:line="240" w:lineRule="auto"/>
        <w:rPr>
          <w:sz w:val="22"/>
          <w:szCs w:val="22"/>
        </w:rPr>
        <w:sectPr>
          <w:footnotePr/>
          <w:endnotePr/>
          <w:type w:val="nextPage"/>
          <w:pgSz w:w="16838" w:h="11906" w:orient="landscape"/>
          <w:pgMar w:top="1418" w:right="709" w:bottom="851" w:left="1134" w:header="709" w:footer="709" w:gutter="0"/>
          <w:cols w:num="1" w:sep="0" w:space="708" w:equalWidth="1"/>
          <w:docGrid w:linePitch="360"/>
        </w:sect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15" w:right="1292" w:firstLine="0"/>
        <w:jc w:val="left"/>
        <w:spacing w:before="0"/>
      </w:pPr>
      <w:r>
        <w:rPr>
          <w:b/>
          <w:spacing w:val="-4"/>
          <w:sz w:val="20"/>
          <w:szCs w:val="20"/>
          <w:highlight w:val="none"/>
        </w:rPr>
        <w:t xml:space="preserve">Приложение № 4</w:t>
      </w:r>
      <w:r/>
    </w:p>
    <w:p>
      <w:pPr>
        <w:ind w:left="15" w:right="1292" w:firstLine="0"/>
        <w:jc w:val="left"/>
        <w:spacing w:before="0"/>
      </w:pPr>
      <w:r>
        <w:rPr>
          <w:b/>
          <w:spacing w:val="-4"/>
          <w:sz w:val="20"/>
          <w:szCs w:val="20"/>
          <w:highlight w:val="none"/>
        </w:rPr>
        <w:t xml:space="preserve">к Договору подряда</w:t>
      </w:r>
      <w:r/>
    </w:p>
    <w:p>
      <w:pPr>
        <w:ind w:left="15" w:right="1292" w:firstLine="0"/>
        <w:jc w:val="left"/>
        <w:spacing w:before="0"/>
      </w:pPr>
      <w:r>
        <w:rPr>
          <w:b/>
          <w:spacing w:val="-4"/>
          <w:sz w:val="20"/>
          <w:szCs w:val="20"/>
          <w:highlight w:val="none"/>
        </w:rPr>
        <w:t xml:space="preserve">от «____» __________ 2026 г. №_______</w:t>
      </w:r>
      <w:r/>
    </w:p>
    <w:p>
      <w:pPr>
        <w:ind w:left="15" w:right="1292" w:firstLine="0"/>
        <w:jc w:val="left"/>
        <w:spacing w:before="0"/>
      </w:pPr>
      <w:r>
        <w:rPr>
          <w:b/>
          <w:spacing w:val="-4"/>
          <w:sz w:val="20"/>
          <w:szCs w:val="20"/>
          <w:highlight w:val="none"/>
        </w:rPr>
      </w:r>
      <w:r/>
    </w:p>
    <w:p>
      <w:pPr>
        <w:ind w:left="15" w:right="1292" w:firstLine="0"/>
        <w:jc w:val="left"/>
        <w:spacing w:before="0"/>
      </w:pPr>
      <w:r>
        <w:rPr>
          <w:b/>
          <w:spacing w:val="-4"/>
          <w:sz w:val="20"/>
          <w:szCs w:val="20"/>
          <w:highlight w:val="none"/>
        </w:rPr>
        <w:t xml:space="preserve">СОГЛАСОВАНО:                                                                                                                                                                     </w:t>
      </w:r>
      <w:r>
        <w:rPr>
          <w:b/>
          <w:spacing w:val="-4"/>
          <w:sz w:val="20"/>
          <w:szCs w:val="20"/>
          <w:highlight w:val="none"/>
        </w:rPr>
        <w:t xml:space="preserve">                                                      УТВЕРЖДАЮ:</w:t>
      </w:r>
      <w:r/>
    </w:p>
    <w:p>
      <w:pPr>
        <w:ind w:left="15" w:right="1292" w:firstLine="0"/>
        <w:jc w:val="left"/>
        <w:spacing w:before="0"/>
      </w:pPr>
      <w:r>
        <w:rPr>
          <w:b/>
          <w:spacing w:val="-4"/>
          <w:sz w:val="20"/>
          <w:szCs w:val="20"/>
          <w:highlight w:val="none"/>
        </w:rPr>
        <w:t xml:space="preserve">ПОДРЯДЧИК                                                                                                                                                                                                                                   ЗАКАЗЧИК</w:t>
      </w:r>
      <w:r/>
    </w:p>
    <w:p>
      <w:pPr>
        <w:ind w:left="15" w:right="1292" w:firstLine="0"/>
        <w:jc w:val="left"/>
        <w:spacing w:before="0"/>
      </w:pPr>
      <w:r>
        <w:rPr>
          <w:b/>
          <w:spacing w:val="-4"/>
          <w:sz w:val="20"/>
          <w:szCs w:val="20"/>
          <w:highlight w:val="none"/>
        </w:rPr>
      </w:r>
      <w:r/>
    </w:p>
    <w:p>
      <w:pPr>
        <w:ind w:left="0" w:right="-29" w:firstLine="0"/>
        <w:jc w:val="left"/>
        <w:spacing w:before="0"/>
      </w:pPr>
      <w:r>
        <w:rPr>
          <w:b/>
          <w:spacing w:val="-4"/>
          <w:sz w:val="20"/>
          <w:szCs w:val="20"/>
          <w:highlight w:val="none"/>
        </w:rPr>
        <w:t xml:space="preserve"> __________________</w:t>
      </w:r>
      <w:r>
        <w:rPr>
          <w:b/>
          <w:spacing w:val="-4"/>
          <w:sz w:val="20"/>
          <w:szCs w:val="20"/>
          <w:highlight w:val="none"/>
        </w:rPr>
        <w:t xml:space="preserve">  </w:t>
      </w:r>
      <w:r>
        <w:rPr>
          <w:b/>
          <w:spacing w:val="-4"/>
          <w:sz w:val="20"/>
          <w:szCs w:val="20"/>
          <w:highlight w:val="none"/>
        </w:rPr>
        <w:t xml:space="preserve">"___"  2026 года</w:t>
      </w:r>
      <w:r>
        <w:rPr>
          <w:b/>
          <w:spacing w:val="-4"/>
          <w:sz w:val="20"/>
          <w:szCs w:val="20"/>
          <w:highlight w:val="none"/>
        </w:rPr>
        <w:t xml:space="preserve">                                                                                                                                                                                        _______________</w:t>
      </w:r>
      <w:r>
        <w:rPr>
          <w:b/>
          <w:spacing w:val="-4"/>
          <w:sz w:val="20"/>
          <w:szCs w:val="20"/>
          <w:highlight w:val="none"/>
        </w:rPr>
        <w:t xml:space="preserve"> "___"   2026 года</w:t>
      </w:r>
      <w:r>
        <w:rPr>
          <w:b/>
          <w:spacing w:val="-4"/>
          <w:sz w:val="20"/>
          <w:szCs w:val="20"/>
          <w:highlight w:val="none"/>
        </w:rPr>
      </w:r>
      <w:r/>
    </w:p>
    <w:p>
      <w:pPr>
        <w:ind w:left="15" w:right="1292" w:firstLine="0"/>
        <w:jc w:val="left"/>
        <w:spacing w:before="0"/>
      </w:pPr>
      <w:r>
        <w:rPr>
          <w:b/>
          <w:spacing w:val="-4"/>
          <w:sz w:val="20"/>
          <w:szCs w:val="20"/>
          <w:highlight w:val="none"/>
        </w:rPr>
      </w:r>
      <w:r/>
    </w:p>
    <w:p>
      <w:pPr>
        <w:ind w:left="15" w:right="1292" w:firstLine="0"/>
        <w:jc w:val="left"/>
        <w:spacing w:before="0"/>
        <w:rPr>
          <w:b/>
          <w:bCs/>
          <w:spacing w:val="-4"/>
          <w:sz w:val="20"/>
          <w:szCs w:val="20"/>
          <w:highlight w:val="none"/>
        </w:rPr>
      </w:pPr>
      <w:r>
        <w:rPr>
          <w:b/>
          <w:spacing w:val="-4"/>
          <w:sz w:val="20"/>
          <w:szCs w:val="20"/>
          <w:highlight w:val="none"/>
        </w:rPr>
        <w:t xml:space="preserve">Сводный сметный расчет сметной стоимостью 4 551 518,66 руб.</w:t>
      </w:r>
      <w:r>
        <w:rPr>
          <w:b/>
          <w:bCs/>
          <w:spacing w:val="-4"/>
          <w:sz w:val="20"/>
          <w:szCs w:val="20"/>
          <w:highlight w:val="none"/>
        </w:rPr>
      </w:r>
      <w:r>
        <w:rPr>
          <w:b/>
          <w:bCs/>
          <w:spacing w:val="-4"/>
          <w:sz w:val="20"/>
          <w:szCs w:val="20"/>
          <w:highlight w:val="none"/>
        </w:rPr>
      </w:r>
    </w:p>
    <w:p>
      <w:pPr>
        <w:ind w:left="15" w:right="1292" w:firstLine="0"/>
        <w:jc w:val="center"/>
        <w:spacing w:before="0"/>
        <w:rPr>
          <w:ins w:id="25" w:author="borisova_ea" w:date="2026-01-26T05:48:38Z" oouserid="borisova_ea"/>
          <w:b/>
          <w:bCs/>
          <w:spacing w:val="-4"/>
          <w:sz w:val="14"/>
          <w:szCs w:val="14"/>
          <w:highlight w:val="none"/>
        </w:rPr>
      </w:pPr>
      <w:ins w:id="26" w:author="borisova_ea" w:date="2026-01-26T05:48:38Z" oouserid="borisova_ea">
        <w:r>
          <w:rPr>
            <w:b/>
            <w:spacing w:val="-4"/>
            <w:sz w:val="14"/>
            <w:highlight w:val="none"/>
          </w:rPr>
        </w:r>
      </w:ins>
      <w:ins w:id="27" w:author="borisova_ea" w:date="2026-01-26T05:48:38Z" oouserid="borisova_ea">
        <w:r>
          <w:rPr>
            <w:b/>
            <w:bCs/>
            <w:spacing w:val="-4"/>
            <w:sz w:val="14"/>
            <w:szCs w:val="14"/>
            <w:highlight w:val="none"/>
          </w:rPr>
        </w:r>
      </w:ins>
      <w:ins w:id="28" w:author="borisova_ea" w:date="2026-01-26T05:48:38Z" oouserid="borisova_ea">
        <w:r>
          <w:rPr>
            <w:b/>
            <w:bCs/>
            <w:spacing w:val="-4"/>
            <w:sz w:val="14"/>
            <w:szCs w:val="14"/>
            <w:highlight w:val="none"/>
          </w:rPr>
        </w:r>
      </w:ins>
    </w:p>
    <w:p>
      <w:pPr>
        <w:ind w:left="15" w:right="1292" w:firstLine="0"/>
        <w:jc w:val="center"/>
        <w:spacing w:before="0"/>
        <w:rPr>
          <w:b/>
          <w:bCs/>
          <w:sz w:val="22"/>
          <w:szCs w:val="22"/>
          <w:highlight w:val="none"/>
        </w:rPr>
      </w:pPr>
      <w:r>
        <w:rPr>
          <w:b/>
          <w:sz w:val="22"/>
          <w:szCs w:val="22"/>
        </w:rPr>
        <w:t xml:space="preserve">СВОДНЫЙ</w:t>
      </w:r>
      <w:r>
        <w:rPr>
          <w:b/>
          <w:spacing w:val="37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СМЕТНЫЙ</w:t>
      </w:r>
      <w:r>
        <w:rPr>
          <w:b/>
          <w:spacing w:val="37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РАСЧЕТ</w:t>
      </w:r>
      <w:r>
        <w:rPr>
          <w:b/>
          <w:spacing w:val="37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СТОИМОСТИ</w:t>
      </w:r>
      <w:r>
        <w:rPr>
          <w:b/>
          <w:spacing w:val="38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СТРОИТЕЛЬСТВА</w:t>
      </w:r>
      <w:r>
        <w:rPr>
          <w:b/>
          <w:spacing w:val="24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№</w:t>
      </w:r>
      <w:r>
        <w:rPr>
          <w:b/>
          <w:spacing w:val="37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ССРСС-180-19/002/01-ТПиР-</w:t>
      </w:r>
      <w:r>
        <w:rPr>
          <w:b/>
          <w:spacing w:val="-4"/>
          <w:sz w:val="22"/>
          <w:szCs w:val="22"/>
        </w:rPr>
        <w:t xml:space="preserve">2026</w:t>
      </w:r>
      <w:r>
        <w:rPr>
          <w:b/>
          <w:bCs/>
          <w:sz w:val="22"/>
          <w:szCs w:val="22"/>
          <w:highlight w:val="none"/>
        </w:rPr>
      </w:r>
      <w:r>
        <w:rPr>
          <w:b/>
          <w:bCs/>
          <w:sz w:val="22"/>
          <w:szCs w:val="22"/>
          <w:highlight w:val="none"/>
        </w:rPr>
      </w:r>
    </w:p>
    <w:p>
      <w:pPr>
        <w:pStyle w:val="1212"/>
        <w:contextualSpacing w:val="0"/>
        <w:ind w:left="3" w:right="1292"/>
        <w:jc w:val="center"/>
        <w:spacing w:line="240" w:lineRule="auto"/>
        <w:rPr>
          <w:sz w:val="24"/>
          <w:szCs w:val="24"/>
          <w:u w:val="none"/>
        </w:rPr>
        <w:suppressLineNumbers w:val="0"/>
      </w:pPr>
      <w:r>
        <w:rPr>
          <w:sz w:val="24"/>
          <w:szCs w:val="24"/>
          <w:u w:val="none"/>
        </w:rPr>
      </w:r>
      <w:r>
        <w:rPr>
          <w:spacing w:val="-2"/>
          <w:sz w:val="24"/>
          <w:szCs w:val="24"/>
          <w:u w:val="none"/>
        </w:rPr>
        <w:t xml:space="preserve">Строительно-монтажные</w:t>
      </w:r>
      <w:r>
        <w:rPr>
          <w:sz w:val="24"/>
          <w:szCs w:val="24"/>
          <w:u w:val="none"/>
        </w:rPr>
        <w:t xml:space="preserve"> </w:t>
      </w:r>
      <w:r>
        <w:rPr>
          <w:spacing w:val="-2"/>
          <w:sz w:val="24"/>
          <w:szCs w:val="24"/>
          <w:u w:val="none"/>
        </w:rPr>
        <w:t xml:space="preserve">и пусконаладочные</w:t>
      </w:r>
      <w:r>
        <w:rPr>
          <w:sz w:val="24"/>
          <w:szCs w:val="24"/>
          <w:u w:val="none"/>
        </w:rPr>
        <w:t xml:space="preserve"> </w:t>
      </w:r>
      <w:r>
        <w:rPr>
          <w:spacing w:val="-2"/>
          <w:sz w:val="24"/>
          <w:szCs w:val="24"/>
          <w:u w:val="none"/>
        </w:rPr>
        <w:t xml:space="preserve">работы</w:t>
      </w:r>
      <w:r>
        <w:rPr>
          <w:spacing w:val="1"/>
          <w:sz w:val="24"/>
          <w:szCs w:val="24"/>
          <w:u w:val="none"/>
        </w:rPr>
        <w:t xml:space="preserve"> </w:t>
      </w:r>
      <w:r>
        <w:rPr>
          <w:spacing w:val="-2"/>
          <w:sz w:val="24"/>
          <w:szCs w:val="24"/>
          <w:u w:val="none"/>
        </w:rPr>
        <w:t xml:space="preserve">(включая</w:t>
      </w:r>
      <w:r>
        <w:rPr>
          <w:sz w:val="24"/>
          <w:szCs w:val="24"/>
          <w:u w:val="none"/>
        </w:rPr>
        <w:t xml:space="preserve"> </w:t>
      </w:r>
      <w:r>
        <w:rPr>
          <w:spacing w:val="-2"/>
          <w:sz w:val="24"/>
          <w:szCs w:val="24"/>
          <w:u w:val="none"/>
        </w:rPr>
        <w:t xml:space="preserve">поставку</w:t>
      </w:r>
      <w:r>
        <w:rPr>
          <w:sz w:val="24"/>
          <w:szCs w:val="24"/>
          <w:u w:val="none"/>
        </w:rPr>
        <w:t xml:space="preserve"> </w:t>
      </w:r>
      <w:r>
        <w:rPr>
          <w:spacing w:val="-2"/>
          <w:sz w:val="24"/>
          <w:szCs w:val="24"/>
          <w:u w:val="none"/>
        </w:rPr>
        <w:t xml:space="preserve">материалов)</w:t>
      </w:r>
      <w:r>
        <w:rPr>
          <w:spacing w:val="1"/>
          <w:sz w:val="24"/>
          <w:szCs w:val="24"/>
          <w:u w:val="none"/>
        </w:rPr>
        <w:t xml:space="preserve"> </w:t>
      </w:r>
      <w:r>
        <w:rPr>
          <w:spacing w:val="-2"/>
          <w:sz w:val="24"/>
          <w:szCs w:val="24"/>
          <w:u w:val="none"/>
        </w:rPr>
        <w:t xml:space="preserve">по</w:t>
      </w:r>
      <w:r>
        <w:rPr>
          <w:sz w:val="24"/>
          <w:szCs w:val="24"/>
          <w:u w:val="none"/>
        </w:rPr>
        <w:t xml:space="preserve"> </w:t>
      </w:r>
      <w:r>
        <w:rPr>
          <w:spacing w:val="-2"/>
          <w:sz w:val="24"/>
          <w:szCs w:val="24"/>
          <w:u w:val="none"/>
        </w:rPr>
        <w:t xml:space="preserve">модернизации </w:t>
      </w:r>
      <w:r>
        <w:rPr>
          <w:spacing w:val="-2"/>
          <w:sz w:val="24"/>
          <w:szCs w:val="24"/>
          <w:u w:val="single"/>
        </w:rPr>
        <w:t xml:space="preserve">системы</w:t>
      </w:r>
      <w:r>
        <w:rPr>
          <w:spacing w:val="1"/>
          <w:sz w:val="24"/>
          <w:szCs w:val="24"/>
          <w:u w:val="single"/>
        </w:rPr>
        <w:t xml:space="preserve"> </w:t>
      </w:r>
      <w:r>
        <w:rPr>
          <w:spacing w:val="-2"/>
          <w:sz w:val="24"/>
          <w:szCs w:val="24"/>
          <w:u w:val="single"/>
        </w:rPr>
        <w:t xml:space="preserve">узлов</w:t>
      </w:r>
      <w:r>
        <w:rPr>
          <w:spacing w:val="1"/>
          <w:sz w:val="24"/>
          <w:szCs w:val="24"/>
          <w:u w:val="single"/>
        </w:rPr>
        <w:t xml:space="preserve"> </w:t>
      </w:r>
      <w:r>
        <w:rPr>
          <w:spacing w:val="-2"/>
          <w:sz w:val="24"/>
          <w:szCs w:val="24"/>
          <w:u w:val="single"/>
        </w:rPr>
        <w:t xml:space="preserve">учета</w:t>
      </w:r>
      <w:r>
        <w:rPr>
          <w:spacing w:val="1"/>
          <w:sz w:val="24"/>
          <w:szCs w:val="24"/>
          <w:u w:val="single"/>
        </w:rPr>
        <w:t xml:space="preserve"> </w:t>
      </w:r>
      <w:r>
        <w:rPr>
          <w:spacing w:val="-2"/>
          <w:sz w:val="24"/>
          <w:szCs w:val="24"/>
          <w:u w:val="single"/>
        </w:rPr>
        <w:t xml:space="preserve">сброса</w:t>
      </w:r>
      <w:r>
        <w:rPr>
          <w:sz w:val="24"/>
          <w:szCs w:val="24"/>
          <w:u w:val="single"/>
        </w:rPr>
        <w:t xml:space="preserve"> </w:t>
      </w:r>
      <w:r>
        <w:rPr>
          <w:spacing w:val="-2"/>
          <w:sz w:val="24"/>
          <w:szCs w:val="24"/>
          <w:u w:val="single"/>
        </w:rPr>
        <w:t xml:space="preserve">сточных</w:t>
      </w:r>
      <w:r>
        <w:rPr>
          <w:spacing w:val="-1"/>
          <w:sz w:val="24"/>
          <w:szCs w:val="24"/>
          <w:u w:val="single"/>
        </w:rPr>
        <w:t xml:space="preserve"> </w:t>
      </w:r>
      <w:r>
        <w:rPr>
          <w:spacing w:val="-2"/>
          <w:sz w:val="24"/>
          <w:szCs w:val="24"/>
          <w:u w:val="single"/>
        </w:rPr>
        <w:t xml:space="preserve">вод</w:t>
      </w:r>
      <w:r>
        <w:rPr>
          <w:spacing w:val="2"/>
          <w:sz w:val="24"/>
          <w:szCs w:val="24"/>
          <w:u w:val="single"/>
        </w:rPr>
        <w:t xml:space="preserve"> </w:t>
      </w:r>
      <w:r>
        <w:rPr>
          <w:spacing w:val="-2"/>
          <w:sz w:val="24"/>
          <w:szCs w:val="24"/>
          <w:u w:val="single"/>
        </w:rPr>
        <w:t xml:space="preserve">Комсомльской</w:t>
      </w:r>
      <w:r>
        <w:rPr>
          <w:spacing w:val="-3"/>
          <w:sz w:val="24"/>
          <w:szCs w:val="24"/>
          <w:u w:val="single"/>
        </w:rPr>
        <w:t xml:space="preserve"> </w:t>
      </w:r>
      <w:r>
        <w:rPr>
          <w:spacing w:val="-2"/>
          <w:sz w:val="24"/>
          <w:szCs w:val="24"/>
          <w:u w:val="single"/>
        </w:rPr>
        <w:t xml:space="preserve">ТЭЦ-</w:t>
      </w:r>
      <w:r>
        <w:rPr>
          <w:spacing w:val="-10"/>
          <w:sz w:val="24"/>
          <w:szCs w:val="24"/>
          <w:u w:val="single"/>
        </w:rPr>
        <w:t xml:space="preserve">2</w:t>
      </w:r>
      <w:r>
        <w:rPr>
          <w:sz w:val="24"/>
          <w:szCs w:val="24"/>
          <w:u w:val="none"/>
        </w:rPr>
      </w:r>
      <w:r>
        <w:rPr>
          <w:sz w:val="24"/>
          <w:szCs w:val="24"/>
          <w:u w:val="none"/>
        </w:rPr>
      </w:r>
    </w:p>
    <w:p>
      <w:pPr>
        <w:ind w:left="0" w:right="1292" w:firstLine="0"/>
        <w:jc w:val="center"/>
        <w:spacing w:before="0"/>
        <w:rPr>
          <w:i/>
          <w:sz w:val="13"/>
        </w:rPr>
      </w:pPr>
      <w:r>
        <w:rPr>
          <w:i/>
          <w:spacing w:val="-2"/>
          <w:sz w:val="13"/>
        </w:rPr>
        <w:t xml:space="preserve">(наименование</w:t>
      </w:r>
      <w:r>
        <w:rPr>
          <w:i/>
          <w:spacing w:val="7"/>
          <w:sz w:val="13"/>
        </w:rPr>
        <w:t xml:space="preserve"> </w:t>
      </w:r>
      <w:r>
        <w:rPr>
          <w:i/>
          <w:spacing w:val="-2"/>
          <w:sz w:val="13"/>
        </w:rPr>
        <w:t xml:space="preserve">стройки)</w:t>
      </w:r>
      <w:r>
        <w:rPr>
          <w:i/>
          <w:sz w:val="13"/>
        </w:rPr>
      </w:r>
      <w:r>
        <w:rPr>
          <w:i/>
          <w:sz w:val="13"/>
        </w:rPr>
      </w:r>
    </w:p>
    <w:p>
      <w:pPr>
        <w:spacing w:before="56" w:line="240" w:lineRule="auto"/>
        <w:rPr>
          <w:i/>
          <w:sz w:val="13"/>
        </w:rPr>
      </w:pPr>
      <w:r>
        <w:rPr>
          <w:i/>
          <w:sz w:val="13"/>
        </w:rPr>
      </w:r>
      <w:r>
        <w:rPr>
          <w:i/>
          <w:sz w:val="13"/>
        </w:rPr>
      </w:r>
      <w:r>
        <w:rPr>
          <w:i/>
          <w:sz w:val="13"/>
        </w:rPr>
      </w:r>
    </w:p>
    <w:p>
      <w:pPr>
        <w:pStyle w:val="1212"/>
        <w:ind w:left="739" w:right="0" w:hanging="739"/>
        <w:jc w:val="both"/>
        <w:rPr>
          <w:sz w:val="18"/>
          <w:szCs w:val="18"/>
          <w:highlight w:val="none"/>
        </w:rPr>
      </w:pPr>
      <w:r>
        <w:rPr>
          <w:sz w:val="18"/>
          <w:szCs w:val="18"/>
        </w:rPr>
        <w:t xml:space="preserve">Составлен</w:t>
      </w:r>
      <w:r>
        <w:rPr>
          <w:spacing w:val="-9"/>
          <w:sz w:val="18"/>
          <w:szCs w:val="18"/>
        </w:rPr>
        <w:t xml:space="preserve"> </w:t>
      </w:r>
      <w:r>
        <w:rPr>
          <w:sz w:val="18"/>
          <w:szCs w:val="18"/>
        </w:rPr>
        <w:t xml:space="preserve">в</w:t>
      </w:r>
      <w:r>
        <w:rPr>
          <w:spacing w:val="-6"/>
          <w:sz w:val="18"/>
          <w:szCs w:val="18"/>
        </w:rPr>
        <w:t xml:space="preserve"> </w:t>
      </w:r>
      <w:r>
        <w:rPr>
          <w:sz w:val="18"/>
          <w:szCs w:val="18"/>
        </w:rPr>
        <w:t xml:space="preserve">текущем</w:t>
      </w:r>
      <w:r>
        <w:rPr>
          <w:spacing w:val="-7"/>
          <w:sz w:val="18"/>
          <w:szCs w:val="18"/>
        </w:rPr>
        <w:t xml:space="preserve"> </w:t>
      </w:r>
      <w:r>
        <w:rPr>
          <w:sz w:val="18"/>
          <w:szCs w:val="18"/>
        </w:rPr>
        <w:t xml:space="preserve">уровне</w:t>
      </w:r>
      <w:r>
        <w:rPr>
          <w:spacing w:val="-7"/>
          <w:sz w:val="18"/>
          <w:szCs w:val="18"/>
        </w:rPr>
        <w:t xml:space="preserve"> </w:t>
      </w:r>
      <w:r>
        <w:rPr>
          <w:sz w:val="18"/>
          <w:szCs w:val="18"/>
        </w:rPr>
        <w:t xml:space="preserve">цен</w:t>
      </w:r>
      <w:r>
        <w:rPr>
          <w:spacing w:val="-9"/>
          <w:sz w:val="18"/>
          <w:szCs w:val="18"/>
        </w:rPr>
        <w:t xml:space="preserve"> </w:t>
      </w:r>
      <w:r>
        <w:rPr>
          <w:sz w:val="18"/>
          <w:szCs w:val="18"/>
        </w:rPr>
        <w:t xml:space="preserve">4</w:t>
      </w:r>
      <w:r>
        <w:rPr>
          <w:spacing w:val="-7"/>
          <w:sz w:val="18"/>
          <w:szCs w:val="18"/>
        </w:rPr>
        <w:t xml:space="preserve"> </w:t>
      </w:r>
      <w:r>
        <w:rPr>
          <w:sz w:val="18"/>
          <w:szCs w:val="18"/>
        </w:rPr>
        <w:t xml:space="preserve">квартал</w:t>
      </w:r>
      <w:r>
        <w:rPr>
          <w:spacing w:val="-8"/>
          <w:sz w:val="18"/>
          <w:szCs w:val="18"/>
        </w:rPr>
        <w:t xml:space="preserve"> </w:t>
      </w:r>
      <w:r>
        <w:rPr>
          <w:sz w:val="18"/>
          <w:szCs w:val="18"/>
        </w:rPr>
        <w:t xml:space="preserve">2025</w:t>
      </w:r>
      <w:r>
        <w:rPr>
          <w:spacing w:val="-7"/>
          <w:sz w:val="18"/>
          <w:szCs w:val="18"/>
        </w:rPr>
        <w:t xml:space="preserve"> </w:t>
      </w:r>
      <w:r>
        <w:rPr>
          <w:spacing w:val="-4"/>
          <w:sz w:val="18"/>
          <w:szCs w:val="18"/>
        </w:rPr>
        <w:t xml:space="preserve">года</w:t>
      </w:r>
      <w:r>
        <w:rPr>
          <w:sz w:val="18"/>
          <w:szCs w:val="18"/>
          <w:highlight w:val="none"/>
        </w:rPr>
      </w:r>
      <w:r>
        <w:rPr>
          <w:sz w:val="18"/>
          <w:szCs w:val="18"/>
          <w:highlight w:val="none"/>
        </w:rPr>
      </w:r>
    </w:p>
    <w:tbl>
      <w:tblPr>
        <w:tblW w:w="0" w:type="auto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612"/>
        <w:gridCol w:w="2033"/>
        <w:gridCol w:w="3127"/>
        <w:gridCol w:w="1812"/>
        <w:gridCol w:w="1812"/>
        <w:gridCol w:w="1812"/>
        <w:gridCol w:w="1812"/>
        <w:gridCol w:w="1812"/>
      </w:tblGrid>
      <w:tr>
        <w:tblPrEx/>
        <w:trPr>
          <w:trHeight w:val="236"/>
        </w:trPr>
        <w:tc>
          <w:tcPr>
            <w:tcW w:w="612" w:type="dxa"/>
            <w:vMerge w:val="restart"/>
            <w:textDirection w:val="lrTb"/>
            <w:noWrap w:val="false"/>
          </w:tcPr>
          <w:p>
            <w:pPr>
              <w:pStyle w:val="1269"/>
              <w:spacing w:before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  <w:p>
            <w:pPr>
              <w:pStyle w:val="1269"/>
              <w:spacing w:before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  <w:p>
            <w:pPr>
              <w:pStyle w:val="1269"/>
              <w:spacing w:before="74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  <w:p>
            <w:pPr>
              <w:pStyle w:val="1269"/>
              <w:ind w:left="134"/>
              <w:spacing w:before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spacing w:val="10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sz w:val="14"/>
                <w:szCs w:val="14"/>
              </w:rPr>
              <w:t xml:space="preserve">п/п</w:t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2033" w:type="dxa"/>
            <w:vMerge w:val="restart"/>
            <w:textDirection w:val="lrTb"/>
            <w:noWrap w:val="false"/>
          </w:tcPr>
          <w:p>
            <w:pPr>
              <w:pStyle w:val="1269"/>
              <w:spacing w:before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  <w:p>
            <w:pPr>
              <w:pStyle w:val="1269"/>
              <w:spacing w:before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  <w:p>
            <w:pPr>
              <w:pStyle w:val="1269"/>
              <w:spacing w:before="74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  <w:p>
            <w:pPr>
              <w:pStyle w:val="1269"/>
              <w:ind w:left="614"/>
              <w:spacing w:before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4"/>
                <w:szCs w:val="14"/>
              </w:rPr>
              <w:t xml:space="preserve">Обоснование</w:t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3127" w:type="dxa"/>
            <w:vMerge w:val="restart"/>
            <w:textDirection w:val="lrTb"/>
            <w:noWrap w:val="false"/>
          </w:tcPr>
          <w:p>
            <w:pPr>
              <w:pStyle w:val="1269"/>
              <w:spacing w:before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  <w:p>
            <w:pPr>
              <w:pStyle w:val="1269"/>
              <w:spacing w:before="137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  <w:p>
            <w:pPr>
              <w:pStyle w:val="1269"/>
              <w:ind w:left="645" w:hanging="430"/>
              <w:spacing w:before="0" w:line="271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4"/>
                <w:szCs w:val="14"/>
              </w:rPr>
              <w:t xml:space="preserve">Наименование</w:t>
            </w:r>
            <w:r>
              <w:rPr>
                <w:rFonts w:ascii="Times New Roman" w:hAnsi="Times New Roman" w:eastAsia="Times New Roman" w:cs="Times New Roman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14"/>
                <w:szCs w:val="14"/>
              </w:rPr>
              <w:t xml:space="preserve">глав,</w:t>
            </w:r>
            <w:r>
              <w:rPr>
                <w:rFonts w:ascii="Times New Roman" w:hAnsi="Times New Roman" w:eastAsia="Times New Roman" w:cs="Times New Roman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14"/>
                <w:szCs w:val="14"/>
              </w:rPr>
              <w:t xml:space="preserve">объектов капитального</w:t>
            </w:r>
            <w:r>
              <w:rPr>
                <w:rFonts w:ascii="Times New Roman" w:hAnsi="Times New Roman" w:eastAsia="Times New Roman" w:cs="Times New Roman"/>
                <w:spacing w:val="40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строительства, работ и затрат</w:t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gridSpan w:val="5"/>
            <w:tcW w:w="9060" w:type="dxa"/>
            <w:textDirection w:val="lrTb"/>
            <w:noWrap w:val="false"/>
          </w:tcPr>
          <w:p>
            <w:pPr>
              <w:pStyle w:val="1269"/>
              <w:ind w:left="14"/>
              <w:jc w:val="center"/>
              <w:spacing w:before="38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4"/>
                <w:szCs w:val="14"/>
              </w:rPr>
              <w:t xml:space="preserve">Сметная</w:t>
            </w:r>
            <w:r>
              <w:rPr>
                <w:rFonts w:ascii="Times New Roman" w:hAnsi="Times New Roman" w:eastAsia="Times New Roman" w:cs="Times New Roman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14"/>
                <w:szCs w:val="14"/>
              </w:rPr>
              <w:t xml:space="preserve">стоимость,</w:t>
            </w:r>
            <w:r>
              <w:rPr>
                <w:rFonts w:ascii="Times New Roman" w:hAnsi="Times New Roman" w:eastAsia="Times New Roman" w:cs="Times New Roman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sz w:val="14"/>
                <w:szCs w:val="14"/>
              </w:rPr>
              <w:t xml:space="preserve">руб.</w:t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</w:tr>
      <w:tr>
        <w:tblPrEx/>
        <w:trPr>
          <w:trHeight w:val="940"/>
        </w:trPr>
        <w:tc>
          <w:tcPr>
            <w:tcBorders>
              <w:top w:val="none" w:color="000000" w:sz="4" w:space="0"/>
            </w:tcBorders>
            <w:tcW w:w="61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none" w:color="000000" w:sz="4" w:space="0"/>
            </w:tcBorders>
            <w:tcW w:w="2033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none" w:color="000000" w:sz="4" w:space="0"/>
            </w:tcBorders>
            <w:tcW w:w="3127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pStyle w:val="1269"/>
              <w:ind w:left="102" w:right="120" w:firstLine="372"/>
              <w:spacing w:before="141" w:line="271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4"/>
                <w:szCs w:val="14"/>
              </w:rPr>
              <w:t xml:space="preserve">Строительных</w:t>
            </w:r>
            <w:r>
              <w:rPr>
                <w:rFonts w:ascii="Times New Roman" w:hAnsi="Times New Roman" w:eastAsia="Times New Roman" w:cs="Times New Roman"/>
                <w:spacing w:val="40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14"/>
                <w:szCs w:val="14"/>
              </w:rPr>
              <w:t xml:space="preserve">(ремонтно-</w:t>
            </w:r>
            <w:r>
              <w:rPr>
                <w:rFonts w:ascii="Times New Roman" w:hAnsi="Times New Roman" w:eastAsia="Times New Roman" w:cs="Times New Roman"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14"/>
                <w:szCs w:val="14"/>
              </w:rPr>
              <w:t xml:space="preserve">строительных,</w:t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  <w:p>
            <w:pPr>
              <w:pStyle w:val="1269"/>
              <w:ind w:left="160" w:right="120" w:firstLine="436"/>
              <w:spacing w:before="0" w:line="271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4"/>
                <w:szCs w:val="14"/>
              </w:rPr>
              <w:t xml:space="preserve">ремонтно-</w:t>
            </w:r>
            <w:r>
              <w:rPr>
                <w:rFonts w:ascii="Times New Roman" w:hAnsi="Times New Roman" w:eastAsia="Times New Roman" w:cs="Times New Roman"/>
                <w:spacing w:val="40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14"/>
                <w:szCs w:val="14"/>
              </w:rPr>
              <w:t xml:space="preserve">реставрационных)</w:t>
            </w:r>
            <w:r>
              <w:rPr>
                <w:rFonts w:ascii="Times New Roman" w:hAnsi="Times New Roman" w:eastAsia="Times New Roman" w:cs="Times New Roman"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14"/>
                <w:szCs w:val="14"/>
              </w:rPr>
              <w:t xml:space="preserve">работ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pStyle w:val="1269"/>
              <w:spacing w:before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  <w:p>
            <w:pPr>
              <w:pStyle w:val="1269"/>
              <w:spacing w:before="94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  <w:p>
            <w:pPr>
              <w:pStyle w:val="1269"/>
              <w:ind w:left="376"/>
              <w:spacing w:before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4"/>
                <w:szCs w:val="14"/>
              </w:rPr>
              <w:t xml:space="preserve">монтажных</w:t>
            </w:r>
            <w:r>
              <w:rPr>
                <w:rFonts w:ascii="Times New Roman" w:hAnsi="Times New Roman" w:eastAsia="Times New Roman" w:cs="Times New Roman"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14"/>
                <w:szCs w:val="14"/>
              </w:rPr>
              <w:t xml:space="preserve">работ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pStyle w:val="1269"/>
              <w:spacing w:before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  <w:p>
            <w:pPr>
              <w:pStyle w:val="1269"/>
              <w:spacing w:before="94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  <w:p>
            <w:pPr>
              <w:pStyle w:val="1269"/>
              <w:ind w:left="479"/>
              <w:spacing w:before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4"/>
                <w:szCs w:val="14"/>
              </w:rPr>
              <w:t xml:space="preserve">оборудования</w:t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pStyle w:val="1269"/>
              <w:spacing w:before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  <w:p>
            <w:pPr>
              <w:pStyle w:val="1269"/>
              <w:spacing w:before="94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  <w:p>
            <w:pPr>
              <w:pStyle w:val="1269"/>
              <w:ind w:left="484"/>
              <w:spacing w:before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4"/>
                <w:szCs w:val="14"/>
              </w:rPr>
              <w:t xml:space="preserve">прочих</w:t>
            </w:r>
            <w:r>
              <w:rPr>
                <w:rFonts w:ascii="Times New Roman" w:hAnsi="Times New Roman" w:eastAsia="Times New Roman" w:cs="Times New Roman"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14"/>
                <w:szCs w:val="14"/>
              </w:rPr>
              <w:t xml:space="preserve">затрат</w:t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pStyle w:val="1269"/>
              <w:spacing w:before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  <w:p>
            <w:pPr>
              <w:pStyle w:val="1269"/>
              <w:spacing w:before="94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  <w:p>
            <w:pPr>
              <w:pStyle w:val="1269"/>
              <w:ind w:left="16"/>
              <w:jc w:val="center"/>
              <w:spacing w:before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4"/>
                <w:szCs w:val="14"/>
              </w:rPr>
              <w:t xml:space="preserve">всего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</w:tr>
      <w:tr>
        <w:tblPrEx/>
        <w:trPr>
          <w:trHeight w:val="157"/>
        </w:trPr>
        <w:tc>
          <w:tcPr>
            <w:tcW w:w="612" w:type="dxa"/>
            <w:textDirection w:val="lrTb"/>
            <w:noWrap w:val="false"/>
          </w:tcPr>
          <w:p>
            <w:pPr>
              <w:pStyle w:val="1269"/>
              <w:ind w:left="16"/>
              <w:jc w:val="center"/>
              <w:spacing w:line="136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14"/>
                <w:szCs w:val="14"/>
              </w:rPr>
              <w:t xml:space="preserve">1</w:t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2033" w:type="dxa"/>
            <w:textDirection w:val="lrTb"/>
            <w:noWrap w:val="false"/>
          </w:tcPr>
          <w:p>
            <w:pPr>
              <w:pStyle w:val="1269"/>
              <w:ind w:left="16"/>
              <w:jc w:val="center"/>
              <w:spacing w:line="136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14"/>
                <w:szCs w:val="14"/>
              </w:rPr>
              <w:t xml:space="preserve">2</w:t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3127" w:type="dxa"/>
            <w:textDirection w:val="lrTb"/>
            <w:noWrap w:val="false"/>
          </w:tcPr>
          <w:p>
            <w:pPr>
              <w:pStyle w:val="1269"/>
              <w:ind w:left="16"/>
              <w:jc w:val="center"/>
              <w:spacing w:line="136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14"/>
                <w:szCs w:val="14"/>
              </w:rPr>
              <w:t xml:space="preserve">3</w:t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pStyle w:val="1269"/>
              <w:ind w:left="16"/>
              <w:jc w:val="center"/>
              <w:spacing w:line="136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14"/>
                <w:szCs w:val="14"/>
              </w:rPr>
              <w:t xml:space="preserve">4</w:t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pStyle w:val="1269"/>
              <w:ind w:left="16"/>
              <w:jc w:val="center"/>
              <w:spacing w:line="136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14"/>
                <w:szCs w:val="14"/>
              </w:rPr>
              <w:t xml:space="preserve">5</w:t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pStyle w:val="1269"/>
              <w:ind w:left="16"/>
              <w:jc w:val="center"/>
              <w:spacing w:line="136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14"/>
                <w:szCs w:val="14"/>
              </w:rPr>
              <w:t xml:space="preserve">6</w:t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pStyle w:val="1269"/>
              <w:ind w:left="16"/>
              <w:jc w:val="center"/>
              <w:spacing w:line="136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14"/>
                <w:szCs w:val="14"/>
              </w:rPr>
              <w:t xml:space="preserve">7</w:t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pStyle w:val="1269"/>
              <w:ind w:left="16"/>
              <w:jc w:val="center"/>
              <w:spacing w:line="136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14"/>
                <w:szCs w:val="14"/>
              </w:rPr>
              <w:t xml:space="preserve">8</w:t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</w:tr>
      <w:tr>
        <w:tblPrEx/>
        <w:trPr>
          <w:trHeight w:val="203"/>
        </w:trPr>
        <w:tc>
          <w:tcPr>
            <w:gridSpan w:val="8"/>
            <w:tcW w:w="14832" w:type="dxa"/>
            <w:textDirection w:val="lrTb"/>
            <w:noWrap w:val="false"/>
          </w:tcPr>
          <w:p>
            <w:pPr>
              <w:pStyle w:val="1269"/>
              <w:ind w:left="28"/>
              <w:spacing w:before="17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Глава</w:t>
            </w:r>
            <w:r>
              <w:rPr>
                <w:rFonts w:ascii="Times New Roman" w:hAnsi="Times New Roman" w:eastAsia="Times New Roman" w:cs="Times New Roman"/>
                <w:b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/>
                <w:spacing w:val="-9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Основные</w:t>
            </w:r>
            <w:r>
              <w:rPr>
                <w:rFonts w:ascii="Times New Roman" w:hAnsi="Times New Roman" w:eastAsia="Times New Roman" w:cs="Times New Roman"/>
                <w:b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объекты</w:t>
            </w:r>
            <w:r>
              <w:rPr>
                <w:rFonts w:ascii="Times New Roman" w:hAnsi="Times New Roman" w:eastAsia="Times New Roman" w:cs="Times New Roman"/>
                <w:b/>
                <w:spacing w:val="-9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4"/>
                <w:szCs w:val="14"/>
              </w:rPr>
              <w:t xml:space="preserve">строительства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</w:r>
          </w:p>
        </w:tc>
      </w:tr>
      <w:tr>
        <w:tblPrEx/>
        <w:trPr>
          <w:trHeight w:val="503"/>
        </w:trPr>
        <w:tc>
          <w:tcPr>
            <w:tcW w:w="612" w:type="dxa"/>
            <w:textDirection w:val="lrTb"/>
            <w:noWrap w:val="false"/>
          </w:tcPr>
          <w:p>
            <w:pPr>
              <w:pStyle w:val="1269"/>
              <w:ind w:left="1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14"/>
                <w:szCs w:val="14"/>
              </w:rPr>
              <w:t xml:space="preserve">1</w:t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2033" w:type="dxa"/>
            <w:textDirection w:val="lrTb"/>
            <w:noWrap w:val="false"/>
          </w:tcPr>
          <w:p>
            <w:pPr>
              <w:pStyle w:val="1269"/>
              <w:ind w:left="26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4"/>
                <w:szCs w:val="14"/>
              </w:rPr>
              <w:t xml:space="preserve">180-19/002.1/01-ТПиР-</w:t>
            </w:r>
            <w:r>
              <w:rPr>
                <w:rFonts w:ascii="Times New Roman" w:hAnsi="Times New Roman" w:eastAsia="Times New Roman" w:cs="Times New Roman"/>
                <w:spacing w:val="-4"/>
                <w:sz w:val="14"/>
                <w:szCs w:val="14"/>
              </w:rPr>
              <w:t xml:space="preserve">2026</w:t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3127" w:type="dxa"/>
            <w:textDirection w:val="lrTb"/>
            <w:noWrap w:val="false"/>
          </w:tcPr>
          <w:p>
            <w:pPr>
              <w:pStyle w:val="1269"/>
              <w:ind w:left="25"/>
              <w:spacing w:line="271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Модернизация системы узлов учета сброса</w:t>
            </w:r>
            <w:r>
              <w:rPr>
                <w:rFonts w:ascii="Times New Roman" w:hAnsi="Times New Roman" w:eastAsia="Times New Roman" w:cs="Times New Roman"/>
                <w:spacing w:val="40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14"/>
                <w:szCs w:val="14"/>
              </w:rPr>
              <w:t xml:space="preserve">сточных вод Комсомольской ТЭЦ-2. Строительно-</w:t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  <w:p>
            <w:pPr>
              <w:pStyle w:val="1269"/>
              <w:ind w:left="25"/>
              <w:spacing w:before="0" w:line="146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4"/>
                <w:szCs w:val="14"/>
              </w:rPr>
              <w:t xml:space="preserve">монтажные</w:t>
            </w:r>
            <w:r>
              <w:rPr>
                <w:rFonts w:ascii="Times New Roman" w:hAnsi="Times New Roman" w:eastAsia="Times New Roman" w:cs="Times New Roman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14"/>
                <w:szCs w:val="14"/>
              </w:rPr>
              <w:t xml:space="preserve">работы</w:t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</w:tr>
      <w:tr>
        <w:tblPrEx/>
        <w:trPr>
          <w:trHeight w:val="203"/>
        </w:trPr>
        <w:tc>
          <w:tcPr>
            <w:tcW w:w="612" w:type="dxa"/>
            <w:textDirection w:val="lrTb"/>
            <w:noWrap w:val="false"/>
          </w:tcPr>
          <w:p>
            <w:pPr>
              <w:pStyle w:val="1269"/>
              <w:ind w:left="1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14"/>
                <w:szCs w:val="14"/>
              </w:rPr>
              <w:t xml:space="preserve">2</w:t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2033" w:type="dxa"/>
            <w:textDirection w:val="lrTb"/>
            <w:noWrap w:val="false"/>
          </w:tcPr>
          <w:p>
            <w:pPr>
              <w:pStyle w:val="1269"/>
              <w:spacing w:before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3127" w:type="dxa"/>
            <w:textDirection w:val="lrTb"/>
            <w:noWrap w:val="false"/>
          </w:tcPr>
          <w:p>
            <w:pPr>
              <w:pStyle w:val="1269"/>
              <w:ind w:left="25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4"/>
                <w:szCs w:val="14"/>
              </w:rPr>
              <w:t xml:space="preserve">Возврат</w:t>
            </w:r>
            <w:r>
              <w:rPr>
                <w:rFonts w:ascii="Times New Roman" w:hAnsi="Times New Roman" w:eastAsia="Times New Roman" w:cs="Times New Roman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14"/>
                <w:szCs w:val="14"/>
              </w:rPr>
              <w:t xml:space="preserve">эл.энергии</w:t>
            </w:r>
            <w:r>
              <w:rPr>
                <w:rFonts w:ascii="Times New Roman" w:hAnsi="Times New Roman" w:eastAsia="Times New Roman" w:cs="Times New Roman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14"/>
                <w:szCs w:val="14"/>
              </w:rPr>
              <w:t xml:space="preserve">-СМР*0,0044</w:t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</w:tr>
      <w:tr>
        <w:tblPrEx/>
        <w:trPr>
          <w:trHeight w:val="203"/>
        </w:trPr>
        <w:tc>
          <w:tcPr>
            <w:tcW w:w="612" w:type="dxa"/>
            <w:textDirection w:val="lrTb"/>
            <w:noWrap w:val="false"/>
          </w:tcPr>
          <w:p>
            <w:pPr>
              <w:pStyle w:val="1269"/>
              <w:spacing w:before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gridSpan w:val="2"/>
            <w:tcW w:w="5160" w:type="dxa"/>
            <w:textDirection w:val="lrTb"/>
            <w:noWrap w:val="false"/>
          </w:tcPr>
          <w:p>
            <w:pPr>
              <w:pStyle w:val="1269"/>
              <w:ind w:left="1607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Итого</w:t>
            </w:r>
            <w:r>
              <w:rPr>
                <w:rFonts w:ascii="Times New Roman" w:hAnsi="Times New Roman" w:eastAsia="Times New Roman" w:cs="Times New Roman"/>
                <w:b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по</w:t>
            </w:r>
            <w:r>
              <w:rPr>
                <w:rFonts w:ascii="Times New Roman" w:hAnsi="Times New Roman" w:eastAsia="Times New Roman" w:cs="Times New Roman"/>
                <w:b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Главе</w:t>
            </w:r>
            <w:r>
              <w:rPr>
                <w:rFonts w:ascii="Times New Roman" w:hAnsi="Times New Roman" w:eastAsia="Times New Roman" w:cs="Times New Roman"/>
                <w:b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"Основные</w:t>
            </w:r>
            <w:r>
              <w:rPr>
                <w:rFonts w:ascii="Times New Roman" w:hAnsi="Times New Roman" w:eastAsia="Times New Roman" w:cs="Times New Roman"/>
                <w:b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объекты</w:t>
            </w:r>
            <w:r>
              <w:rPr>
                <w:rFonts w:ascii="Times New Roman" w:hAnsi="Times New Roman" w:eastAsia="Times New Roman" w:cs="Times New Roman"/>
                <w:b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4"/>
                <w:szCs w:val="14"/>
              </w:rPr>
              <w:t xml:space="preserve">строительства"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</w:tr>
      <w:tr>
        <w:tblPrEx/>
        <w:trPr>
          <w:trHeight w:val="203"/>
        </w:trPr>
        <w:tc>
          <w:tcPr>
            <w:gridSpan w:val="8"/>
            <w:tcW w:w="14832" w:type="dxa"/>
            <w:textDirection w:val="lrTb"/>
            <w:noWrap w:val="false"/>
          </w:tcPr>
          <w:p>
            <w:pPr>
              <w:pStyle w:val="1269"/>
              <w:ind w:left="28"/>
              <w:spacing w:before="17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4"/>
                <w:szCs w:val="14"/>
              </w:rPr>
              <w:t xml:space="preserve">Глава</w:t>
            </w:r>
            <w:r>
              <w:rPr>
                <w:rFonts w:ascii="Times New Roman" w:hAnsi="Times New Roman" w:eastAsia="Times New Roman" w:cs="Times New Roman"/>
                <w:b/>
                <w:spacing w:val="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4"/>
                <w:szCs w:val="14"/>
              </w:rPr>
              <w:t xml:space="preserve">7.</w:t>
            </w:r>
            <w:r>
              <w:rPr>
                <w:rFonts w:ascii="Times New Roman" w:hAnsi="Times New Roman" w:eastAsia="Times New Roman" w:cs="Times New Roman"/>
                <w:b/>
                <w:spacing w:val="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4"/>
                <w:szCs w:val="14"/>
              </w:rPr>
              <w:t xml:space="preserve">Благоустройство</w:t>
            </w:r>
            <w:r>
              <w:rPr>
                <w:rFonts w:ascii="Times New Roman" w:hAnsi="Times New Roman" w:eastAsia="Times New Roman" w:cs="Times New Roman"/>
                <w:b/>
                <w:spacing w:val="2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4"/>
                <w:szCs w:val="14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4"/>
                <w:szCs w:val="14"/>
              </w:rPr>
              <w:t xml:space="preserve">озеленение</w:t>
            </w:r>
            <w:r>
              <w:rPr>
                <w:rFonts w:ascii="Times New Roman" w:hAnsi="Times New Roman" w:eastAsia="Times New Roman" w:cs="Times New Roman"/>
                <w:b/>
                <w:spacing w:val="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4"/>
                <w:szCs w:val="14"/>
              </w:rPr>
              <w:t xml:space="preserve">территории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</w:r>
          </w:p>
        </w:tc>
      </w:tr>
      <w:tr>
        <w:tblPrEx/>
        <w:trPr>
          <w:trHeight w:val="203"/>
        </w:trPr>
        <w:tc>
          <w:tcPr>
            <w:tcW w:w="612" w:type="dxa"/>
            <w:textDirection w:val="lrTb"/>
            <w:noWrap w:val="false"/>
          </w:tcPr>
          <w:p>
            <w:pPr>
              <w:pStyle w:val="1269"/>
              <w:spacing w:before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gridSpan w:val="2"/>
            <w:tcW w:w="5160" w:type="dxa"/>
            <w:textDirection w:val="lrTb"/>
            <w:noWrap w:val="false"/>
          </w:tcPr>
          <w:p>
            <w:pPr>
              <w:pStyle w:val="1269"/>
              <w:ind w:right="7"/>
              <w:jc w:val="right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Итого</w:t>
            </w:r>
            <w:r>
              <w:rPr>
                <w:rFonts w:ascii="Times New Roman" w:hAnsi="Times New Roman" w:eastAsia="Times New Roman" w:cs="Times New Roman"/>
                <w:b/>
                <w:spacing w:val="-9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по</w:t>
            </w:r>
            <w:r>
              <w:rPr>
                <w:rFonts w:ascii="Times New Roman" w:hAnsi="Times New Roman" w:eastAsia="Times New Roman" w:cs="Times New Roman"/>
                <w:b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Главам</w:t>
            </w:r>
            <w:r>
              <w:rPr>
                <w:rFonts w:ascii="Times New Roman" w:hAnsi="Times New Roman" w:eastAsia="Times New Roman" w:cs="Times New Roman"/>
                <w:b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1-</w:t>
            </w:r>
            <w:r>
              <w:rPr>
                <w:rFonts w:ascii="Times New Roman" w:hAnsi="Times New Roman" w:eastAsia="Times New Roman" w:cs="Times New Roman"/>
                <w:b/>
                <w:spacing w:val="-10"/>
                <w:sz w:val="14"/>
                <w:szCs w:val="14"/>
              </w:rPr>
              <w:t xml:space="preserve">7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</w:tr>
      <w:tr>
        <w:tblPrEx/>
        <w:trPr>
          <w:trHeight w:val="203"/>
        </w:trPr>
        <w:tc>
          <w:tcPr>
            <w:gridSpan w:val="8"/>
            <w:tcW w:w="14832" w:type="dxa"/>
            <w:textDirection w:val="lrTb"/>
            <w:noWrap w:val="false"/>
          </w:tcPr>
          <w:p>
            <w:pPr>
              <w:pStyle w:val="1269"/>
              <w:ind w:left="28"/>
              <w:spacing w:before="17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Глава</w:t>
            </w:r>
            <w:r>
              <w:rPr>
                <w:rFonts w:ascii="Times New Roman" w:hAnsi="Times New Roman" w:eastAsia="Times New Roman" w:cs="Times New Roman"/>
                <w:b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8.</w:t>
            </w:r>
            <w:r>
              <w:rPr>
                <w:rFonts w:ascii="Times New Roman" w:hAnsi="Times New Roman" w:eastAsia="Times New Roman" w:cs="Times New Roman"/>
                <w:b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Временные</w:t>
            </w:r>
            <w:r>
              <w:rPr>
                <w:rFonts w:ascii="Times New Roman" w:hAnsi="Times New Roman" w:eastAsia="Times New Roman" w:cs="Times New Roman"/>
                <w:b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здания</w:t>
            </w:r>
            <w:r>
              <w:rPr>
                <w:rFonts w:ascii="Times New Roman" w:hAnsi="Times New Roman" w:eastAsia="Times New Roman" w:cs="Times New Roman"/>
                <w:b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b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4"/>
                <w:szCs w:val="14"/>
              </w:rPr>
              <w:t xml:space="preserve">сооружения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</w:r>
          </w:p>
        </w:tc>
      </w:tr>
      <w:tr>
        <w:tblPrEx/>
        <w:trPr>
          <w:trHeight w:val="203"/>
        </w:trPr>
        <w:tc>
          <w:tcPr>
            <w:tcW w:w="612" w:type="dxa"/>
            <w:textDirection w:val="lrTb"/>
            <w:noWrap w:val="false"/>
          </w:tcPr>
          <w:p>
            <w:pPr>
              <w:pStyle w:val="1269"/>
              <w:spacing w:before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gridSpan w:val="2"/>
            <w:tcW w:w="5160" w:type="dxa"/>
            <w:textDirection w:val="lrTb"/>
            <w:noWrap w:val="false"/>
          </w:tcPr>
          <w:p>
            <w:pPr>
              <w:pStyle w:val="1269"/>
              <w:ind w:right="7"/>
              <w:jc w:val="right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Итого</w:t>
            </w:r>
            <w:r>
              <w:rPr>
                <w:rFonts w:ascii="Times New Roman" w:hAnsi="Times New Roman" w:eastAsia="Times New Roman" w:cs="Times New Roman"/>
                <w:b/>
                <w:spacing w:val="-9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по</w:t>
            </w:r>
            <w:r>
              <w:rPr>
                <w:rFonts w:ascii="Times New Roman" w:hAnsi="Times New Roman" w:eastAsia="Times New Roman" w:cs="Times New Roman"/>
                <w:b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Главам</w:t>
            </w:r>
            <w:r>
              <w:rPr>
                <w:rFonts w:ascii="Times New Roman" w:hAnsi="Times New Roman" w:eastAsia="Times New Roman" w:cs="Times New Roman"/>
                <w:b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1-</w:t>
            </w:r>
            <w:r>
              <w:rPr>
                <w:rFonts w:ascii="Times New Roman" w:hAnsi="Times New Roman" w:eastAsia="Times New Roman" w:cs="Times New Roman"/>
                <w:b/>
                <w:spacing w:val="-10"/>
                <w:sz w:val="14"/>
                <w:szCs w:val="14"/>
              </w:rPr>
              <w:t xml:space="preserve">8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</w:tr>
      <w:tr>
        <w:tblPrEx/>
        <w:trPr>
          <w:trHeight w:val="203"/>
        </w:trPr>
        <w:tc>
          <w:tcPr>
            <w:gridSpan w:val="8"/>
            <w:tcW w:w="14832" w:type="dxa"/>
            <w:textDirection w:val="lrTb"/>
            <w:noWrap w:val="false"/>
          </w:tcPr>
          <w:p>
            <w:pPr>
              <w:pStyle w:val="1269"/>
              <w:ind w:left="28"/>
              <w:spacing w:before="17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Глава</w:t>
            </w:r>
            <w:r>
              <w:rPr>
                <w:rFonts w:ascii="Times New Roman" w:hAnsi="Times New Roman" w:eastAsia="Times New Roman" w:cs="Times New Roman"/>
                <w:b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9.</w:t>
            </w:r>
            <w:r>
              <w:rPr>
                <w:rFonts w:ascii="Times New Roman" w:hAnsi="Times New Roman" w:eastAsia="Times New Roman" w:cs="Times New Roman"/>
                <w:b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Прочие</w:t>
            </w:r>
            <w:r>
              <w:rPr>
                <w:rFonts w:ascii="Times New Roman" w:hAnsi="Times New Roman" w:eastAsia="Times New Roman" w:cs="Times New Roman"/>
                <w:b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работы</w:t>
            </w:r>
            <w:r>
              <w:rPr>
                <w:rFonts w:ascii="Times New Roman" w:hAnsi="Times New Roman" w:eastAsia="Times New Roman" w:cs="Times New Roman"/>
                <w:b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b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4"/>
                <w:szCs w:val="14"/>
              </w:rPr>
              <w:t xml:space="preserve">затраты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</w:r>
          </w:p>
        </w:tc>
      </w:tr>
      <w:tr>
        <w:tblPrEx/>
        <w:trPr>
          <w:trHeight w:val="503"/>
        </w:trPr>
        <w:tc>
          <w:tcPr>
            <w:tcW w:w="612" w:type="dxa"/>
            <w:textDirection w:val="lrTb"/>
            <w:noWrap w:val="false"/>
          </w:tcPr>
          <w:p>
            <w:pPr>
              <w:pStyle w:val="1269"/>
              <w:ind w:left="1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14"/>
                <w:szCs w:val="14"/>
              </w:rPr>
              <w:t xml:space="preserve">3</w:t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2033" w:type="dxa"/>
            <w:textDirection w:val="lrTb"/>
            <w:noWrap w:val="false"/>
          </w:tcPr>
          <w:p>
            <w:pPr>
              <w:pStyle w:val="1269"/>
              <w:ind w:left="26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4"/>
                <w:szCs w:val="14"/>
              </w:rPr>
              <w:t xml:space="preserve">180-19/002.2/01-ТПиР-</w:t>
            </w:r>
            <w:r>
              <w:rPr>
                <w:rFonts w:ascii="Times New Roman" w:hAnsi="Times New Roman" w:eastAsia="Times New Roman" w:cs="Times New Roman"/>
                <w:spacing w:val="-4"/>
                <w:sz w:val="14"/>
                <w:szCs w:val="14"/>
              </w:rPr>
              <w:t xml:space="preserve">2026</w:t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3127" w:type="dxa"/>
            <w:textDirection w:val="lrTb"/>
            <w:noWrap w:val="false"/>
          </w:tcPr>
          <w:p>
            <w:pPr>
              <w:pStyle w:val="1269"/>
              <w:ind w:left="25" w:right="436"/>
              <w:spacing w:line="271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Модернизация</w:t>
            </w:r>
            <w:r>
              <w:rPr>
                <w:rFonts w:ascii="Times New Roman" w:hAnsi="Times New Roman" w:eastAsia="Times New Roman" w:cs="Times New Roman"/>
                <w:spacing w:val="-9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системы</w:t>
            </w:r>
            <w:r>
              <w:rPr>
                <w:rFonts w:ascii="Times New Roman" w:hAnsi="Times New Roman" w:eastAsia="Times New Roman" w:cs="Times New Roman"/>
                <w:spacing w:val="-9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узлов</w:t>
            </w:r>
            <w:r>
              <w:rPr>
                <w:rFonts w:ascii="Times New Roman" w:hAnsi="Times New Roman" w:eastAsia="Times New Roman" w:cs="Times New Roman"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учета</w:t>
            </w:r>
            <w:r>
              <w:rPr>
                <w:rFonts w:ascii="Times New Roman" w:hAnsi="Times New Roman" w:eastAsia="Times New Roman" w:cs="Times New Roman"/>
                <w:spacing w:val="-9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сброса</w:t>
            </w:r>
            <w:r>
              <w:rPr>
                <w:rFonts w:ascii="Times New Roman" w:hAnsi="Times New Roman" w:eastAsia="Times New Roman" w:cs="Times New Roman"/>
                <w:spacing w:val="40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сточных вод Комсомольской ТЭЦ-2.</w:t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  <w:p>
            <w:pPr>
              <w:pStyle w:val="1269"/>
              <w:ind w:left="25"/>
              <w:spacing w:before="0" w:line="146" w:lineRule="exac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4"/>
                <w:szCs w:val="14"/>
              </w:rPr>
              <w:t xml:space="preserve">Пусконаладочные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14"/>
                <w:szCs w:val="14"/>
              </w:rPr>
              <w:t xml:space="preserve">работы</w:t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pStyle w:val="1269"/>
              <w:spacing w:before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pStyle w:val="1269"/>
              <w:spacing w:before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pStyle w:val="1269"/>
              <w:spacing w:before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</w:tr>
      <w:tr>
        <w:tblPrEx/>
        <w:trPr>
          <w:trHeight w:val="203"/>
        </w:trPr>
        <w:tc>
          <w:tcPr>
            <w:tcW w:w="612" w:type="dxa"/>
            <w:textDirection w:val="lrTb"/>
            <w:noWrap w:val="false"/>
          </w:tcPr>
          <w:p>
            <w:pPr>
              <w:pStyle w:val="1269"/>
              <w:spacing w:before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gridSpan w:val="2"/>
            <w:tcW w:w="5160" w:type="dxa"/>
            <w:textDirection w:val="lrTb"/>
            <w:noWrap w:val="false"/>
          </w:tcPr>
          <w:p>
            <w:pPr>
              <w:pStyle w:val="1269"/>
              <w:ind w:left="2193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Итого</w:t>
            </w:r>
            <w:r>
              <w:rPr>
                <w:rFonts w:ascii="Times New Roman" w:hAnsi="Times New Roman" w:eastAsia="Times New Roman" w:cs="Times New Roman"/>
                <w:b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по</w:t>
            </w:r>
            <w:r>
              <w:rPr>
                <w:rFonts w:ascii="Times New Roman" w:hAnsi="Times New Roman" w:eastAsia="Times New Roman" w:cs="Times New Roman"/>
                <w:b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Главе</w:t>
            </w:r>
            <w:r>
              <w:rPr>
                <w:rFonts w:ascii="Times New Roman" w:hAnsi="Times New Roman" w:eastAsia="Times New Roman" w:cs="Times New Roman"/>
                <w:b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9.</w:t>
            </w:r>
            <w:r>
              <w:rPr>
                <w:rFonts w:ascii="Times New Roman" w:hAnsi="Times New Roman" w:eastAsia="Times New Roman" w:cs="Times New Roman"/>
                <w:b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"Прочие</w:t>
            </w:r>
            <w:r>
              <w:rPr>
                <w:rFonts w:ascii="Times New Roman" w:hAnsi="Times New Roman" w:eastAsia="Times New Roman" w:cs="Times New Roman"/>
                <w:b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работы</w:t>
            </w:r>
            <w:r>
              <w:rPr>
                <w:rFonts w:ascii="Times New Roman" w:hAnsi="Times New Roman" w:eastAsia="Times New Roman" w:cs="Times New Roman"/>
                <w:b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b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4"/>
                <w:szCs w:val="14"/>
              </w:rPr>
              <w:t xml:space="preserve">затраты"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pStyle w:val="1269"/>
              <w:spacing w:before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pStyle w:val="1269"/>
              <w:spacing w:before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pStyle w:val="1269"/>
              <w:spacing w:before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</w:tr>
      <w:tr>
        <w:tblPrEx/>
        <w:trPr>
          <w:trHeight w:val="203"/>
        </w:trPr>
        <w:tc>
          <w:tcPr>
            <w:tcW w:w="612" w:type="dxa"/>
            <w:textDirection w:val="lrTb"/>
            <w:noWrap w:val="false"/>
          </w:tcPr>
          <w:p>
            <w:pPr>
              <w:pStyle w:val="1269"/>
              <w:spacing w:before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gridSpan w:val="2"/>
            <w:tcW w:w="5160" w:type="dxa"/>
            <w:textDirection w:val="lrTb"/>
            <w:noWrap w:val="false"/>
          </w:tcPr>
          <w:p>
            <w:pPr>
              <w:pStyle w:val="1269"/>
              <w:ind w:right="7"/>
              <w:jc w:val="right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Итого</w:t>
            </w:r>
            <w:r>
              <w:rPr>
                <w:rFonts w:ascii="Times New Roman" w:hAnsi="Times New Roman" w:eastAsia="Times New Roman" w:cs="Times New Roman"/>
                <w:b/>
                <w:spacing w:val="-9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по</w:t>
            </w:r>
            <w:r>
              <w:rPr>
                <w:rFonts w:ascii="Times New Roman" w:hAnsi="Times New Roman" w:eastAsia="Times New Roman" w:cs="Times New Roman"/>
                <w:b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Главам</w:t>
            </w:r>
            <w:r>
              <w:rPr>
                <w:rFonts w:ascii="Times New Roman" w:hAnsi="Times New Roman" w:eastAsia="Times New Roman" w:cs="Times New Roman"/>
                <w:b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1-</w:t>
            </w:r>
            <w:r>
              <w:rPr>
                <w:rFonts w:ascii="Times New Roman" w:hAnsi="Times New Roman" w:eastAsia="Times New Roman" w:cs="Times New Roman"/>
                <w:b/>
                <w:spacing w:val="-10"/>
                <w:sz w:val="14"/>
                <w:szCs w:val="14"/>
              </w:rPr>
              <w:t xml:space="preserve">9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</w:tr>
      <w:tr>
        <w:tblPrEx/>
        <w:trPr>
          <w:trHeight w:val="721"/>
        </w:trPr>
        <w:tc>
          <w:tcPr>
            <w:gridSpan w:val="8"/>
            <w:tcW w:w="14832" w:type="dxa"/>
            <w:textDirection w:val="lrTb"/>
            <w:noWrap w:val="false"/>
          </w:tcPr>
          <w:p>
            <w:pPr>
              <w:pStyle w:val="1269"/>
              <w:ind w:left="28"/>
              <w:spacing w:before="86" w:line="283" w:lineRule="auto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Глава</w:t>
            </w:r>
            <w:r>
              <w:rPr>
                <w:rFonts w:ascii="Times New Roman" w:hAnsi="Times New Roman" w:eastAsia="Times New Roman" w:cs="Times New Roman"/>
                <w:b/>
                <w:spacing w:val="-1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12.</w:t>
            </w:r>
            <w:r>
              <w:rPr>
                <w:rFonts w:ascii="Times New Roman" w:hAnsi="Times New Roman" w:eastAsia="Times New Roman" w:cs="Times New Roman"/>
                <w:b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Публичный</w:t>
            </w:r>
            <w:r>
              <w:rPr>
                <w:rFonts w:ascii="Times New Roman" w:hAnsi="Times New Roman" w:eastAsia="Times New Roman" w:cs="Times New Roman"/>
                <w:b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технологический</w:t>
            </w:r>
            <w:r>
              <w:rPr>
                <w:rFonts w:ascii="Times New Roman" w:hAnsi="Times New Roman" w:eastAsia="Times New Roman" w:cs="Times New Roman"/>
                <w:b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b/>
                <w:spacing w:val="-1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ценовой</w:t>
            </w:r>
            <w:r>
              <w:rPr>
                <w:rFonts w:ascii="Times New Roman" w:hAnsi="Times New Roman" w:eastAsia="Times New Roman" w:cs="Times New Roman"/>
                <w:b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аудит,</w:t>
            </w:r>
            <w:r>
              <w:rPr>
                <w:rFonts w:ascii="Times New Roman" w:hAnsi="Times New Roman" w:eastAsia="Times New Roman" w:cs="Times New Roman"/>
                <w:b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подготовка</w:t>
            </w:r>
            <w:r>
              <w:rPr>
                <w:rFonts w:ascii="Times New Roman" w:hAnsi="Times New Roman" w:eastAsia="Times New Roman" w:cs="Times New Roman"/>
                <w:b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обоснования</w:t>
            </w:r>
            <w:r>
              <w:rPr>
                <w:rFonts w:ascii="Times New Roman" w:hAnsi="Times New Roman" w:eastAsia="Times New Roman" w:cs="Times New Roman"/>
                <w:b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инвестиций,</w:t>
            </w:r>
            <w:r>
              <w:rPr>
                <w:rFonts w:ascii="Times New Roman" w:hAnsi="Times New Roman" w:eastAsia="Times New Roman" w:cs="Times New Roman"/>
                <w:b/>
                <w:spacing w:val="-1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осуществляемых</w:t>
            </w:r>
            <w:r>
              <w:rPr>
                <w:rFonts w:ascii="Times New Roman" w:hAnsi="Times New Roman" w:eastAsia="Times New Roman" w:cs="Times New Roman"/>
                <w:b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инвестиционный</w:t>
            </w:r>
            <w:r>
              <w:rPr>
                <w:rFonts w:ascii="Times New Roman" w:hAnsi="Times New Roman" w:eastAsia="Times New Roman" w:cs="Times New Roman"/>
                <w:b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проект</w:t>
            </w:r>
            <w:r>
              <w:rPr>
                <w:rFonts w:ascii="Times New Roman" w:hAnsi="Times New Roman" w:eastAsia="Times New Roman" w:cs="Times New Roman"/>
                <w:b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по</w:t>
            </w:r>
            <w:r>
              <w:rPr>
                <w:rFonts w:ascii="Times New Roman" w:hAnsi="Times New Roman" w:eastAsia="Times New Roman" w:cs="Times New Roman"/>
                <w:b/>
                <w:spacing w:val="-1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созданию</w:t>
            </w:r>
            <w:r>
              <w:rPr>
                <w:rFonts w:ascii="Times New Roman" w:hAnsi="Times New Roman" w:eastAsia="Times New Roman" w:cs="Times New Roman"/>
                <w:b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объекта</w:t>
            </w:r>
            <w:r>
              <w:rPr>
                <w:rFonts w:ascii="Times New Roman" w:hAnsi="Times New Roman" w:eastAsia="Times New Roman" w:cs="Times New Roman"/>
                <w:b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капитального</w:t>
            </w:r>
            <w:r>
              <w:rPr>
                <w:rFonts w:ascii="Times New Roman" w:hAnsi="Times New Roman" w:eastAsia="Times New Roman" w:cs="Times New Roman"/>
                <w:b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строительства,</w:t>
            </w:r>
            <w:r>
              <w:rPr>
                <w:rFonts w:ascii="Times New Roman" w:hAnsi="Times New Roman" w:eastAsia="Times New Roman" w:cs="Times New Roman"/>
                <w:b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в отношении</w:t>
            </w:r>
            <w:r>
              <w:rPr>
                <w:rFonts w:ascii="Times New Roman" w:hAnsi="Times New Roman" w:eastAsia="Times New Roman" w:cs="Times New Roman"/>
                <w:b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которого</w:t>
            </w:r>
            <w:r>
              <w:rPr>
                <w:rFonts w:ascii="Times New Roman" w:hAnsi="Times New Roman" w:eastAsia="Times New Roman" w:cs="Times New Roman"/>
                <w:b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планируется</w:t>
            </w:r>
            <w:r>
              <w:rPr>
                <w:rFonts w:ascii="Times New Roman" w:hAnsi="Times New Roman" w:eastAsia="Times New Roman" w:cs="Times New Roman"/>
                <w:b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заключение</w:t>
            </w:r>
            <w:r>
              <w:rPr>
                <w:rFonts w:ascii="Times New Roman" w:hAnsi="Times New Roman" w:eastAsia="Times New Roman" w:cs="Times New Roman"/>
                <w:b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контракта,</w:t>
            </w:r>
            <w:r>
              <w:rPr>
                <w:rFonts w:ascii="Times New Roman" w:hAnsi="Times New Roman" w:eastAsia="Times New Roman" w:cs="Times New Roman"/>
                <w:b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предметом</w:t>
            </w:r>
            <w:r>
              <w:rPr>
                <w:rFonts w:ascii="Times New Roman" w:hAnsi="Times New Roman" w:eastAsia="Times New Roman" w:cs="Times New Roman"/>
                <w:b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которого</w:t>
            </w:r>
            <w:r>
              <w:rPr>
                <w:rFonts w:ascii="Times New Roman" w:hAnsi="Times New Roman" w:eastAsia="Times New Roman" w:cs="Times New Roman"/>
                <w:b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является</w:t>
            </w:r>
            <w:r>
              <w:rPr>
                <w:rFonts w:ascii="Times New Roman" w:hAnsi="Times New Roman" w:eastAsia="Times New Roman" w:cs="Times New Roman"/>
                <w:b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одновременно</w:t>
            </w:r>
            <w:r>
              <w:rPr>
                <w:rFonts w:ascii="Times New Roman" w:hAnsi="Times New Roman" w:eastAsia="Times New Roman" w:cs="Times New Roman"/>
                <w:b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выполнение</w:t>
            </w:r>
            <w:r>
              <w:rPr>
                <w:rFonts w:ascii="Times New Roman" w:hAnsi="Times New Roman" w:eastAsia="Times New Roman" w:cs="Times New Roman"/>
                <w:b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работ</w:t>
            </w:r>
            <w:r>
              <w:rPr>
                <w:rFonts w:ascii="Times New Roman" w:hAnsi="Times New Roman" w:eastAsia="Times New Roman" w:cs="Times New Roman"/>
                <w:b/>
                <w:spacing w:val="-1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по</w:t>
            </w:r>
            <w:r>
              <w:rPr>
                <w:rFonts w:ascii="Times New Roman" w:hAnsi="Times New Roman" w:eastAsia="Times New Roman" w:cs="Times New Roman"/>
                <w:b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проектированию,</w:t>
            </w:r>
            <w:r>
              <w:rPr>
                <w:rFonts w:ascii="Times New Roman" w:hAnsi="Times New Roman" w:eastAsia="Times New Roman" w:cs="Times New Roman"/>
                <w:b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строительству</w:t>
            </w:r>
            <w:r>
              <w:rPr>
                <w:rFonts w:ascii="Times New Roman" w:hAnsi="Times New Roman" w:eastAsia="Times New Roman" w:cs="Times New Roman"/>
                <w:b/>
                <w:spacing w:val="-1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b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вводу</w:t>
            </w:r>
            <w:r>
              <w:rPr>
                <w:rFonts w:ascii="Times New Roman" w:hAnsi="Times New Roman" w:eastAsia="Times New Roman" w:cs="Times New Roman"/>
                <w:b/>
                <w:spacing w:val="-1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эксплуатацию</w:t>
            </w:r>
            <w:r>
              <w:rPr>
                <w:rFonts w:ascii="Times New Roman" w:hAnsi="Times New Roman" w:eastAsia="Times New Roman" w:cs="Times New Roman"/>
                <w:b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объекта капитального</w:t>
            </w:r>
            <w:r>
              <w:rPr>
                <w:rFonts w:ascii="Times New Roman" w:hAnsi="Times New Roman" w:eastAsia="Times New Roman" w:cs="Times New Roman"/>
                <w:b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строительства,</w:t>
            </w:r>
            <w:r>
              <w:rPr>
                <w:rFonts w:ascii="Times New Roman" w:hAnsi="Times New Roman" w:eastAsia="Times New Roman" w:cs="Times New Roman"/>
                <w:b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технологический</w:t>
            </w:r>
            <w:r>
              <w:rPr>
                <w:rFonts w:ascii="Times New Roman" w:hAnsi="Times New Roman" w:eastAsia="Times New Roman" w:cs="Times New Roman"/>
                <w:b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b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ценовой</w:t>
            </w:r>
            <w:r>
              <w:rPr>
                <w:rFonts w:ascii="Times New Roman" w:hAnsi="Times New Roman" w:eastAsia="Times New Roman" w:cs="Times New Roman"/>
                <w:b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аудит</w:t>
            </w:r>
            <w:r>
              <w:rPr>
                <w:rFonts w:ascii="Times New Roman" w:hAnsi="Times New Roman" w:eastAsia="Times New Roman" w:cs="Times New Roman"/>
                <w:b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такого</w:t>
            </w:r>
            <w:r>
              <w:rPr>
                <w:rFonts w:ascii="Times New Roman" w:hAnsi="Times New Roman" w:eastAsia="Times New Roman" w:cs="Times New Roman"/>
                <w:b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обоснования</w:t>
            </w:r>
            <w:r>
              <w:rPr>
                <w:rFonts w:ascii="Times New Roman" w:hAnsi="Times New Roman" w:eastAsia="Times New Roman" w:cs="Times New Roman"/>
                <w:b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инвестиций,</w:t>
            </w:r>
            <w:r>
              <w:rPr>
                <w:rFonts w:ascii="Times New Roman" w:hAnsi="Times New Roman" w:eastAsia="Times New Roman" w:cs="Times New Roman"/>
                <w:b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аудит</w:t>
            </w:r>
            <w:r>
              <w:rPr>
                <w:rFonts w:ascii="Times New Roman" w:hAnsi="Times New Roman" w:eastAsia="Times New Roman" w:cs="Times New Roman"/>
                <w:b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проектной</w:t>
            </w:r>
            <w:r>
              <w:rPr>
                <w:rFonts w:ascii="Times New Roman" w:hAnsi="Times New Roman" w:eastAsia="Times New Roman" w:cs="Times New Roman"/>
                <w:b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документации,</w:t>
            </w:r>
            <w:r>
              <w:rPr>
                <w:rFonts w:ascii="Times New Roman" w:hAnsi="Times New Roman" w:eastAsia="Times New Roman" w:cs="Times New Roman"/>
                <w:b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проектные</w:t>
            </w:r>
            <w:r>
              <w:rPr>
                <w:rFonts w:ascii="Times New Roman" w:hAnsi="Times New Roman" w:eastAsia="Times New Roman" w:cs="Times New Roman"/>
                <w:b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b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изыскательские</w:t>
            </w:r>
            <w:r>
              <w:rPr>
                <w:rFonts w:ascii="Times New Roman" w:hAnsi="Times New Roman" w:eastAsia="Times New Roman" w:cs="Times New Roman"/>
                <w:b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работы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</w:r>
          </w:p>
        </w:tc>
      </w:tr>
      <w:tr>
        <w:tblPrEx/>
        <w:trPr>
          <w:trHeight w:val="203"/>
        </w:trPr>
        <w:tc>
          <w:tcPr>
            <w:tcW w:w="612" w:type="dxa"/>
            <w:textDirection w:val="lrTb"/>
            <w:noWrap w:val="false"/>
          </w:tcPr>
          <w:p>
            <w:pPr>
              <w:pStyle w:val="1269"/>
              <w:spacing w:before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gridSpan w:val="2"/>
            <w:tcW w:w="5160" w:type="dxa"/>
            <w:textDirection w:val="lrTb"/>
            <w:noWrap w:val="false"/>
          </w:tcPr>
          <w:p>
            <w:pPr>
              <w:pStyle w:val="1269"/>
              <w:ind w:right="7"/>
              <w:jc w:val="right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Итого</w:t>
            </w:r>
            <w:r>
              <w:rPr>
                <w:rFonts w:ascii="Times New Roman" w:hAnsi="Times New Roman" w:eastAsia="Times New Roman" w:cs="Times New Roman"/>
                <w:b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по</w:t>
            </w:r>
            <w:r>
              <w:rPr>
                <w:rFonts w:ascii="Times New Roman" w:hAnsi="Times New Roman" w:eastAsia="Times New Roman" w:cs="Times New Roman"/>
                <w:b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Главам</w:t>
            </w:r>
            <w:r>
              <w:rPr>
                <w:rFonts w:ascii="Times New Roman" w:hAnsi="Times New Roman" w:eastAsia="Times New Roman" w:cs="Times New Roman"/>
                <w:b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1-</w:t>
            </w:r>
            <w:r>
              <w:rPr>
                <w:rFonts w:ascii="Times New Roman" w:hAnsi="Times New Roman" w:eastAsia="Times New Roman" w:cs="Times New Roman"/>
                <w:b/>
                <w:spacing w:val="-5"/>
                <w:sz w:val="14"/>
                <w:szCs w:val="14"/>
              </w:rPr>
              <w:t xml:space="preserve">12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</w:tr>
      <w:tr>
        <w:tblPrEx/>
        <w:trPr>
          <w:trHeight w:val="203"/>
        </w:trPr>
        <w:tc>
          <w:tcPr>
            <w:gridSpan w:val="8"/>
            <w:tcW w:w="14832" w:type="dxa"/>
            <w:textDirection w:val="lrTb"/>
            <w:noWrap w:val="false"/>
          </w:tcPr>
          <w:p>
            <w:pPr>
              <w:pStyle w:val="1269"/>
              <w:ind w:left="28"/>
              <w:spacing w:before="17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b/>
                <w:spacing w:val="2"/>
                <w:sz w:val="14"/>
                <w:szCs w:val="14"/>
              </w:rPr>
              <w:t xml:space="preserve">Непредвиденные</w:t>
            </w:r>
            <w:r>
              <w:rPr>
                <w:rFonts w:ascii="Times New Roman" w:hAnsi="Times New Roman" w:eastAsia="Times New Roman" w:cs="Times New Roman"/>
                <w:b/>
                <w:spacing w:val="14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4"/>
                <w:szCs w:val="14"/>
              </w:rPr>
              <w:t xml:space="preserve">затраты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</w:r>
          </w:p>
        </w:tc>
      </w:tr>
      <w:tr>
        <w:tblPrEx/>
        <w:trPr>
          <w:trHeight w:val="676"/>
        </w:trPr>
        <w:tc>
          <w:tcPr>
            <w:tcW w:w="612" w:type="dxa"/>
            <w:textDirection w:val="lrTb"/>
            <w:noWrap w:val="false"/>
          </w:tcPr>
          <w:p>
            <w:pPr>
              <w:pStyle w:val="1269"/>
              <w:ind w:left="1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14"/>
                <w:szCs w:val="14"/>
              </w:rPr>
              <w:t xml:space="preserve">4</w:t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2033" w:type="dxa"/>
            <w:textDirection w:val="lrTb"/>
            <w:noWrap w:val="false"/>
          </w:tcPr>
          <w:p>
            <w:pPr>
              <w:pStyle w:val="1269"/>
              <w:ind w:left="26"/>
              <w:spacing w:line="271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Приказ</w:t>
            </w:r>
            <w:r>
              <w:rPr>
                <w:rFonts w:ascii="Times New Roman" w:hAnsi="Times New Roman" w:eastAsia="Times New Roman" w:cs="Times New Roman"/>
                <w:spacing w:val="-9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от</w:t>
            </w:r>
            <w:r>
              <w:rPr>
                <w:rFonts w:ascii="Times New Roman" w:hAnsi="Times New Roman" w:eastAsia="Times New Roman" w:cs="Times New Roman"/>
                <w:spacing w:val="-9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4.08.2020</w:t>
            </w:r>
            <w:r>
              <w:rPr>
                <w:rFonts w:ascii="Times New Roman" w:hAnsi="Times New Roman" w:eastAsia="Times New Roman" w:cs="Times New Roman"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spacing w:val="-9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421/пр</w:t>
            </w:r>
            <w:r>
              <w:rPr>
                <w:rFonts w:ascii="Times New Roman" w:hAnsi="Times New Roman" w:eastAsia="Times New Roman" w:cs="Times New Roman"/>
                <w:spacing w:val="40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14"/>
                <w:szCs w:val="14"/>
              </w:rPr>
              <w:t xml:space="preserve">п.179</w:t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3127" w:type="dxa"/>
            <w:textDirection w:val="lrTb"/>
            <w:noWrap w:val="false"/>
          </w:tcPr>
          <w:p>
            <w:pPr>
              <w:pStyle w:val="1269"/>
              <w:ind w:left="25"/>
              <w:spacing w:line="271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Непредвиденные затраты для объектов</w:t>
            </w:r>
            <w:r>
              <w:rPr>
                <w:rFonts w:ascii="Times New Roman" w:hAnsi="Times New Roman" w:eastAsia="Times New Roman" w:cs="Times New Roman"/>
                <w:spacing w:val="40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14"/>
                <w:szCs w:val="14"/>
              </w:rPr>
              <w:t xml:space="preserve">капитального строительства производственного</w:t>
            </w:r>
            <w:r>
              <w:rPr>
                <w:rFonts w:ascii="Times New Roman" w:hAnsi="Times New Roman" w:eastAsia="Times New Roman" w:cs="Times New Roman"/>
                <w:spacing w:val="40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назначения, линейных объектов - 3%</w:t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</w:tr>
      <w:tr>
        <w:tblPrEx/>
        <w:trPr>
          <w:trHeight w:val="203"/>
        </w:trPr>
        <w:tc>
          <w:tcPr>
            <w:tcW w:w="612" w:type="dxa"/>
            <w:textDirection w:val="lrTb"/>
            <w:noWrap w:val="false"/>
          </w:tcPr>
          <w:p>
            <w:pPr>
              <w:pStyle w:val="1269"/>
              <w:spacing w:before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gridSpan w:val="2"/>
            <w:tcW w:w="5160" w:type="dxa"/>
            <w:textDirection w:val="lrTb"/>
            <w:noWrap w:val="false"/>
          </w:tcPr>
          <w:p>
            <w:pPr>
              <w:pStyle w:val="1269"/>
              <w:ind w:left="2925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4"/>
                <w:szCs w:val="14"/>
              </w:rPr>
              <w:t xml:space="preserve">Итого</w:t>
            </w:r>
            <w:r>
              <w:rPr>
                <w:rFonts w:ascii="Times New Roman" w:hAnsi="Times New Roman" w:eastAsia="Times New Roman" w:cs="Times New Roman"/>
                <w:b/>
                <w:spacing w:val="5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4"/>
                <w:szCs w:val="14"/>
              </w:rPr>
              <w:t xml:space="preserve">"Непредвиденные</w:t>
            </w:r>
            <w:r>
              <w:rPr>
                <w:rFonts w:ascii="Times New Roman" w:hAnsi="Times New Roman" w:eastAsia="Times New Roman" w:cs="Times New Roman"/>
                <w:b/>
                <w:spacing w:val="6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4"/>
                <w:szCs w:val="14"/>
              </w:rPr>
              <w:t xml:space="preserve">затраты"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</w:tr>
      <w:tr>
        <w:tblPrEx/>
        <w:trPr>
          <w:trHeight w:val="203"/>
        </w:trPr>
        <w:tc>
          <w:tcPr>
            <w:tcW w:w="612" w:type="dxa"/>
            <w:textDirection w:val="lrTb"/>
            <w:noWrap w:val="false"/>
          </w:tcPr>
          <w:p>
            <w:pPr>
              <w:pStyle w:val="1269"/>
              <w:spacing w:before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gridSpan w:val="2"/>
            <w:tcW w:w="5160" w:type="dxa"/>
            <w:textDirection w:val="lrTb"/>
            <w:noWrap w:val="false"/>
          </w:tcPr>
          <w:p>
            <w:pPr>
              <w:pStyle w:val="1269"/>
              <w:ind w:left="2327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4"/>
                <w:szCs w:val="14"/>
              </w:rPr>
              <w:t xml:space="preserve">Итого</w:t>
            </w:r>
            <w:r>
              <w:rPr>
                <w:rFonts w:ascii="Times New Roman" w:hAnsi="Times New Roman" w:eastAsia="Times New Roman" w:cs="Times New Roman"/>
                <w:b/>
                <w:spacing w:val="2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4"/>
                <w:szCs w:val="14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b/>
                <w:spacing w:val="2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4"/>
                <w:szCs w:val="14"/>
              </w:rPr>
              <w:t xml:space="preserve">учетом</w:t>
            </w:r>
            <w:r>
              <w:rPr>
                <w:rFonts w:ascii="Times New Roman" w:hAnsi="Times New Roman" w:eastAsia="Times New Roman" w:cs="Times New Roman"/>
                <w:b/>
                <w:spacing w:val="6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4"/>
                <w:szCs w:val="14"/>
              </w:rPr>
              <w:t xml:space="preserve">"Непредвиденные</w:t>
            </w:r>
            <w:r>
              <w:rPr>
                <w:rFonts w:ascii="Times New Roman" w:hAnsi="Times New Roman" w:eastAsia="Times New Roman" w:cs="Times New Roman"/>
                <w:b/>
                <w:spacing w:val="3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4"/>
                <w:szCs w:val="14"/>
              </w:rPr>
              <w:t xml:space="preserve">затраты"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</w:tr>
      <w:tr>
        <w:tblPrEx/>
        <w:trPr>
          <w:trHeight w:val="203"/>
        </w:trPr>
        <w:tc>
          <w:tcPr>
            <w:gridSpan w:val="8"/>
            <w:tcW w:w="14832" w:type="dxa"/>
            <w:textDirection w:val="lrTb"/>
            <w:noWrap w:val="false"/>
          </w:tcPr>
          <w:p>
            <w:pPr>
              <w:pStyle w:val="1269"/>
              <w:ind w:left="28"/>
              <w:spacing w:before="17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4"/>
                <w:szCs w:val="14"/>
              </w:rPr>
              <w:t xml:space="preserve">Налоги</w:t>
            </w:r>
            <w:r>
              <w:rPr>
                <w:rFonts w:ascii="Times New Roman" w:hAnsi="Times New Roman" w:eastAsia="Times New Roman" w:cs="Times New Roman"/>
                <w:b/>
                <w:spacing w:val="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4"/>
                <w:szCs w:val="14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b/>
                <w:spacing w:val="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4"/>
                <w:szCs w:val="14"/>
              </w:rPr>
              <w:t xml:space="preserve">обязательные</w:t>
            </w:r>
            <w:r>
              <w:rPr>
                <w:rFonts w:ascii="Times New Roman" w:hAnsi="Times New Roman" w:eastAsia="Times New Roman" w:cs="Times New Roman"/>
                <w:b/>
                <w:spacing w:val="2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4"/>
                <w:szCs w:val="14"/>
              </w:rPr>
              <w:t xml:space="preserve">платежи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</w:r>
          </w:p>
        </w:tc>
      </w:tr>
      <w:tr>
        <w:tblPrEx/>
        <w:trPr>
          <w:trHeight w:val="203"/>
        </w:trPr>
        <w:tc>
          <w:tcPr>
            <w:tcW w:w="612" w:type="dxa"/>
            <w:textDirection w:val="lrTb"/>
            <w:noWrap w:val="false"/>
          </w:tcPr>
          <w:p>
            <w:pPr>
              <w:pStyle w:val="1269"/>
              <w:ind w:left="1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14"/>
                <w:szCs w:val="14"/>
              </w:rPr>
              <w:t xml:space="preserve">5</w:t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2033" w:type="dxa"/>
            <w:textDirection w:val="lrTb"/>
            <w:noWrap w:val="false"/>
          </w:tcPr>
          <w:p>
            <w:pPr>
              <w:pStyle w:val="1269"/>
              <w:ind w:left="26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425-ФЗ</w:t>
            </w:r>
            <w:r>
              <w:rPr>
                <w:rFonts w:ascii="Times New Roman" w:hAnsi="Times New Roman" w:eastAsia="Times New Roman" w:cs="Times New Roman"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от</w:t>
            </w:r>
            <w:r>
              <w:rPr>
                <w:rFonts w:ascii="Times New Roman" w:hAnsi="Times New Roman" w:eastAsia="Times New Roman" w:cs="Times New Roman"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28.11.2025</w:t>
            </w:r>
            <w:r>
              <w:rPr>
                <w:rFonts w:ascii="Times New Roman" w:hAnsi="Times New Roman" w:eastAsia="Times New Roman" w:cs="Times New Roman"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sz w:val="14"/>
                <w:szCs w:val="14"/>
              </w:rPr>
              <w:t xml:space="preserve">г.</w:t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3127" w:type="dxa"/>
            <w:textDirection w:val="lrTb"/>
            <w:noWrap w:val="false"/>
          </w:tcPr>
          <w:p>
            <w:pPr>
              <w:pStyle w:val="1269"/>
              <w:ind w:left="25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НДС</w:t>
            </w:r>
            <w:r>
              <w:rPr>
                <w:rFonts w:ascii="Times New Roman" w:hAnsi="Times New Roman" w:eastAsia="Times New Roman" w:cs="Times New Roman"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sz w:val="14"/>
                <w:szCs w:val="14"/>
              </w:rPr>
              <w:t xml:space="preserve">22%</w:t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</w:tr>
    </w:tbl>
    <w:tbl>
      <w:tblPr>
        <w:tblW w:w="0" w:type="auto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612"/>
        <w:gridCol w:w="2033"/>
        <w:gridCol w:w="3127"/>
        <w:gridCol w:w="1812"/>
        <w:gridCol w:w="1812"/>
        <w:gridCol w:w="1812"/>
        <w:gridCol w:w="1812"/>
        <w:gridCol w:w="1812"/>
      </w:tblGrid>
      <w:tr>
        <w:tblPrEx/>
        <w:trPr>
          <w:trHeight w:val="203"/>
        </w:trPr>
        <w:tc>
          <w:tcPr>
            <w:tcW w:w="612" w:type="dxa"/>
            <w:textDirection w:val="lrTb"/>
            <w:noWrap w:val="false"/>
          </w:tcPr>
          <w:p>
            <w:pPr>
              <w:pStyle w:val="1269"/>
              <w:spacing w:before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gridSpan w:val="2"/>
            <w:tcW w:w="5160" w:type="dxa"/>
            <w:textDirection w:val="lrTb"/>
            <w:noWrap w:val="false"/>
          </w:tcPr>
          <w:p>
            <w:pPr>
              <w:pStyle w:val="1269"/>
              <w:ind w:left="2500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4"/>
                <w:szCs w:val="14"/>
              </w:rPr>
              <w:t xml:space="preserve">Итого</w:t>
            </w:r>
            <w:r>
              <w:rPr>
                <w:rFonts w:ascii="Times New Roman" w:hAnsi="Times New Roman" w:eastAsia="Times New Roman" w:cs="Times New Roman"/>
                <w:b/>
                <w:spacing w:val="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4"/>
                <w:szCs w:val="14"/>
              </w:rPr>
              <w:t xml:space="preserve">"Налоги</w:t>
            </w:r>
            <w:r>
              <w:rPr>
                <w:rFonts w:ascii="Times New Roman" w:hAnsi="Times New Roman" w:eastAsia="Times New Roman" w:cs="Times New Roman"/>
                <w:b/>
                <w:spacing w:val="2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4"/>
                <w:szCs w:val="14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b/>
                <w:spacing w:val="2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4"/>
                <w:szCs w:val="14"/>
              </w:rPr>
              <w:t xml:space="preserve">обязательные</w:t>
            </w:r>
            <w:r>
              <w:rPr>
                <w:rFonts w:ascii="Times New Roman" w:hAnsi="Times New Roman" w:eastAsia="Times New Roman" w:cs="Times New Roman"/>
                <w:b/>
                <w:spacing w:val="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4"/>
                <w:szCs w:val="14"/>
              </w:rPr>
              <w:t xml:space="preserve">платежи"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</w:tr>
      <w:tr>
        <w:tblPrEx/>
        <w:trPr>
          <w:trHeight w:val="203"/>
        </w:trPr>
        <w:tc>
          <w:tcPr>
            <w:tcW w:w="612" w:type="dxa"/>
            <w:textDirection w:val="lrTb"/>
            <w:noWrap w:val="false"/>
          </w:tcPr>
          <w:p>
            <w:pPr>
              <w:pStyle w:val="1269"/>
              <w:spacing w:before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gridSpan w:val="2"/>
            <w:tcW w:w="5160" w:type="dxa"/>
            <w:textDirection w:val="lrTb"/>
            <w:noWrap w:val="false"/>
          </w:tcPr>
          <w:p>
            <w:pPr>
              <w:pStyle w:val="1269"/>
              <w:ind w:left="3366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Итого</w:t>
            </w:r>
            <w:r>
              <w:rPr>
                <w:rFonts w:ascii="Times New Roman" w:hAnsi="Times New Roman" w:eastAsia="Times New Roman" w:cs="Times New Roman"/>
                <w:b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по</w:t>
            </w:r>
            <w:r>
              <w:rPr>
                <w:rFonts w:ascii="Times New Roman" w:hAnsi="Times New Roman" w:eastAsia="Times New Roman" w:cs="Times New Roman"/>
                <w:b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14"/>
              </w:rPr>
              <w:t xml:space="preserve">сводному</w:t>
            </w:r>
            <w:r>
              <w:rPr>
                <w:rFonts w:ascii="Times New Roman" w:hAnsi="Times New Roman" w:eastAsia="Times New Roman" w:cs="Times New Roman"/>
                <w:b/>
                <w:spacing w:val="-9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4"/>
                <w:szCs w:val="14"/>
              </w:rPr>
              <w:t xml:space="preserve">расчету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</w:tr>
    </w:tbl>
    <w:p>
      <w:pPr>
        <w:pStyle w:val="1212"/>
        <w:ind w:left="739" w:right="0" w:hanging="739"/>
        <w:jc w:val="both"/>
        <w:rPr>
          <w:sz w:val="18"/>
          <w:szCs w:val="18"/>
        </w:rPr>
      </w:pPr>
      <w:r>
        <w:rPr>
          <w:sz w:val="18"/>
          <w:szCs w:val="18"/>
          <w:highlight w:val="none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ind w:left="15" w:right="1292" w:firstLine="0"/>
        <w:jc w:val="center"/>
        <w:spacing w:before="0"/>
        <w:rPr>
          <w:b/>
          <w:bCs/>
          <w:spacing w:val="-4"/>
          <w:sz w:val="22"/>
          <w:szCs w:val="22"/>
          <w:highlight w:val="none"/>
        </w:rPr>
      </w:pPr>
      <w:r>
        <w:rPr>
          <w:b/>
          <w:sz w:val="22"/>
          <w:szCs w:val="22"/>
          <w:highlight w:val="none"/>
        </w:rPr>
      </w:r>
      <w:r>
        <w:rPr>
          <w:b/>
          <w:bCs/>
          <w:spacing w:val="-4"/>
          <w:sz w:val="22"/>
          <w:szCs w:val="22"/>
          <w:highlight w:val="none"/>
        </w:rPr>
      </w:r>
      <w:r>
        <w:rPr>
          <w:b/>
          <w:bCs/>
          <w:spacing w:val="-4"/>
          <w:sz w:val="22"/>
          <w:szCs w:val="22"/>
          <w:highlight w:val="none"/>
        </w:rPr>
      </w:r>
    </w:p>
    <w:p>
      <w:pPr>
        <w:ind w:left="5103" w:firstLine="0"/>
        <w:jc w:val="right"/>
        <w:keepLines/>
        <w:spacing w:line="240" w:lineRule="auto"/>
        <w:rPr>
          <w:sz w:val="22"/>
          <w:szCs w:val="22"/>
        </w:rPr>
      </w:pPr>
      <w:ins w:id="29" w:author="borisova_ea" w:date="2026-01-26T05:47:36Z" oouserid="borisova_ea">
        <w:r>
          <w:rPr>
            <w:sz w:val="22"/>
            <w:szCs w:val="22"/>
          </w:rPr>
        </w:r>
      </w:ins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jc w:val="right"/>
        <w:keepLines/>
        <w:spacing w:line="240" w:lineRule="auto"/>
        <w:rPr>
          <w:sz w:val="22"/>
          <w:szCs w:val="22"/>
        </w:rPr>
        <w:sectPr>
          <w:footnotePr/>
          <w:endnotePr/>
          <w:type w:val="nextPage"/>
          <w:pgSz w:w="16838" w:h="11906" w:orient="landscape"/>
          <w:pgMar w:top="709" w:right="709" w:bottom="851" w:left="1134" w:header="567" w:footer="284" w:gutter="0"/>
          <w:cols w:num="1" w:sep="0" w:space="708" w:equalWidth="1"/>
          <w:docGrid w:linePitch="360"/>
        </w:sectPr>
      </w:pPr>
      <w:ins w:id="30" w:author="borisova_ea" w:date="2026-01-26T05:47:33Z" oouserid="borisova_ea">
        <w:r>
          <w:rPr>
            <w:sz w:val="22"/>
            <w:szCs w:val="22"/>
            <w:highlight w:val="none"/>
          </w:rPr>
        </w:r>
      </w:ins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 xml:space="preserve">5</w:t>
      </w:r>
      <w:r>
        <w:rPr>
          <w:sz w:val="22"/>
          <w:szCs w:val="22"/>
        </w:rPr>
        <w:t xml:space="preserve">.1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к Договору подряда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>
        <w:rPr>
          <w:sz w:val="22"/>
          <w:szCs w:val="22"/>
        </w:rPr>
        <w:t xml:space="preserve">«____» __________ 2026  г.</w:t>
      </w:r>
      <w:r>
        <w:rPr>
          <w:sz w:val="22"/>
          <w:szCs w:val="22"/>
        </w:rPr>
        <w:t xml:space="preserve"> № </w:t>
      </w:r>
      <w:r>
        <w:rPr>
          <w:sz w:val="22"/>
          <w:szCs w:val="22"/>
        </w:rPr>
        <w:t xml:space="preserve">________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1246"/>
        <w:ind w:firstLine="0"/>
        <w:jc w:val="left"/>
        <w:shd w:val="clear" w:color="auto" w:fill="auto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pStyle w:val="1246"/>
        <w:ind w:firstLine="0"/>
        <w:shd w:val="clear" w:color="auto" w:fill="auto"/>
        <w:rPr>
          <w:bCs/>
          <w:sz w:val="24"/>
          <w:szCs w:val="24"/>
        </w:rPr>
      </w:pPr>
      <w:r>
        <w:rPr>
          <w:iCs/>
          <w:sz w:val="24"/>
          <w:szCs w:val="24"/>
        </w:rPr>
        <w:t xml:space="preserve">ФОРМА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246"/>
        <w:ind w:firstLine="0"/>
        <w:shd w:val="clear" w:color="auto" w:fill="auto"/>
        <w:rPr>
          <w:i/>
          <w:iCs/>
          <w:sz w:val="24"/>
          <w:szCs w:val="24"/>
          <w:highlight w:val="white"/>
        </w:rPr>
      </w:pPr>
      <w:r>
        <w:rPr>
          <w:bCs/>
          <w:sz w:val="24"/>
          <w:szCs w:val="24"/>
        </w:rPr>
        <w:t xml:space="preserve">Акта с</w:t>
      </w:r>
      <w:r>
        <w:rPr>
          <w:bCs/>
          <w:sz w:val="24"/>
          <w:szCs w:val="24"/>
          <w:highlight w:val="white"/>
        </w:rPr>
        <w:t xml:space="preserve">дачи-приемки места производства </w:t>
      </w:r>
      <w:r>
        <w:rPr>
          <w:bCs/>
          <w:sz w:val="24"/>
          <w:szCs w:val="24"/>
          <w:highlight w:val="white"/>
          <w:lang w:val="ru-RU"/>
        </w:rPr>
        <w:t xml:space="preserve">Р</w:t>
      </w:r>
      <w:r>
        <w:rPr>
          <w:bCs/>
          <w:sz w:val="24"/>
          <w:szCs w:val="24"/>
          <w:highlight w:val="white"/>
        </w:rPr>
        <w:t xml:space="preserve">абот</w:t>
      </w:r>
      <w:r>
        <w:rPr>
          <w:bCs/>
          <w:sz w:val="24"/>
          <w:szCs w:val="24"/>
          <w:highlight w:val="white"/>
        </w:rPr>
        <w:t xml:space="preserve"> </w:t>
      </w:r>
      <w:r>
        <w:rPr>
          <w:bCs/>
          <w:sz w:val="24"/>
          <w:szCs w:val="24"/>
          <w:highlight w:val="white"/>
        </w:rPr>
        <w:t xml:space="preserve">и</w:t>
      </w:r>
      <w:r>
        <w:rPr>
          <w:bCs/>
          <w:sz w:val="24"/>
          <w:szCs w:val="24"/>
          <w:highlight w:val="white"/>
          <w:lang w:val="ru-RU"/>
        </w:rPr>
        <w:t xml:space="preserve"> </w:t>
      </w:r>
      <w:r>
        <w:rPr>
          <w:bCs/>
          <w:sz w:val="24"/>
          <w:szCs w:val="24"/>
          <w:highlight w:val="white"/>
        </w:rPr>
        <w:t xml:space="preserve">/</w:t>
      </w:r>
      <w:r>
        <w:rPr>
          <w:bCs/>
          <w:sz w:val="24"/>
          <w:szCs w:val="24"/>
          <w:highlight w:val="white"/>
          <w:lang w:val="ru-RU"/>
        </w:rPr>
        <w:t xml:space="preserve"> </w:t>
      </w:r>
      <w:r>
        <w:rPr>
          <w:bCs/>
          <w:sz w:val="24"/>
          <w:szCs w:val="24"/>
          <w:highlight w:val="white"/>
        </w:rPr>
        <w:t xml:space="preserve">или</w:t>
      </w:r>
      <w:r>
        <w:rPr>
          <w:sz w:val="24"/>
          <w:highlight w:val="white"/>
        </w:rPr>
        <w:t xml:space="preserve"> места </w:t>
      </w:r>
      <w:r>
        <w:rPr>
          <w:sz w:val="24"/>
          <w:highlight w:val="white"/>
        </w:rPr>
        <w:t xml:space="preserve">(помещения) </w:t>
      </w:r>
      <w:r>
        <w:rPr>
          <w:sz w:val="24"/>
          <w:highlight w:val="white"/>
        </w:rPr>
        <w:t xml:space="preserve">для складирования </w:t>
      </w:r>
      <w:r>
        <w:rPr>
          <w:bCs/>
          <w:sz w:val="24"/>
          <w:highlight w:val="white"/>
          <w:lang w:val="ru-RU"/>
        </w:rPr>
        <w:t xml:space="preserve">Материально-технических </w:t>
      </w:r>
      <w:r>
        <w:rPr>
          <w:bCs/>
          <w:sz w:val="24"/>
          <w:szCs w:val="24"/>
          <w:highlight w:val="white"/>
          <w:lang w:val="ru-RU"/>
        </w:rPr>
        <w:t xml:space="preserve">ресурсов</w:t>
      </w:r>
      <w:r>
        <w:rPr>
          <w:bCs/>
          <w:sz w:val="24"/>
          <w:szCs w:val="24"/>
          <w:highlight w:val="white"/>
        </w:rPr>
        <w:t xml:space="preserve"> </w:t>
      </w:r>
      <w:r>
        <w:rPr>
          <w:bCs/>
          <w:sz w:val="24"/>
          <w:szCs w:val="24"/>
          <w:highlight w:val="white"/>
        </w:rPr>
        <w:t xml:space="preserve">и оборудования</w:t>
      </w:r>
      <w:r>
        <w:rPr>
          <w:i/>
          <w:iCs/>
          <w:sz w:val="24"/>
          <w:szCs w:val="24"/>
          <w:highlight w:val="white"/>
        </w:rPr>
      </w:r>
      <w:r>
        <w:rPr>
          <w:i/>
          <w:iCs/>
          <w:sz w:val="24"/>
          <w:szCs w:val="24"/>
          <w:highlight w:val="white"/>
        </w:rPr>
      </w:r>
    </w:p>
    <w:p>
      <w:pPr>
        <w:ind w:firstLine="0"/>
        <w:spacing w:line="240" w:lineRule="auto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tbl>
      <w:tblPr>
        <w:tblW w:w="4808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03"/>
      </w:tblGrid>
      <w:tr>
        <w:tblPrEx/>
        <w:trPr/>
        <w:tc>
          <w:tcPr>
            <w:shd w:val="clear" w:color="auto" w:fill="auto"/>
            <w:tcW w:w="9747" w:type="dxa"/>
            <w:textDirection w:val="lrTb"/>
            <w:noWrap w:val="false"/>
          </w:tcPr>
          <w:p>
            <w:pPr>
              <w:pStyle w:val="1246"/>
              <w:ind w:firstLine="0"/>
              <w:shd w:val="clear" w:color="auto" w:fill="auto"/>
              <w:rPr>
                <w:b w:val="0"/>
                <w:bCs/>
                <w:highlight w:val="white"/>
              </w:rPr>
            </w:pPr>
            <w:r>
              <w:rPr>
                <w:b w:val="0"/>
                <w:bCs/>
                <w:highlight w:val="white"/>
              </w:rPr>
              <w:t xml:space="preserve">Акт </w:t>
            </w:r>
            <w:r>
              <w:rPr>
                <w:b w:val="0"/>
                <w:bCs/>
                <w:highlight w:val="white"/>
              </w:rPr>
            </w:r>
            <w:r>
              <w:rPr>
                <w:b w:val="0"/>
                <w:bCs/>
                <w:highlight w:val="white"/>
              </w:rPr>
            </w:r>
          </w:p>
          <w:p>
            <w:pPr>
              <w:pStyle w:val="1246"/>
              <w:ind w:firstLine="0"/>
              <w:shd w:val="clear" w:color="auto" w:fill="auto"/>
              <w:rPr>
                <w:b w:val="0"/>
                <w:i/>
                <w:iCs/>
                <w:highlight w:val="white"/>
              </w:rPr>
            </w:pPr>
            <w:r>
              <w:rPr>
                <w:b w:val="0"/>
                <w:bCs/>
                <w:highlight w:val="white"/>
              </w:rPr>
              <w:t xml:space="preserve">сдачи-приемки места производства </w:t>
            </w:r>
            <w:r>
              <w:rPr>
                <w:b w:val="0"/>
                <w:bCs/>
                <w:highlight w:val="white"/>
                <w:lang w:val="ru-RU"/>
              </w:rPr>
              <w:t xml:space="preserve">Р</w:t>
            </w:r>
            <w:r>
              <w:rPr>
                <w:b w:val="0"/>
                <w:bCs/>
                <w:highlight w:val="white"/>
              </w:rPr>
              <w:t xml:space="preserve">абот</w:t>
            </w:r>
            <w:r>
              <w:rPr>
                <w:highlight w:val="white"/>
              </w:rPr>
              <w:t xml:space="preserve"> </w:t>
            </w:r>
            <w:r>
              <w:rPr>
                <w:b w:val="0"/>
                <w:highlight w:val="white"/>
              </w:rPr>
              <w:t xml:space="preserve">и</w:t>
            </w:r>
            <w:r>
              <w:rPr>
                <w:b w:val="0"/>
                <w:highlight w:val="white"/>
                <w:lang w:val="ru-RU"/>
              </w:rPr>
              <w:t xml:space="preserve"> </w:t>
            </w:r>
            <w:r>
              <w:rPr>
                <w:b w:val="0"/>
                <w:highlight w:val="white"/>
              </w:rPr>
              <w:t xml:space="preserve">/</w:t>
            </w:r>
            <w:r>
              <w:rPr>
                <w:b w:val="0"/>
                <w:highlight w:val="white"/>
                <w:lang w:val="ru-RU"/>
              </w:rPr>
              <w:t xml:space="preserve"> </w:t>
            </w:r>
            <w:r>
              <w:rPr>
                <w:b w:val="0"/>
                <w:highlight w:val="white"/>
              </w:rPr>
              <w:t xml:space="preserve">или</w:t>
            </w:r>
            <w:r>
              <w:rPr>
                <w:b w:val="0"/>
                <w:bCs/>
                <w:highlight w:val="white"/>
              </w:rPr>
              <w:t xml:space="preserve"> места </w:t>
            </w:r>
            <w:r>
              <w:rPr>
                <w:b w:val="0"/>
                <w:bCs/>
                <w:highlight w:val="white"/>
              </w:rPr>
              <w:t xml:space="preserve">(помещения) </w:t>
            </w:r>
            <w:r>
              <w:rPr>
                <w:b w:val="0"/>
                <w:bCs/>
                <w:highlight w:val="white"/>
              </w:rPr>
              <w:t xml:space="preserve">для складирования </w:t>
            </w:r>
            <w:r>
              <w:rPr>
                <w:b w:val="0"/>
                <w:bCs/>
                <w:highlight w:val="white"/>
                <w:lang w:val="ru-RU"/>
              </w:rPr>
              <w:t xml:space="preserve">Материально-технических ресурсов</w:t>
            </w:r>
            <w:r>
              <w:rPr>
                <w:b w:val="0"/>
                <w:bCs/>
                <w:highlight w:val="white"/>
                <w:lang w:val="ru-RU"/>
              </w:rPr>
              <w:t xml:space="preserve"> и оборудования</w:t>
            </w:r>
            <w:r>
              <w:rPr>
                <w:b w:val="0"/>
                <w:i/>
                <w:iCs/>
                <w:highlight w:val="white"/>
              </w:rPr>
            </w:r>
            <w:r>
              <w:rPr>
                <w:b w:val="0"/>
                <w:i/>
                <w:iCs/>
                <w:highlight w:val="white"/>
              </w:rPr>
            </w:r>
          </w:p>
          <w:p>
            <w:pPr>
              <w:ind w:firstLine="0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г.___________ </w:t>
            </w:r>
            <w:r>
              <w:rPr>
                <w:sz w:val="22"/>
                <w:szCs w:val="22"/>
                <w:highlight w:val="white"/>
              </w:rPr>
              <w:t xml:space="preserve">                                                                                             </w:t>
            </w:r>
            <w:r>
              <w:rPr>
                <w:sz w:val="22"/>
                <w:szCs w:val="22"/>
                <w:highlight w:val="white"/>
              </w:rPr>
              <w:t xml:space="preserve">«_____» _________201_г.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____________________, именуемое далее «</w:t>
            </w:r>
            <w:r>
              <w:rPr>
                <w:sz w:val="22"/>
                <w:szCs w:val="22"/>
                <w:highlight w:val="white"/>
              </w:rPr>
              <w:t xml:space="preserve">Подрядчик</w:t>
            </w:r>
            <w:r>
              <w:rPr>
                <w:sz w:val="22"/>
                <w:szCs w:val="22"/>
                <w:highlight w:val="white"/>
              </w:rPr>
              <w:t xml:space="preserve">», в лице ________________, действующего на основании ______________, 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____________________, </w:t>
            </w:r>
            <w:r>
              <w:rPr>
                <w:sz w:val="22"/>
                <w:szCs w:val="22"/>
                <w:highlight w:val="white"/>
              </w:rPr>
              <w:t xml:space="preserve">именуемое далее «Заказчик», в лице ________________, действующего на основании ______________,</w:t>
            </w:r>
            <w:r>
              <w:rPr>
                <w:sz w:val="22"/>
                <w:szCs w:val="22"/>
                <w:highlight w:val="white"/>
              </w:rPr>
              <w:t xml:space="preserve"> составили</w:t>
            </w:r>
            <w:r>
              <w:rPr>
                <w:sz w:val="22"/>
                <w:szCs w:val="22"/>
                <w:highlight w:val="white"/>
              </w:rPr>
              <w:t xml:space="preserve"> настоящий акт о нижеследующем: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  <w:p>
            <w:pPr>
              <w:ind w:firstLine="0"/>
              <w:spacing w:line="240" w:lineRule="auto"/>
              <w:rPr>
                <w:bCs/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Заказчик передал </w:t>
            </w:r>
            <w:r>
              <w:rPr>
                <w:sz w:val="22"/>
                <w:szCs w:val="22"/>
                <w:highlight w:val="white"/>
              </w:rPr>
              <w:t xml:space="preserve">Подрядчику</w:t>
            </w:r>
            <w:r>
              <w:rPr>
                <w:sz w:val="22"/>
                <w:szCs w:val="22"/>
                <w:highlight w:val="white"/>
              </w:rPr>
              <w:t xml:space="preserve">, а </w:t>
            </w:r>
            <w:r>
              <w:rPr>
                <w:sz w:val="22"/>
                <w:szCs w:val="22"/>
                <w:highlight w:val="white"/>
              </w:rPr>
              <w:t xml:space="preserve">Подрядчик</w:t>
            </w:r>
            <w:r>
              <w:rPr>
                <w:sz w:val="22"/>
                <w:szCs w:val="22"/>
                <w:highlight w:val="white"/>
              </w:rPr>
              <w:t xml:space="preserve"> принял</w:t>
            </w:r>
            <w:r>
              <w:rPr>
                <w:bCs/>
                <w:sz w:val="22"/>
                <w:szCs w:val="22"/>
                <w:highlight w:val="white"/>
              </w:rPr>
              <w:t xml:space="preserve"> место производства </w:t>
            </w:r>
            <w:r>
              <w:rPr>
                <w:bCs/>
                <w:sz w:val="22"/>
                <w:szCs w:val="22"/>
                <w:highlight w:val="white"/>
              </w:rPr>
              <w:t xml:space="preserve">Р</w:t>
            </w:r>
            <w:r>
              <w:rPr>
                <w:bCs/>
                <w:sz w:val="22"/>
                <w:szCs w:val="22"/>
                <w:highlight w:val="white"/>
              </w:rPr>
              <w:t xml:space="preserve">абот</w:t>
            </w:r>
            <w:r>
              <w:rPr>
                <w:bCs/>
                <w:sz w:val="22"/>
                <w:szCs w:val="22"/>
                <w:highlight w:val="white"/>
              </w:rPr>
              <w:t xml:space="preserve"> _____________________________ (указываются идентифицирующие признаки) </w:t>
            </w:r>
            <w:r>
              <w:rPr>
                <w:bCs/>
                <w:sz w:val="22"/>
                <w:szCs w:val="22"/>
                <w:highlight w:val="white"/>
              </w:rPr>
              <w:t xml:space="preserve">и</w:t>
            </w:r>
            <w:r>
              <w:rPr>
                <w:bCs/>
                <w:sz w:val="22"/>
                <w:szCs w:val="22"/>
                <w:highlight w:val="white"/>
              </w:rPr>
              <w:t xml:space="preserve"> </w:t>
            </w:r>
            <w:r>
              <w:rPr>
                <w:bCs/>
                <w:sz w:val="22"/>
                <w:szCs w:val="22"/>
                <w:highlight w:val="white"/>
              </w:rPr>
              <w:t xml:space="preserve">/</w:t>
            </w:r>
            <w:r>
              <w:rPr>
                <w:bCs/>
                <w:sz w:val="22"/>
                <w:szCs w:val="22"/>
                <w:highlight w:val="white"/>
              </w:rPr>
              <w:t xml:space="preserve"> </w:t>
            </w:r>
            <w:r>
              <w:rPr>
                <w:bCs/>
                <w:sz w:val="22"/>
                <w:szCs w:val="22"/>
                <w:highlight w:val="white"/>
              </w:rPr>
              <w:t xml:space="preserve">или</w:t>
            </w:r>
            <w:r>
              <w:rPr>
                <w:bCs/>
                <w:sz w:val="22"/>
                <w:szCs w:val="22"/>
                <w:highlight w:val="white"/>
              </w:rPr>
              <w:t xml:space="preserve"> </w:t>
            </w:r>
            <w:r>
              <w:rPr>
                <w:sz w:val="22"/>
                <w:szCs w:val="22"/>
                <w:highlight w:val="white"/>
              </w:rPr>
              <w:t xml:space="preserve">место</w:t>
            </w:r>
            <w:r>
              <w:rPr>
                <w:sz w:val="22"/>
                <w:szCs w:val="22"/>
                <w:highlight w:val="white"/>
              </w:rPr>
              <w:t xml:space="preserve"> (помещение)</w:t>
            </w:r>
            <w:r>
              <w:rPr>
                <w:sz w:val="22"/>
                <w:szCs w:val="22"/>
                <w:highlight w:val="white"/>
              </w:rPr>
              <w:t xml:space="preserve"> для складирования </w:t>
            </w:r>
            <w:r>
              <w:rPr>
                <w:bCs/>
                <w:sz w:val="22"/>
                <w:szCs w:val="22"/>
                <w:highlight w:val="white"/>
              </w:rPr>
              <w:t xml:space="preserve">Материально-технических ресурсов </w:t>
            </w:r>
            <w:r>
              <w:rPr>
                <w:bCs/>
                <w:sz w:val="22"/>
                <w:szCs w:val="22"/>
                <w:highlight w:val="white"/>
              </w:rPr>
              <w:t xml:space="preserve">и оборудования</w:t>
            </w:r>
            <w:r>
              <w:rPr>
                <w:sz w:val="22"/>
                <w:szCs w:val="22"/>
                <w:highlight w:val="white"/>
              </w:rPr>
              <w:t xml:space="preserve"> </w:t>
            </w:r>
            <w:r>
              <w:rPr>
                <w:sz w:val="22"/>
                <w:szCs w:val="22"/>
                <w:highlight w:val="white"/>
              </w:rPr>
              <w:t xml:space="preserve">_____________________________ </w:t>
            </w:r>
            <w:r>
              <w:rPr>
                <w:bCs/>
                <w:sz w:val="22"/>
                <w:szCs w:val="22"/>
                <w:highlight w:val="white"/>
              </w:rPr>
              <w:t xml:space="preserve">(указываются идентифицирующие признаки)</w:t>
            </w:r>
            <w:r>
              <w:rPr>
                <w:bCs/>
                <w:sz w:val="22"/>
                <w:szCs w:val="22"/>
                <w:highlight w:val="white"/>
              </w:rPr>
              <w:t xml:space="preserve"> </w:t>
            </w:r>
            <w:r>
              <w:rPr>
                <w:sz w:val="22"/>
                <w:szCs w:val="22"/>
                <w:highlight w:val="white"/>
              </w:rPr>
              <w:t xml:space="preserve">по Договору по</w:t>
            </w:r>
            <w:r>
              <w:rPr>
                <w:bCs/>
                <w:sz w:val="22"/>
                <w:szCs w:val="22"/>
                <w:highlight w:val="white"/>
              </w:rPr>
              <w:t xml:space="preserve">дряда №______ от _____________</w:t>
            </w:r>
            <w:r>
              <w:rPr>
                <w:bCs/>
                <w:sz w:val="22"/>
                <w:szCs w:val="22"/>
                <w:highlight w:val="white"/>
              </w:rPr>
              <w:t xml:space="preserve">.</w:t>
            </w:r>
            <w:r>
              <w:rPr>
                <w:bCs/>
                <w:sz w:val="22"/>
                <w:szCs w:val="22"/>
                <w:highlight w:val="white"/>
              </w:rPr>
            </w:r>
            <w:r>
              <w:rPr>
                <w:bCs/>
                <w:sz w:val="22"/>
                <w:szCs w:val="22"/>
                <w:highlight w:val="white"/>
              </w:rPr>
            </w:r>
          </w:p>
          <w:p>
            <w:pPr>
              <w:ind w:firstLine="0"/>
              <w:spacing w:line="240" w:lineRule="auto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Мест</w:t>
            </w:r>
            <w:r>
              <w:rPr>
                <w:bCs/>
                <w:sz w:val="22"/>
                <w:szCs w:val="22"/>
                <w:highlight w:val="white"/>
              </w:rPr>
              <w:t xml:space="preserve">о</w:t>
            </w:r>
            <w:r>
              <w:rPr>
                <w:bCs/>
                <w:sz w:val="22"/>
                <w:szCs w:val="22"/>
                <w:highlight w:val="white"/>
              </w:rPr>
              <w:t xml:space="preserve"> для производства </w:t>
            </w:r>
            <w:r>
              <w:rPr>
                <w:bCs/>
                <w:sz w:val="22"/>
                <w:szCs w:val="22"/>
                <w:highlight w:val="white"/>
              </w:rPr>
              <w:t xml:space="preserve">Р</w:t>
            </w:r>
            <w:r>
              <w:rPr>
                <w:bCs/>
                <w:sz w:val="22"/>
                <w:szCs w:val="22"/>
                <w:highlight w:val="white"/>
              </w:rPr>
              <w:t xml:space="preserve">абот </w:t>
            </w:r>
            <w:r>
              <w:rPr>
                <w:bCs/>
                <w:sz w:val="22"/>
                <w:szCs w:val="22"/>
                <w:highlight w:val="white"/>
              </w:rPr>
              <w:t xml:space="preserve">и </w:t>
            </w:r>
            <w:r>
              <w:rPr>
                <w:sz w:val="22"/>
                <w:szCs w:val="22"/>
                <w:highlight w:val="white"/>
              </w:rPr>
              <w:t xml:space="preserve">место (помещение) для </w:t>
            </w:r>
            <w:r>
              <w:rPr>
                <w:sz w:val="22"/>
                <w:szCs w:val="22"/>
                <w:highlight w:val="white"/>
              </w:rPr>
              <w:t xml:space="preserve">складирования </w:t>
            </w:r>
            <w:r>
              <w:rPr>
                <w:bCs/>
                <w:sz w:val="22"/>
                <w:szCs w:val="22"/>
                <w:highlight w:val="white"/>
              </w:rPr>
              <w:t xml:space="preserve">Материально-технических ресурсов</w:t>
            </w:r>
            <w:r>
              <w:rPr>
                <w:bCs/>
                <w:sz w:val="22"/>
                <w:szCs w:val="22"/>
                <w:highlight w:val="white"/>
              </w:rPr>
              <w:t xml:space="preserve"> и  оборудования </w:t>
            </w:r>
            <w:r>
              <w:rPr>
                <w:bCs/>
                <w:sz w:val="22"/>
                <w:szCs w:val="22"/>
                <w:highlight w:val="white"/>
              </w:rPr>
              <w:t xml:space="preserve">переданы</w:t>
            </w:r>
            <w:r>
              <w:rPr>
                <w:bCs/>
                <w:sz w:val="22"/>
                <w:szCs w:val="22"/>
                <w:highlight w:val="white"/>
              </w:rPr>
              <w:t xml:space="preserve"> / передано</w:t>
            </w:r>
            <w:r>
              <w:rPr>
                <w:bCs/>
                <w:sz w:val="22"/>
                <w:szCs w:val="22"/>
                <w:highlight w:val="white"/>
              </w:rPr>
              <w:t xml:space="preserve"> </w:t>
            </w:r>
            <w:r>
              <w:rPr>
                <w:sz w:val="22"/>
                <w:szCs w:val="22"/>
                <w:highlight w:val="white"/>
              </w:rPr>
              <w:t xml:space="preserve">Подрядчику</w:t>
            </w:r>
            <w:r>
              <w:rPr>
                <w:bCs/>
                <w:sz w:val="22"/>
                <w:szCs w:val="22"/>
                <w:highlight w:val="white"/>
              </w:rPr>
              <w:t xml:space="preserve"> в установленный Договором срок. </w:t>
            </w:r>
            <w:r>
              <w:rPr>
                <w:bCs/>
                <w:sz w:val="22"/>
                <w:szCs w:val="22"/>
                <w:highlight w:val="white"/>
              </w:rPr>
            </w:r>
            <w:r>
              <w:rPr>
                <w:bCs/>
                <w:sz w:val="22"/>
                <w:szCs w:val="22"/>
                <w:highlight w:val="white"/>
              </w:rPr>
            </w:r>
          </w:p>
          <w:p>
            <w:pPr>
              <w:ind w:firstLine="0"/>
              <w:spacing w:line="240" w:lineRule="auto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Претензии </w:t>
            </w:r>
            <w:r>
              <w:rPr>
                <w:sz w:val="22"/>
                <w:szCs w:val="22"/>
                <w:highlight w:val="white"/>
              </w:rPr>
              <w:t xml:space="preserve">Подрядчика</w:t>
            </w:r>
            <w:r>
              <w:rPr>
                <w:bCs/>
                <w:sz w:val="22"/>
                <w:szCs w:val="22"/>
                <w:highlight w:val="white"/>
              </w:rPr>
              <w:t xml:space="preserve"> </w:t>
            </w:r>
            <w:r>
              <w:rPr>
                <w:bCs/>
                <w:sz w:val="22"/>
                <w:szCs w:val="22"/>
                <w:highlight w:val="white"/>
              </w:rPr>
              <w:t xml:space="preserve">(замечания и недостатки) </w:t>
            </w:r>
            <w:r>
              <w:rPr>
                <w:bCs/>
                <w:sz w:val="22"/>
                <w:szCs w:val="22"/>
                <w:highlight w:val="white"/>
              </w:rPr>
              <w:t xml:space="preserve">к месту производства </w:t>
            </w:r>
            <w:r>
              <w:rPr>
                <w:bCs/>
                <w:sz w:val="22"/>
                <w:szCs w:val="22"/>
                <w:highlight w:val="white"/>
              </w:rPr>
              <w:t xml:space="preserve">Р</w:t>
            </w:r>
            <w:r>
              <w:rPr>
                <w:bCs/>
                <w:sz w:val="22"/>
                <w:szCs w:val="22"/>
                <w:highlight w:val="white"/>
              </w:rPr>
              <w:t xml:space="preserve">абот: _</w:t>
            </w:r>
            <w:r>
              <w:rPr>
                <w:bCs/>
                <w:sz w:val="22"/>
                <w:szCs w:val="22"/>
                <w:highlight w:val="white"/>
              </w:rPr>
              <w:t xml:space="preserve">___________________________________________________________________________</w:t>
            </w:r>
            <w:r>
              <w:rPr>
                <w:bCs/>
                <w:sz w:val="22"/>
                <w:szCs w:val="22"/>
                <w:highlight w:val="white"/>
              </w:rPr>
            </w:r>
            <w:r>
              <w:rPr>
                <w:bCs/>
                <w:sz w:val="22"/>
                <w:szCs w:val="22"/>
                <w:highlight w:val="white"/>
              </w:rPr>
            </w:r>
          </w:p>
          <w:p>
            <w:pPr>
              <w:ind w:firstLine="0"/>
              <w:spacing w:line="240" w:lineRule="auto"/>
              <w:rPr>
                <w:sz w:val="22"/>
                <w:highlight w:val="white"/>
              </w:rPr>
            </w:pPr>
            <w:r>
              <w:rPr>
                <w:i/>
                <w:sz w:val="22"/>
                <w:highlight w:val="white"/>
              </w:rPr>
              <w:t xml:space="preserve">(указать конкретные претензии или указать «не имеются»)</w:t>
            </w:r>
            <w:r>
              <w:rPr>
                <w:sz w:val="22"/>
                <w:highlight w:val="white"/>
              </w:rPr>
              <w:t xml:space="preserve">.</w:t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  <w:p>
            <w:pPr>
              <w:ind w:firstLine="0"/>
              <w:spacing w:line="240" w:lineRule="auto"/>
              <w:rPr>
                <w:bCs/>
                <w:sz w:val="22"/>
                <w:szCs w:val="22"/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Претензии </w:t>
            </w:r>
            <w:r>
              <w:rPr>
                <w:sz w:val="22"/>
                <w:szCs w:val="22"/>
                <w:highlight w:val="white"/>
              </w:rPr>
              <w:t xml:space="preserve">Подрядчика</w:t>
            </w:r>
            <w:r>
              <w:rPr>
                <w:bCs/>
                <w:sz w:val="22"/>
                <w:szCs w:val="22"/>
                <w:highlight w:val="white"/>
              </w:rPr>
              <w:t xml:space="preserve"> (замечания и недостатки) к месту</w:t>
            </w:r>
            <w:r>
              <w:rPr>
                <w:sz w:val="22"/>
                <w:szCs w:val="22"/>
                <w:highlight w:val="white"/>
              </w:rPr>
              <w:t xml:space="preserve"> складирования </w:t>
            </w:r>
            <w:r>
              <w:rPr>
                <w:bCs/>
                <w:sz w:val="22"/>
                <w:szCs w:val="22"/>
                <w:highlight w:val="white"/>
              </w:rPr>
              <w:t xml:space="preserve">Материально-технических ресурсов </w:t>
            </w:r>
            <w:r>
              <w:rPr>
                <w:bCs/>
                <w:sz w:val="22"/>
                <w:szCs w:val="22"/>
                <w:highlight w:val="white"/>
              </w:rPr>
              <w:t xml:space="preserve">и оборудования</w:t>
            </w:r>
            <w:r>
              <w:rPr>
                <w:bCs/>
                <w:sz w:val="22"/>
                <w:szCs w:val="22"/>
                <w:highlight w:val="white"/>
              </w:rPr>
              <w:t xml:space="preserve">: _____________________________________</w:t>
            </w:r>
            <w:r>
              <w:rPr>
                <w:bCs/>
                <w:sz w:val="22"/>
                <w:szCs w:val="22"/>
                <w:highlight w:val="white"/>
              </w:rPr>
            </w:r>
            <w:r>
              <w:rPr>
                <w:bCs/>
                <w:sz w:val="22"/>
                <w:szCs w:val="22"/>
                <w:highlight w:val="white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 (</w:t>
            </w:r>
            <w:r>
              <w:rPr>
                <w:i/>
                <w:sz w:val="22"/>
                <w:highlight w:val="white"/>
              </w:rPr>
              <w:t xml:space="preserve">указать конкретные претензии или указать «не имеются»)</w:t>
            </w:r>
            <w:r>
              <w:rPr>
                <w:sz w:val="22"/>
                <w:highlight w:val="white"/>
              </w:rPr>
              <w:t xml:space="preserve">.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  <w:p>
            <w:pPr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</w:r>
            <w:r>
              <w:rPr>
                <w:sz w:val="16"/>
                <w:szCs w:val="16"/>
                <w:highlight w:val="white"/>
              </w:rPr>
            </w:r>
            <w:r>
              <w:rPr>
                <w:sz w:val="16"/>
                <w:szCs w:val="16"/>
                <w:highlight w:val="white"/>
              </w:rPr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785"/>
              <w:gridCol w:w="4786"/>
            </w:tblGrid>
            <w:tr>
              <w:tblPrEx/>
              <w:trPr/>
              <w:tc>
                <w:tcPr>
                  <w:tcW w:w="4785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  <w:highlight w:val="white"/>
                    </w:rPr>
                  </w:pPr>
                  <w:r>
                    <w:rPr>
                      <w:sz w:val="22"/>
                      <w:highlight w:val="white"/>
                    </w:rPr>
                    <w:t xml:space="preserve">Заказчик:</w:t>
                  </w:r>
                  <w:r>
                    <w:rPr>
                      <w:sz w:val="22"/>
                      <w:highlight w:val="white"/>
                    </w:rPr>
                  </w:r>
                  <w:r>
                    <w:rPr>
                      <w:sz w:val="22"/>
                      <w:highlight w:val="white"/>
                    </w:rPr>
                  </w:r>
                </w:p>
              </w:tc>
              <w:tc>
                <w:tcPr>
                  <w:tcW w:w="4786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  <w:highlight w:val="white"/>
                    </w:rPr>
                  </w:pPr>
                  <w:r>
                    <w:rPr>
                      <w:sz w:val="22"/>
                      <w:highlight w:val="white"/>
                    </w:rPr>
                    <w:t xml:space="preserve">Подрядчик:</w:t>
                  </w:r>
                  <w:r>
                    <w:rPr>
                      <w:sz w:val="22"/>
                      <w:highlight w:val="white"/>
                    </w:rPr>
                  </w:r>
                  <w:r>
                    <w:rPr>
                      <w:sz w:val="22"/>
                      <w:highlight w:val="white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auto" w:fill="auto"/>
                  <w:tcW w:w="4785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  <w:highlight w:val="white"/>
                    </w:rPr>
                  </w:pPr>
                  <w:r>
                    <w:rPr>
                      <w:sz w:val="22"/>
                      <w:szCs w:val="22"/>
                      <w:highlight w:val="white"/>
                    </w:rPr>
                  </w:r>
                  <w:r>
                    <w:rPr>
                      <w:sz w:val="22"/>
                      <w:szCs w:val="22"/>
                      <w:highlight w:val="white"/>
                    </w:rPr>
                  </w:r>
                  <w:r>
                    <w:rPr>
                      <w:sz w:val="22"/>
                      <w:szCs w:val="22"/>
                      <w:highlight w:val="white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  <w:highlight w:val="white"/>
                    </w:rPr>
                  </w:pPr>
                  <w:r>
                    <w:rPr>
                      <w:sz w:val="22"/>
                      <w:szCs w:val="22"/>
                      <w:highlight w:val="white"/>
                    </w:rPr>
                    <w:t xml:space="preserve">_______________ / _______________ </w:t>
                  </w:r>
                  <w:r>
                    <w:rPr>
                      <w:sz w:val="22"/>
                      <w:szCs w:val="22"/>
                      <w:highlight w:val="white"/>
                    </w:rPr>
                  </w:r>
                  <w:r>
                    <w:rPr>
                      <w:sz w:val="22"/>
                      <w:szCs w:val="22"/>
                      <w:highlight w:val="white"/>
                    </w:rPr>
                  </w:r>
                </w:p>
              </w:tc>
              <w:tc>
                <w:tcPr>
                  <w:shd w:val="clear" w:color="auto" w:fill="auto"/>
                  <w:tcW w:w="4786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  <w:highlight w:val="white"/>
                    </w:rPr>
                  </w:pPr>
                  <w:r>
                    <w:rPr>
                      <w:sz w:val="22"/>
                      <w:szCs w:val="22"/>
                      <w:highlight w:val="white"/>
                    </w:rPr>
                  </w:r>
                  <w:r>
                    <w:rPr>
                      <w:sz w:val="22"/>
                      <w:szCs w:val="22"/>
                      <w:highlight w:val="white"/>
                    </w:rPr>
                  </w:r>
                  <w:r>
                    <w:rPr>
                      <w:sz w:val="22"/>
                      <w:szCs w:val="22"/>
                      <w:highlight w:val="white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  <w:highlight w:val="white"/>
                    </w:rPr>
                  </w:pPr>
                  <w:r>
                    <w:rPr>
                      <w:sz w:val="22"/>
                      <w:szCs w:val="22"/>
                      <w:highlight w:val="white"/>
                    </w:rPr>
                    <w:t xml:space="preserve">_______________ / _______________ </w:t>
                  </w:r>
                  <w:r>
                    <w:rPr>
                      <w:sz w:val="22"/>
                      <w:szCs w:val="22"/>
                      <w:highlight w:val="white"/>
                    </w:rPr>
                  </w:r>
                  <w:r>
                    <w:rPr>
                      <w:sz w:val="22"/>
                      <w:szCs w:val="22"/>
                      <w:highlight w:val="white"/>
                    </w:rPr>
                  </w:r>
                </w:p>
              </w:tc>
            </w:tr>
          </w:tbl>
          <w:p>
            <w:pPr>
              <w:pStyle w:val="1246"/>
              <w:ind w:firstLine="0"/>
              <w:jc w:val="left"/>
              <w:shd w:val="clear" w:color="auto" w:fill="auto"/>
              <w:rPr>
                <w:i/>
                <w:iCs/>
                <w:highlight w:val="white"/>
              </w:rPr>
            </w:pPr>
            <w:r>
              <w:rPr>
                <w:i/>
                <w:iCs/>
                <w:highlight w:val="white"/>
              </w:rPr>
            </w:r>
            <w:r>
              <w:rPr>
                <w:i/>
                <w:iCs/>
                <w:highlight w:val="white"/>
              </w:rPr>
            </w:r>
            <w:r>
              <w:rPr>
                <w:i/>
                <w:iCs/>
                <w:highlight w:val="white"/>
              </w:rPr>
            </w:r>
          </w:p>
        </w:tc>
      </w:tr>
    </w:tbl>
    <w:p>
      <w:pPr>
        <w:ind w:left="0" w:firstLine="0"/>
        <w:jc w:val="left"/>
        <w:spacing w:line="240" w:lineRule="auto"/>
        <w:rPr>
          <w:b/>
          <w:bCs/>
          <w:i/>
          <w:sz w:val="22"/>
          <w:szCs w:val="22"/>
        </w:rPr>
      </w:pPr>
      <w:r>
        <w:rPr>
          <w:b/>
          <w:bCs/>
          <w:i/>
          <w:iCs/>
          <w:sz w:val="22"/>
          <w:szCs w:val="22"/>
          <w:highlight w:val="none"/>
        </w:rPr>
      </w:r>
      <w:r>
        <w:rPr>
          <w:b/>
          <w:bCs/>
          <w:i/>
          <w:iCs/>
          <w:sz w:val="22"/>
          <w:szCs w:val="22"/>
          <w:highlight w:val="none"/>
        </w:rPr>
      </w:r>
      <w:r>
        <w:rPr>
          <w:b/>
          <w:bCs/>
          <w:i/>
          <w:sz w:val="22"/>
          <w:szCs w:val="22"/>
        </w:rPr>
      </w:r>
    </w:p>
    <w:p>
      <w:pPr>
        <w:ind w:left="0" w:firstLine="0"/>
        <w:jc w:val="left"/>
        <w:spacing w:line="240" w:lineRule="auto"/>
        <w:rPr>
          <w:b/>
          <w:bCs/>
          <w:i/>
          <w:iCs/>
          <w:sz w:val="22"/>
          <w:szCs w:val="22"/>
          <w:highlight w:val="none"/>
        </w:rPr>
      </w:pPr>
      <w:r>
        <w:rPr>
          <w:b/>
          <w:bCs/>
          <w:i/>
          <w:iCs/>
          <w:sz w:val="22"/>
          <w:szCs w:val="22"/>
        </w:rPr>
        <w:t xml:space="preserve">Форма согласована</w:t>
      </w:r>
      <w:r>
        <w:rPr>
          <w:b/>
          <w:bCs/>
          <w:i/>
          <w:iCs/>
          <w:sz w:val="22"/>
          <w:szCs w:val="22"/>
        </w:rPr>
      </w:r>
      <w:r>
        <w:rPr>
          <w:b/>
          <w:bCs/>
          <w:i/>
          <w:iCs/>
          <w:sz w:val="22"/>
          <w:szCs w:val="22"/>
          <w:highlight w:val="none"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Заказчик: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Подрядчик: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</w:tr>
      <w:tr>
        <w:tblPrEx/>
        <w:trPr>
          <w:trHeight w:val="463"/>
        </w:trPr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 / _______________</w:t>
            </w:r>
            <w:r>
              <w:rPr>
                <w:sz w:val="24"/>
                <w:szCs w:val="24"/>
              </w:rPr>
              <w:t xml:space="preserve">/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 / _______________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  <w:highlight w:val="none"/>
        </w:rPr>
      </w:pPr>
      <w:r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 xml:space="preserve">5</w:t>
      </w:r>
      <w:r>
        <w:rPr>
          <w:sz w:val="22"/>
          <w:szCs w:val="22"/>
        </w:rPr>
        <w:t xml:space="preserve">.2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к Договору подряда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>
        <w:rPr>
          <w:sz w:val="22"/>
          <w:szCs w:val="22"/>
        </w:rPr>
        <w:t xml:space="preserve">«____» __________ 2026 г.</w:t>
      </w:r>
      <w:r>
        <w:rPr>
          <w:sz w:val="22"/>
          <w:szCs w:val="22"/>
        </w:rPr>
        <w:t xml:space="preserve"> № </w:t>
      </w:r>
      <w:r>
        <w:rPr>
          <w:sz w:val="22"/>
          <w:szCs w:val="22"/>
        </w:rPr>
        <w:t xml:space="preserve">_______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0"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246"/>
        <w:ind w:firstLine="0"/>
        <w:shd w:val="clear" w:color="auto" w:fill="auto"/>
        <w:rPr>
          <w:b w:val="0"/>
          <w:sz w:val="24"/>
        </w:rPr>
      </w:pPr>
      <w:r>
        <w:rPr>
          <w:sz w:val="24"/>
        </w:rPr>
        <w:t xml:space="preserve">ФОРМА</w:t>
      </w:r>
      <w:r>
        <w:rPr>
          <w:b w:val="0"/>
          <w:sz w:val="24"/>
        </w:rPr>
      </w:r>
      <w:r>
        <w:rPr>
          <w:b w:val="0"/>
          <w:sz w:val="24"/>
        </w:rPr>
      </w:r>
    </w:p>
    <w:p>
      <w:pPr>
        <w:pStyle w:val="1246"/>
        <w:ind w:firstLine="0"/>
        <w:shd w:val="clear" w:color="auto" w:fill="auto"/>
        <w:rPr>
          <w:i/>
          <w:sz w:val="24"/>
        </w:rPr>
      </w:pPr>
      <w:r>
        <w:rPr>
          <w:sz w:val="24"/>
        </w:rPr>
        <w:t xml:space="preserve">Акта сдачи-приемки технической и иной документации </w:t>
      </w:r>
      <w:r>
        <w:rPr>
          <w:i/>
          <w:sz w:val="24"/>
        </w:rPr>
      </w:r>
      <w:r>
        <w:rPr>
          <w:i/>
          <w:sz w:val="24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4808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03"/>
      </w:tblGrid>
      <w:tr>
        <w:tblPrEx/>
        <w:trPr/>
        <w:tc>
          <w:tcPr>
            <w:shd w:val="clear" w:color="auto" w:fill="auto"/>
            <w:tcW w:w="9747" w:type="dxa"/>
            <w:textDirection w:val="lrTb"/>
            <w:noWrap w:val="false"/>
          </w:tcPr>
          <w:p>
            <w:pPr>
              <w:pStyle w:val="1246"/>
              <w:ind w:firstLine="0"/>
              <w:shd w:val="clear" w:color="auto" w:fill="auto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Акт 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  <w:p>
            <w:pPr>
              <w:pStyle w:val="1246"/>
              <w:ind w:firstLine="0"/>
              <w:shd w:val="clear" w:color="auto" w:fill="auto"/>
              <w:rPr>
                <w:i/>
                <w:iCs/>
              </w:rPr>
            </w:pPr>
            <w:r>
              <w:rPr>
                <w:b w:val="0"/>
                <w:bCs/>
              </w:rPr>
              <w:t xml:space="preserve">сдачи-приемки </w:t>
            </w:r>
            <w:r>
              <w:rPr>
                <w:b w:val="0"/>
                <w:bCs/>
              </w:rPr>
              <w:t xml:space="preserve">технической и иной документации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  <w:p>
            <w:r/>
            <w:r/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г.___________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</w:t>
            </w:r>
            <w:r>
              <w:rPr>
                <w:sz w:val="22"/>
                <w:szCs w:val="22"/>
              </w:rPr>
              <w:t xml:space="preserve"> «_____» _________202_г.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именуемое далее «</w:t>
            </w:r>
            <w:r>
              <w:rPr>
                <w:sz w:val="22"/>
                <w:szCs w:val="22"/>
              </w:rPr>
              <w:t xml:space="preserve">Подрядчик</w:t>
            </w:r>
            <w:r>
              <w:rPr>
                <w:sz w:val="22"/>
                <w:szCs w:val="22"/>
              </w:rPr>
              <w:t xml:space="preserve">», в лице ________________, действующего на основании ______________,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</w:t>
            </w:r>
            <w:r>
              <w:rPr>
                <w:sz w:val="22"/>
                <w:szCs w:val="22"/>
              </w:rPr>
              <w:t xml:space="preserve">именуемое далее «Заказчик», в лице ________________, действующего на основании ______________, составили настоящий акт о нижеследующем: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передал </w:t>
            </w:r>
            <w:r>
              <w:rPr>
                <w:sz w:val="22"/>
                <w:szCs w:val="22"/>
              </w:rPr>
              <w:t xml:space="preserve">Подрядчику</w:t>
            </w:r>
            <w:r>
              <w:rPr>
                <w:sz w:val="22"/>
                <w:szCs w:val="22"/>
              </w:rPr>
              <w:t xml:space="preserve">, а </w:t>
            </w:r>
            <w:r>
              <w:rPr>
                <w:sz w:val="22"/>
                <w:szCs w:val="22"/>
              </w:rPr>
              <w:t xml:space="preserve">Подрядчик</w:t>
            </w:r>
            <w:r>
              <w:rPr>
                <w:sz w:val="22"/>
                <w:szCs w:val="22"/>
              </w:rPr>
              <w:t xml:space="preserve"> принял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следующую </w:t>
            </w:r>
            <w:r>
              <w:rPr>
                <w:sz w:val="22"/>
                <w:szCs w:val="22"/>
              </w:rPr>
              <w:t xml:space="preserve">техническую и иную документацию для выполнения Работ </w:t>
            </w:r>
            <w:r>
              <w:rPr>
                <w:sz w:val="22"/>
                <w:szCs w:val="22"/>
              </w:rPr>
              <w:t xml:space="preserve">по Договору</w:t>
            </w:r>
            <w:r>
              <w:rPr>
                <w:bCs/>
                <w:sz w:val="22"/>
                <w:szCs w:val="22"/>
              </w:rPr>
              <w:t xml:space="preserve"> подряда №______ от _____________: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___________________________</w:t>
            </w:r>
            <w:r>
              <w:rPr>
                <w:bCs/>
                <w:sz w:val="22"/>
                <w:szCs w:val="22"/>
              </w:rPr>
              <w:t xml:space="preserve">____________________________________</w:t>
            </w:r>
            <w:r>
              <w:rPr>
                <w:bCs/>
                <w:sz w:val="22"/>
                <w:szCs w:val="22"/>
              </w:rPr>
              <w:t xml:space="preserve">___________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__________________________________________________________________________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__________________________________________________________________________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Документация передана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Подрядчик</w:t>
            </w:r>
            <w:r>
              <w:rPr>
                <w:bCs/>
                <w:sz w:val="22"/>
                <w:szCs w:val="22"/>
              </w:rPr>
              <w:t xml:space="preserve">у</w:t>
            </w:r>
            <w:r>
              <w:rPr>
                <w:bCs/>
                <w:sz w:val="22"/>
                <w:szCs w:val="22"/>
              </w:rPr>
              <w:t xml:space="preserve"> в установленный Договором срок.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785"/>
              <w:gridCol w:w="4786"/>
            </w:tblGrid>
            <w:tr>
              <w:tblPrEx/>
              <w:trPr/>
              <w:tc>
                <w:tcPr>
                  <w:tcW w:w="4785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 xml:space="preserve">Заказчик:</w:t>
                  </w:r>
                  <w:r>
                    <w:rPr>
                      <w:bCs/>
                      <w:sz w:val="24"/>
                      <w:szCs w:val="24"/>
                    </w:rPr>
                  </w: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  <w:tc>
                <w:tcPr>
                  <w:tcW w:w="4786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 xml:space="preserve">Подрядчик:</w:t>
                  </w:r>
                  <w:r>
                    <w:rPr>
                      <w:bCs/>
                      <w:sz w:val="24"/>
                      <w:szCs w:val="24"/>
                    </w:rPr>
                  </w: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auto" w:fill="auto"/>
                  <w:tcW w:w="4785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_______________ / _______________ </w:t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shd w:val="clear" w:color="auto" w:fill="auto"/>
                  <w:tcW w:w="4786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_______________ / _______________ </w:t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</w:tbl>
          <w:p>
            <w:pPr>
              <w:pStyle w:val="1246"/>
              <w:ind w:firstLine="0"/>
              <w:jc w:val="left"/>
              <w:shd w:val="clear" w:color="auto" w:fill="auto"/>
              <w:rPr>
                <w:i/>
                <w:iCs/>
              </w:rPr>
            </w:pPr>
            <w:r>
              <w:rPr>
                <w:i/>
                <w:iCs/>
              </w:rPr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</w:tbl>
    <w:p>
      <w:pPr>
        <w:pStyle w:val="1246"/>
        <w:ind w:firstLine="0"/>
        <w:jc w:val="left"/>
        <w:rPr>
          <w:i/>
          <w:iCs/>
        </w:rPr>
      </w:pPr>
      <w:r>
        <w:rPr>
          <w:i/>
          <w:iCs/>
        </w:rPr>
      </w:r>
      <w:r>
        <w:rPr>
          <w:i/>
          <w:iCs/>
        </w:rPr>
      </w:r>
      <w:r>
        <w:rPr>
          <w:i/>
          <w:iCs/>
        </w:rPr>
      </w:r>
    </w:p>
    <w:p>
      <w:pPr>
        <w:pStyle w:val="1246"/>
        <w:ind w:firstLine="0"/>
        <w:jc w:val="left"/>
        <w:rPr>
          <w:i/>
          <w:iCs/>
        </w:rPr>
      </w:pPr>
      <w:r>
        <w:rPr>
          <w:i/>
          <w:iCs/>
        </w:rPr>
      </w:r>
      <w:r>
        <w:rPr>
          <w:i/>
          <w:iCs/>
        </w:rPr>
        <w:t xml:space="preserve">Форма согласована</w:t>
      </w:r>
      <w:r>
        <w:rPr>
          <w:i/>
          <w:iCs/>
        </w:rPr>
      </w:r>
      <w:r>
        <w:rPr>
          <w:i/>
          <w:iCs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Заказчик: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Подрядчик: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4"/>
                <w:szCs w:val="24"/>
              </w:rPr>
              <w:t xml:space="preserve">Директор СП «Комсомольская ТЭЦ-2»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 /</w:t>
            </w:r>
            <w:r>
              <w:rPr>
                <w:sz w:val="22"/>
                <w:szCs w:val="22"/>
              </w:rPr>
              <w:t xml:space="preserve">_________________/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 / _______________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ind w:left="5103" w:firstLine="0"/>
        <w:spacing w:line="240" w:lineRule="auto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</w:r>
      <w:r>
        <w:rPr>
          <w:sz w:val="22"/>
          <w:szCs w:val="22"/>
          <w:highlight w:val="yellow"/>
        </w:rPr>
      </w:r>
      <w:r>
        <w:rPr>
          <w:sz w:val="22"/>
          <w:szCs w:val="22"/>
          <w:highlight w:val="yellow"/>
        </w:rPr>
      </w:r>
    </w:p>
    <w:p>
      <w:pPr>
        <w:ind w:left="0" w:firstLine="0"/>
        <w:spacing w:line="240" w:lineRule="auto"/>
        <w:rPr>
          <w:sz w:val="22"/>
          <w:szCs w:val="22"/>
          <w:highlight w:val="white"/>
        </w:rPr>
      </w:pPr>
      <w:r>
        <w:rPr>
          <w:sz w:val="22"/>
          <w:szCs w:val="22"/>
          <w:highlight w:val="yellow"/>
        </w:rPr>
        <w:br w:type="page" w:clear="all"/>
      </w:r>
      <w:r>
        <w:rPr>
          <w:sz w:val="22"/>
          <w:szCs w:val="22"/>
          <w:highlight w:val="white"/>
        </w:rPr>
        <w:t xml:space="preserve">Приложение № </w:t>
      </w:r>
      <w:r>
        <w:rPr>
          <w:sz w:val="22"/>
          <w:szCs w:val="22"/>
          <w:highlight w:val="white"/>
        </w:rPr>
        <w:t xml:space="preserve">5</w:t>
      </w:r>
      <w:r>
        <w:rPr>
          <w:sz w:val="22"/>
          <w:szCs w:val="22"/>
          <w:highlight w:val="white"/>
        </w:rPr>
        <w:t xml:space="preserve">.3</w:t>
      </w:r>
      <w:r>
        <w:rPr>
          <w:sz w:val="22"/>
          <w:szCs w:val="22"/>
          <w:highlight w:val="white"/>
        </w:rPr>
      </w:r>
      <w:r>
        <w:rPr>
          <w:sz w:val="22"/>
          <w:szCs w:val="22"/>
          <w:highlight w:val="white"/>
        </w:rPr>
      </w:r>
    </w:p>
    <w:p>
      <w:pPr>
        <w:ind w:left="5103" w:firstLine="0"/>
        <w:spacing w:line="240" w:lineRule="auto"/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  <w:t xml:space="preserve">к Договору подряда</w:t>
      </w:r>
      <w:r>
        <w:rPr>
          <w:sz w:val="22"/>
          <w:szCs w:val="22"/>
          <w:highlight w:val="white"/>
        </w:rPr>
      </w:r>
      <w:r>
        <w:rPr>
          <w:sz w:val="22"/>
          <w:szCs w:val="22"/>
          <w:highlight w:val="white"/>
        </w:rPr>
      </w:r>
    </w:p>
    <w:p>
      <w:pPr>
        <w:ind w:left="5103" w:firstLine="0"/>
        <w:spacing w:line="240" w:lineRule="auto"/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  <w:t xml:space="preserve">от «____» __________ 2026г. № ______ </w:t>
      </w:r>
      <w:r>
        <w:rPr>
          <w:sz w:val="22"/>
          <w:szCs w:val="22"/>
          <w:highlight w:val="white"/>
        </w:rPr>
      </w:r>
      <w:r>
        <w:rPr>
          <w:sz w:val="22"/>
          <w:szCs w:val="22"/>
          <w:highlight w:val="white"/>
        </w:rPr>
      </w:r>
    </w:p>
    <w:p>
      <w:pPr>
        <w:spacing w:line="240" w:lineRule="auto"/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</w:r>
      <w:r>
        <w:rPr>
          <w:sz w:val="22"/>
          <w:szCs w:val="22"/>
          <w:highlight w:val="white"/>
        </w:rPr>
      </w:r>
      <w:r>
        <w:rPr>
          <w:sz w:val="22"/>
          <w:szCs w:val="22"/>
          <w:highlight w:val="white"/>
        </w:rPr>
      </w:r>
    </w:p>
    <w:p>
      <w:pPr>
        <w:pStyle w:val="1246"/>
        <w:ind w:firstLine="0"/>
        <w:shd w:val="clear" w:color="auto" w:fill="auto"/>
        <w:rPr>
          <w:b w:val="0"/>
          <w:sz w:val="24"/>
        </w:rPr>
      </w:pPr>
      <w:r>
        <w:rPr>
          <w:sz w:val="24"/>
        </w:rPr>
        <w:t xml:space="preserve">ФОРМА</w:t>
      </w:r>
      <w:r>
        <w:rPr>
          <w:b w:val="0"/>
          <w:sz w:val="24"/>
        </w:rPr>
      </w:r>
      <w:r>
        <w:rPr>
          <w:b w:val="0"/>
          <w:sz w:val="24"/>
        </w:rPr>
      </w:r>
    </w:p>
    <w:p>
      <w:pPr>
        <w:pStyle w:val="1246"/>
        <w:ind w:firstLine="0"/>
        <w:shd w:val="clear" w:color="auto" w:fill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Акта сдачи-приемки оборудования и инструментов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4808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03"/>
      </w:tblGrid>
      <w:tr>
        <w:tblPrEx/>
        <w:trPr/>
        <w:tc>
          <w:tcPr>
            <w:shd w:val="clear" w:color="auto" w:fill="auto"/>
            <w:tcW w:w="9747" w:type="dxa"/>
            <w:textDirection w:val="lrTb"/>
            <w:noWrap w:val="false"/>
          </w:tcPr>
          <w:p>
            <w:pPr>
              <w:pStyle w:val="1246"/>
              <w:ind w:firstLine="0"/>
              <w:shd w:val="clear" w:color="auto" w:fill="auto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Акт 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  <w:p>
            <w:pPr>
              <w:pStyle w:val="1246"/>
              <w:ind w:firstLine="0"/>
              <w:shd w:val="clear" w:color="auto" w:fill="auto"/>
              <w:rPr>
                <w:i/>
                <w:iCs/>
              </w:rPr>
            </w:pPr>
            <w:r>
              <w:rPr>
                <w:b w:val="0"/>
                <w:bCs/>
              </w:rPr>
              <w:t xml:space="preserve">сдачи-приемки </w:t>
            </w:r>
            <w:r>
              <w:rPr>
                <w:b w:val="0"/>
                <w:sz w:val="24"/>
              </w:rPr>
              <w:t xml:space="preserve">оборудования и инструментов 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  <w:p>
            <w:r/>
            <w:r/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г.___________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</w:t>
            </w:r>
            <w:r>
              <w:rPr>
                <w:sz w:val="22"/>
                <w:szCs w:val="22"/>
              </w:rPr>
              <w:t xml:space="preserve">«_____» _________202_г.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именуемое далее «</w:t>
            </w:r>
            <w:r>
              <w:rPr>
                <w:sz w:val="22"/>
                <w:szCs w:val="22"/>
              </w:rPr>
              <w:t xml:space="preserve">Подрядчик</w:t>
            </w:r>
            <w:r>
              <w:rPr>
                <w:sz w:val="22"/>
                <w:szCs w:val="22"/>
              </w:rPr>
              <w:t xml:space="preserve">», в лице ________________, действующего на основании ______________,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</w:t>
            </w:r>
            <w:r>
              <w:rPr>
                <w:sz w:val="22"/>
                <w:szCs w:val="22"/>
              </w:rPr>
              <w:t xml:space="preserve">именуемое далее «Заказчик», в лице ________________, действующего на основании ______________, составили настоящий акт о нижеследующем: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передал </w:t>
            </w:r>
            <w:r>
              <w:rPr>
                <w:sz w:val="22"/>
                <w:szCs w:val="22"/>
              </w:rPr>
              <w:t xml:space="preserve">Подрядчику</w:t>
            </w:r>
            <w:r>
              <w:rPr>
                <w:sz w:val="22"/>
                <w:szCs w:val="22"/>
              </w:rPr>
              <w:t xml:space="preserve">, а </w:t>
            </w:r>
            <w:r>
              <w:rPr>
                <w:sz w:val="22"/>
                <w:szCs w:val="22"/>
              </w:rPr>
              <w:t xml:space="preserve">Подрядчик </w:t>
            </w:r>
            <w:r>
              <w:rPr>
                <w:sz w:val="22"/>
                <w:szCs w:val="22"/>
              </w:rPr>
              <w:t xml:space="preserve">принял следующие оборудование и инструменты (которые не будут являться составной частью </w:t>
            </w:r>
            <w:r>
              <w:rPr>
                <w:sz w:val="22"/>
                <w:szCs w:val="22"/>
              </w:rPr>
              <w:t xml:space="preserve">Р</w:t>
            </w:r>
            <w:r>
              <w:rPr>
                <w:sz w:val="22"/>
                <w:szCs w:val="22"/>
              </w:rPr>
              <w:t xml:space="preserve">езультата </w:t>
            </w:r>
            <w:r>
              <w:rPr>
                <w:sz w:val="22"/>
                <w:szCs w:val="22"/>
              </w:rPr>
              <w:t xml:space="preserve">Р</w:t>
            </w:r>
            <w:r>
              <w:rPr>
                <w:sz w:val="22"/>
                <w:szCs w:val="22"/>
              </w:rPr>
              <w:t xml:space="preserve">абот) для выполнения Работ по Договору подряда №______ от _____________: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tbl>
            <w:tblPr>
              <w:tblW w:w="4985" w:type="pct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923"/>
              <w:gridCol w:w="3126"/>
              <w:gridCol w:w="5499"/>
            </w:tblGrid>
            <w:tr>
              <w:tblPrEx/>
              <w:trPr/>
              <w:tc>
                <w:tcPr>
                  <w:tcW w:w="918" w:type="dxa"/>
                  <w:textDirection w:val="lrTb"/>
                  <w:noWrap w:val="false"/>
                </w:tcPr>
                <w:p>
                  <w:pPr>
                    <w:ind w:firstLine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№п/п</w:t>
                  </w:r>
                  <w:r>
                    <w:rPr>
                      <w:bCs/>
                      <w:sz w:val="22"/>
                      <w:szCs w:val="22"/>
                    </w:rPr>
                  </w:r>
                  <w:r>
                    <w:rPr>
                      <w:bCs/>
                      <w:sz w:val="22"/>
                      <w:szCs w:val="22"/>
                    </w:rPr>
                  </w:r>
                </w:p>
              </w:tc>
              <w:tc>
                <w:tcPr>
                  <w:tcW w:w="3108" w:type="dxa"/>
                  <w:textDirection w:val="lrTb"/>
                  <w:noWrap w:val="false"/>
                </w:tcPr>
                <w:p>
                  <w:pPr>
                    <w:ind w:firstLine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Оборудование/инструмент</w:t>
                  </w:r>
                  <w:r>
                    <w:rPr>
                      <w:bCs/>
                      <w:sz w:val="22"/>
                      <w:szCs w:val="22"/>
                    </w:rPr>
                  </w:r>
                  <w:r>
                    <w:rPr>
                      <w:bCs/>
                      <w:sz w:val="22"/>
                      <w:szCs w:val="22"/>
                    </w:rPr>
                  </w:r>
                </w:p>
              </w:tc>
              <w:tc>
                <w:tcPr>
                  <w:tcW w:w="5467" w:type="dxa"/>
                  <w:textDirection w:val="lrTb"/>
                  <w:noWrap w:val="false"/>
                </w:tcPr>
                <w:p>
                  <w:pPr>
                    <w:ind w:firstLine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Характеристика (идентификационные признаки)</w:t>
                  </w:r>
                  <w:r>
                    <w:rPr>
                      <w:bCs/>
                      <w:sz w:val="22"/>
                      <w:szCs w:val="22"/>
                    </w:rPr>
                  </w:r>
                  <w:r>
                    <w:rPr>
                      <w:bCs/>
                      <w:sz w:val="22"/>
                      <w:szCs w:val="22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auto" w:fill="auto"/>
                  <w:tcW w:w="918" w:type="dxa"/>
                  <w:textDirection w:val="lrTb"/>
                  <w:noWrap w:val="false"/>
                </w:tcPr>
                <w:p>
                  <w:pPr>
                    <w:ind w:firstLine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</w:r>
                  <w:r>
                    <w:rPr>
                      <w:bCs/>
                      <w:sz w:val="22"/>
                      <w:szCs w:val="22"/>
                    </w:rPr>
                  </w:r>
                  <w:r>
                    <w:rPr>
                      <w:bCs/>
                      <w:sz w:val="22"/>
                      <w:szCs w:val="22"/>
                    </w:rPr>
                  </w:r>
                </w:p>
              </w:tc>
              <w:tc>
                <w:tcPr>
                  <w:shd w:val="clear" w:color="auto" w:fill="auto"/>
                  <w:tcW w:w="3108" w:type="dxa"/>
                  <w:textDirection w:val="lrTb"/>
                  <w:noWrap w:val="false"/>
                </w:tcPr>
                <w:p>
                  <w:pPr>
                    <w:ind w:firstLine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</w:r>
                  <w:r>
                    <w:rPr>
                      <w:bCs/>
                      <w:sz w:val="22"/>
                      <w:szCs w:val="22"/>
                    </w:rPr>
                  </w:r>
                  <w:r>
                    <w:rPr>
                      <w:bCs/>
                      <w:sz w:val="22"/>
                      <w:szCs w:val="22"/>
                    </w:rPr>
                  </w:r>
                </w:p>
              </w:tc>
              <w:tc>
                <w:tcPr>
                  <w:shd w:val="clear" w:color="auto" w:fill="auto"/>
                  <w:tcW w:w="5467" w:type="dxa"/>
                  <w:textDirection w:val="lrTb"/>
                  <w:noWrap w:val="false"/>
                </w:tcPr>
                <w:p>
                  <w:pPr>
                    <w:ind w:firstLine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</w:r>
                  <w:r>
                    <w:rPr>
                      <w:bCs/>
                      <w:sz w:val="22"/>
                      <w:szCs w:val="22"/>
                    </w:rPr>
                  </w:r>
                  <w:r>
                    <w:rPr>
                      <w:bCs/>
                      <w:sz w:val="22"/>
                      <w:szCs w:val="22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auto" w:fill="auto"/>
                  <w:tcW w:w="918" w:type="dxa"/>
                  <w:textDirection w:val="lrTb"/>
                  <w:noWrap w:val="false"/>
                </w:tcPr>
                <w:p>
                  <w:pPr>
                    <w:ind w:firstLine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</w:r>
                  <w:r>
                    <w:rPr>
                      <w:bCs/>
                      <w:sz w:val="22"/>
                      <w:szCs w:val="22"/>
                    </w:rPr>
                  </w:r>
                  <w:r>
                    <w:rPr>
                      <w:bCs/>
                      <w:sz w:val="22"/>
                      <w:szCs w:val="22"/>
                    </w:rPr>
                  </w:r>
                </w:p>
              </w:tc>
              <w:tc>
                <w:tcPr>
                  <w:shd w:val="clear" w:color="auto" w:fill="auto"/>
                  <w:tcW w:w="3108" w:type="dxa"/>
                  <w:textDirection w:val="lrTb"/>
                  <w:noWrap w:val="false"/>
                </w:tcPr>
                <w:p>
                  <w:pPr>
                    <w:ind w:firstLine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</w:r>
                  <w:r>
                    <w:rPr>
                      <w:bCs/>
                      <w:sz w:val="22"/>
                      <w:szCs w:val="22"/>
                    </w:rPr>
                  </w:r>
                  <w:r>
                    <w:rPr>
                      <w:bCs/>
                      <w:sz w:val="22"/>
                      <w:szCs w:val="22"/>
                    </w:rPr>
                  </w:r>
                </w:p>
              </w:tc>
              <w:tc>
                <w:tcPr>
                  <w:shd w:val="clear" w:color="auto" w:fill="auto"/>
                  <w:tcW w:w="5467" w:type="dxa"/>
                  <w:textDirection w:val="lrTb"/>
                  <w:noWrap w:val="false"/>
                </w:tcPr>
                <w:p>
                  <w:pPr>
                    <w:ind w:firstLine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</w:r>
                  <w:r>
                    <w:rPr>
                      <w:bCs/>
                      <w:sz w:val="22"/>
                      <w:szCs w:val="22"/>
                    </w:rPr>
                  </w:r>
                  <w:r>
                    <w:rPr>
                      <w:bCs/>
                      <w:sz w:val="22"/>
                      <w:szCs w:val="22"/>
                    </w:rPr>
                  </w:r>
                </w:p>
              </w:tc>
            </w:tr>
          </w:tbl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Оборудование и инструмент</w:t>
            </w:r>
            <w:r>
              <w:rPr>
                <w:bCs/>
                <w:sz w:val="22"/>
                <w:szCs w:val="22"/>
              </w:rPr>
              <w:t xml:space="preserve">ы</w:t>
            </w:r>
            <w:r>
              <w:rPr>
                <w:bCs/>
                <w:sz w:val="22"/>
                <w:szCs w:val="22"/>
              </w:rPr>
              <w:t xml:space="preserve"> передан</w:t>
            </w:r>
            <w:r>
              <w:rPr>
                <w:bCs/>
                <w:sz w:val="22"/>
                <w:szCs w:val="22"/>
              </w:rPr>
              <w:t xml:space="preserve">ы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Подрядчик</w:t>
            </w:r>
            <w:r>
              <w:rPr>
                <w:bCs/>
                <w:sz w:val="22"/>
                <w:szCs w:val="22"/>
              </w:rPr>
              <w:t xml:space="preserve">у </w:t>
            </w:r>
            <w:r>
              <w:rPr>
                <w:bCs/>
                <w:sz w:val="22"/>
                <w:szCs w:val="22"/>
              </w:rPr>
              <w:t xml:space="preserve">в установленный Договором срок.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785"/>
              <w:gridCol w:w="4786"/>
            </w:tblGrid>
            <w:tr>
              <w:tblPrEx/>
              <w:trPr/>
              <w:tc>
                <w:tcPr>
                  <w:tcW w:w="4785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 xml:space="preserve">Заказчик:</w:t>
                  </w:r>
                  <w:r>
                    <w:rPr>
                      <w:bCs/>
                      <w:sz w:val="24"/>
                      <w:szCs w:val="24"/>
                    </w:rPr>
                  </w: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  <w:tc>
                <w:tcPr>
                  <w:tcW w:w="4786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 xml:space="preserve">Подрядчик:</w:t>
                  </w:r>
                  <w:r>
                    <w:rPr>
                      <w:bCs/>
                      <w:sz w:val="24"/>
                      <w:szCs w:val="24"/>
                    </w:rPr>
                  </w: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auto" w:fill="auto"/>
                  <w:tcW w:w="4785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_______________ / _______________ /</w:t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м.п</w:t>
                  </w:r>
                  <w:r>
                    <w:rPr>
                      <w:sz w:val="22"/>
                      <w:szCs w:val="22"/>
                    </w:rPr>
                    <w:t xml:space="preserve">.</w:t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shd w:val="clear" w:color="auto" w:fill="auto"/>
                  <w:tcW w:w="4786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_______________ / _______________ /</w:t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м.п</w:t>
                  </w:r>
                  <w:r>
                    <w:rPr>
                      <w:sz w:val="22"/>
                      <w:szCs w:val="22"/>
                    </w:rPr>
                    <w:t xml:space="preserve">.</w:t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</w:tbl>
          <w:p>
            <w:pPr>
              <w:pStyle w:val="1246"/>
              <w:ind w:firstLine="0"/>
              <w:jc w:val="left"/>
              <w:shd w:val="clear" w:color="auto" w:fill="auto"/>
              <w:rPr>
                <w:i/>
                <w:iCs/>
              </w:rPr>
            </w:pPr>
            <w:r>
              <w:rPr>
                <w:i/>
                <w:iCs/>
              </w:rPr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  <w:p>
            <w:pPr>
              <w:pStyle w:val="1246"/>
              <w:ind w:firstLine="0"/>
              <w:jc w:val="left"/>
              <w:shd w:val="clear" w:color="auto" w:fill="auto"/>
              <w:rPr>
                <w:i/>
                <w:iCs/>
              </w:rPr>
            </w:pPr>
            <w:r>
              <w:rPr>
                <w:i/>
                <w:iCs/>
              </w:rPr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</w:tbl>
    <w:p>
      <w:pPr>
        <w:ind w:left="0" w:firstLine="0"/>
        <w:jc w:val="left"/>
        <w:spacing w:line="240" w:lineRule="auto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Форма согласована</w:t>
      </w:r>
      <w:r>
        <w:rPr>
          <w:b/>
          <w:bCs/>
          <w:i/>
          <w:iCs/>
          <w:sz w:val="22"/>
          <w:szCs w:val="22"/>
        </w:rPr>
      </w:r>
      <w:r>
        <w:rPr>
          <w:b/>
          <w:bCs/>
          <w:i/>
          <w:iCs/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Заказчик: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Подрядчик: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4"/>
                <w:szCs w:val="24"/>
              </w:rPr>
              <w:t xml:space="preserve">Директор СП «Комсомольская ТЭЦ-2»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 / ______________</w:t>
            </w:r>
            <w:r>
              <w:rPr>
                <w:sz w:val="24"/>
                <w:szCs w:val="24"/>
              </w:rPr>
              <w:t xml:space="preserve">/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 / _______________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ind w:firstLine="0"/>
        <w:spacing w:line="240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br w:type="page" w:clear="all"/>
      </w:r>
      <w:r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 xml:space="preserve">6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к Договору подряда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>
        <w:rPr>
          <w:sz w:val="22"/>
          <w:szCs w:val="22"/>
        </w:rPr>
        <w:t xml:space="preserve">«____» __________ 2026 г.</w:t>
      </w:r>
      <w:r>
        <w:rPr>
          <w:sz w:val="22"/>
          <w:szCs w:val="22"/>
        </w:rPr>
        <w:t xml:space="preserve"> № </w:t>
      </w:r>
      <w:r>
        <w:rPr>
          <w:sz w:val="22"/>
          <w:szCs w:val="22"/>
        </w:rPr>
        <w:t xml:space="preserve">____</w:t>
      </w:r>
      <w:r>
        <w:rPr>
          <w:sz w:val="22"/>
          <w:szCs w:val="22"/>
        </w:rPr>
        <w:t xml:space="preserve">__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0"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spacing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line="240" w:lineRule="auto"/>
        <w:rPr>
          <w:b/>
          <w:sz w:val="24"/>
        </w:rPr>
      </w:pPr>
      <w:r>
        <w:rPr>
          <w:b/>
          <w:sz w:val="24"/>
        </w:rPr>
        <w:t xml:space="preserve">Перечень допусков, разрешений и лицензий Подрядчика</w:t>
      </w:r>
      <w:r>
        <w:rPr>
          <w:b/>
          <w:sz w:val="24"/>
        </w:rPr>
      </w:r>
      <w:r>
        <w:rPr>
          <w:b/>
          <w:sz w:val="24"/>
        </w:rPr>
      </w:r>
    </w:p>
    <w:p>
      <w:pPr>
        <w:jc w:val="center"/>
        <w:spacing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721"/>
        <w:gridCol w:w="2290"/>
        <w:gridCol w:w="1294"/>
        <w:gridCol w:w="1152"/>
        <w:gridCol w:w="993"/>
        <w:gridCol w:w="1350"/>
        <w:gridCol w:w="2394"/>
      </w:tblGrid>
      <w:tr>
        <w:tblPrEx/>
        <w:trPr>
          <w:trHeight w:val="2142"/>
        </w:trPr>
        <w:tc>
          <w:tcPr>
            <w:tcW w:w="680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№ п/п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216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</w:t>
            </w:r>
            <w:r>
              <w:rPr>
                <w:bCs/>
                <w:sz w:val="22"/>
                <w:szCs w:val="22"/>
              </w:rPr>
              <w:t xml:space="preserve">азрешительный</w:t>
            </w:r>
            <w:r>
              <w:rPr>
                <w:bCs/>
                <w:sz w:val="22"/>
                <w:szCs w:val="22"/>
              </w:rPr>
              <w:t xml:space="preserve"> документ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222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Номер, </w:t>
            </w:r>
            <w:r>
              <w:rPr>
                <w:bCs/>
                <w:sz w:val="22"/>
                <w:szCs w:val="22"/>
              </w:rPr>
              <w:t xml:space="preserve">д</w:t>
            </w:r>
            <w:r>
              <w:rPr>
                <w:bCs/>
                <w:sz w:val="22"/>
                <w:szCs w:val="22"/>
              </w:rPr>
              <w:t xml:space="preserve">ата выдачи,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кем выдан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Разрешаемая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деятельность</w:t>
            </w:r>
            <w:r>
              <w:rPr>
                <w:bCs/>
                <w:sz w:val="22"/>
                <w:szCs w:val="22"/>
              </w:rPr>
              <w:t xml:space="preserve"> (виды </w:t>
            </w:r>
            <w:r>
              <w:rPr>
                <w:bCs/>
                <w:sz w:val="22"/>
                <w:szCs w:val="22"/>
              </w:rPr>
              <w:t xml:space="preserve">деятельности</w:t>
            </w:r>
            <w:r>
              <w:rPr>
                <w:bCs/>
                <w:sz w:val="22"/>
                <w:szCs w:val="22"/>
              </w:rPr>
              <w:t xml:space="preserve">)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938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Начало действия </w:t>
            </w:r>
            <w:r>
              <w:rPr>
                <w:bCs/>
                <w:sz w:val="22"/>
                <w:szCs w:val="22"/>
              </w:rPr>
              <w:t xml:space="preserve">разрешительного</w:t>
            </w:r>
            <w:r>
              <w:rPr>
                <w:bCs/>
                <w:sz w:val="22"/>
                <w:szCs w:val="22"/>
              </w:rPr>
              <w:t xml:space="preserve"> документа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Окончание действия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разрешительного</w:t>
            </w:r>
            <w:r>
              <w:rPr>
                <w:bCs/>
                <w:sz w:val="22"/>
                <w:szCs w:val="22"/>
              </w:rPr>
              <w:t xml:space="preserve"> документа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226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Ограничения (у</w:t>
            </w:r>
            <w:r>
              <w:rPr>
                <w:bCs/>
                <w:sz w:val="22"/>
                <w:szCs w:val="22"/>
              </w:rPr>
              <w:t xml:space="preserve">словия</w:t>
            </w:r>
            <w:r>
              <w:rPr>
                <w:bCs/>
                <w:sz w:val="22"/>
                <w:szCs w:val="22"/>
              </w:rPr>
              <w:t xml:space="preserve">)</w:t>
            </w:r>
            <w:r>
              <w:rPr>
                <w:bCs/>
                <w:sz w:val="22"/>
                <w:szCs w:val="22"/>
              </w:rPr>
              <w:t xml:space="preserve"> использования разрешительного </w:t>
            </w:r>
            <w:r>
              <w:rPr>
                <w:bCs/>
                <w:sz w:val="22"/>
                <w:szCs w:val="22"/>
              </w:rPr>
              <w:t xml:space="preserve">документа (</w:t>
            </w:r>
            <w:r>
              <w:rPr>
                <w:bCs/>
                <w:sz w:val="22"/>
                <w:szCs w:val="22"/>
              </w:rPr>
              <w:t xml:space="preserve">осуществления разрешаемой деятельности)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</w:tr>
      <w:tr>
        <w:tblPrEx/>
        <w:trPr>
          <w:trHeight w:val="557"/>
        </w:trPr>
        <w:tc>
          <w:tcPr>
            <w:tcW w:w="680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216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222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938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226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</w:tr>
      <w:tr>
        <w:tblPrEx/>
        <w:trPr>
          <w:trHeight w:val="532"/>
        </w:trPr>
        <w:tc>
          <w:tcPr>
            <w:tcW w:w="680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216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222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938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226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</w:tr>
      <w:tr>
        <w:tblPrEx/>
        <w:trPr>
          <w:trHeight w:val="505"/>
        </w:trPr>
        <w:tc>
          <w:tcPr>
            <w:tcW w:w="680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216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222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088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938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226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</w:tr>
    </w:tbl>
    <w:p>
      <w:pPr>
        <w:jc w:val="center"/>
        <w:spacing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ind w:firstLine="0"/>
        <w:spacing w:line="240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Заказчик: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Подрядчик: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del w:id="31" w:author="borisova_ea" w:date="2026-01-26T04:00:38Z" oouserid="borisova_ea"/>
                <w:sz w:val="22"/>
                <w:szCs w:val="22"/>
              </w:rPr>
            </w:pPr>
            <w:del w:id="32" w:author="borisova_ea" w:date="2026-01-26T04:00:38Z" oouserid="borisova_ea">
              <w:r>
                <w:rPr>
                  <w:sz w:val="22"/>
                  <w:szCs w:val="22"/>
                </w:rPr>
              </w:r>
            </w:del>
            <w:del w:id="33" w:author="borisova_ea" w:date="2026-01-26T04:00:38Z" oouserid="borisova_ea">
              <w:r>
                <w:rPr>
                  <w:sz w:val="22"/>
                  <w:szCs w:val="22"/>
                </w:rPr>
              </w:r>
            </w:del>
            <w:del w:id="34" w:author="borisova_ea" w:date="2026-01-26T04:00:38Z" oouserid="borisova_ea">
              <w:r>
                <w:rPr>
                  <w:sz w:val="22"/>
                  <w:szCs w:val="22"/>
                </w:rPr>
              </w:r>
            </w:del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 / </w:t>
            </w:r>
            <w:r>
              <w:rPr>
                <w:sz w:val="22"/>
                <w:szCs w:val="22"/>
              </w:rPr>
              <w:t xml:space="preserve">_________________</w:t>
            </w:r>
            <w:r>
              <w:rPr>
                <w:sz w:val="24"/>
                <w:szCs w:val="24"/>
              </w:rPr>
              <w:t xml:space="preserve">/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 / _______________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0"/>
          <w:szCs w:val="20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left="5103" w:firstLine="0"/>
        <w:spacing w:line="240" w:lineRule="auto"/>
        <w:rPr>
          <w:sz w:val="20"/>
          <w:szCs w:val="20"/>
          <w:highlight w:val="none"/>
        </w:rPr>
      </w:pPr>
      <w:r>
        <w:rPr>
          <w:sz w:val="22"/>
          <w:szCs w:val="22"/>
        </w:rPr>
        <w:t xml:space="preserve">                      </w:t>
      </w:r>
      <w:r>
        <w:rPr>
          <w:sz w:val="20"/>
          <w:szCs w:val="20"/>
        </w:rPr>
        <w:t xml:space="preserve"> Приложение № </w:t>
      </w:r>
      <w:r>
        <w:rPr>
          <w:sz w:val="20"/>
          <w:szCs w:val="20"/>
        </w:rPr>
        <w:t xml:space="preserve">7</w:t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ind w:left="5103" w:firstLine="0"/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к </w:t>
      </w:r>
      <w:r>
        <w:rPr>
          <w:sz w:val="20"/>
          <w:szCs w:val="20"/>
        </w:rPr>
        <w:t xml:space="preserve">Д</w:t>
      </w:r>
      <w:r>
        <w:rPr>
          <w:sz w:val="20"/>
          <w:szCs w:val="20"/>
        </w:rPr>
        <w:t xml:space="preserve">оговору подряда </w:t>
      </w:r>
      <w:r>
        <w:rPr>
          <w:sz w:val="20"/>
          <w:szCs w:val="20"/>
        </w:rPr>
        <w:t xml:space="preserve">№ </w:t>
      </w:r>
      <w:r>
        <w:rPr>
          <w:sz w:val="20"/>
          <w:szCs w:val="20"/>
        </w:rPr>
        <w:t xml:space="preserve">_________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left="5103" w:firstLine="0"/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от </w:t>
      </w:r>
      <w:r>
        <w:rPr>
          <w:sz w:val="20"/>
          <w:szCs w:val="20"/>
        </w:rPr>
        <w:t xml:space="preserve">«____» __________ 2026 г.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40" w:lineRule="auto"/>
        <w:rPr>
          <w:sz w:val="16"/>
          <w:szCs w:val="16"/>
        </w:rPr>
      </w:pPr>
      <w:r>
        <w:rPr>
          <w:sz w:val="22"/>
          <w:szCs w:val="22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firstLine="0"/>
        <w:jc w:val="center"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Размер ответственности Подрядчика за нарушения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firstLine="0"/>
        <w:jc w:val="center"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пропускного и </w:t>
      </w:r>
      <w:r>
        <w:rPr>
          <w:b/>
          <w:bCs/>
          <w:sz w:val="24"/>
          <w:szCs w:val="24"/>
        </w:rPr>
        <w:t xml:space="preserve">внутриобъектового</w:t>
      </w:r>
      <w:r>
        <w:rPr>
          <w:b/>
          <w:bCs/>
          <w:sz w:val="24"/>
          <w:szCs w:val="24"/>
        </w:rPr>
        <w:t xml:space="preserve"> режима,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требований охраны труда,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firstLine="0"/>
        <w:jc w:val="center"/>
        <w:spacing w:line="240" w:lineRule="auto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sz w:val="24"/>
          <w:szCs w:val="24"/>
        </w:rPr>
        <w:t xml:space="preserve">пожарной и </w:t>
      </w:r>
      <w:r>
        <w:rPr>
          <w:b/>
          <w:bCs/>
          <w:sz w:val="24"/>
          <w:szCs w:val="24"/>
        </w:rPr>
        <w:t xml:space="preserve">промышленной безопасности</w:t>
      </w: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</w:p>
    <w:p>
      <w:pPr>
        <w:ind w:firstLine="0"/>
        <w:jc w:val="center"/>
        <w:spacing w:line="240" w:lineRule="auto"/>
        <w:rPr>
          <w:b/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</w:p>
    <w:tbl>
      <w:tblPr>
        <w:tblW w:w="4700" w:type="pct"/>
        <w:tblLayout w:type="fixed"/>
        <w:tblLook w:val="01E0" w:firstRow="1" w:lastRow="1" w:firstColumn="1" w:lastColumn="1" w:noHBand="0" w:noVBand="0"/>
      </w:tblPr>
      <w:tblGrid>
        <w:gridCol w:w="4110"/>
        <w:gridCol w:w="5482"/>
      </w:tblGrid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Виды нарушений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82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Штрафные санкции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Нарушение правил пожарной безопасности (ППБ):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82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 Нарушение ППБ без возникновения пожара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82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25 000 (двадцать пять тысяч) рублей за каждый случай нарушения.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штрафа, установленная настоящим пунктом, увеличивается на 50 (пятьдесят)</w:t>
            </w:r>
            <w:r>
              <w:rPr>
                <w:sz w:val="22"/>
                <w:szCs w:val="22"/>
              </w:rPr>
              <w:t xml:space="preserve"> % по отношению к предыдущему случаю за каждое следующее нарушение.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1.2. Нарушение ППБ, ставшее причиной возникновения пожара, не причинившего ущерб имуществу Заказчика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82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50 000 (пятьдесят тысяч) рублей за каждый случай нарушения.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штрафа, установленна</w:t>
            </w:r>
            <w:r>
              <w:rPr>
                <w:sz w:val="22"/>
                <w:szCs w:val="22"/>
              </w:rPr>
              <w:t xml:space="preserve">я настоящим пунктом, увеличивается на 100 (сто) % по отношению к предыдущему случаю за каждое следующее нарушение.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1.3. Нарушение ППБ, ставшее причиной возникновения пожара, причинившего ущерб имуществу Заказчика.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82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250 000 (двести пятьдесят тысяч) рублей </w:t>
            </w:r>
            <w:r>
              <w:rPr>
                <w:sz w:val="22"/>
                <w:szCs w:val="22"/>
              </w:rPr>
              <w:t xml:space="preserve">за каждый случай нарушения.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Нарушение пропускного и </w:t>
            </w:r>
            <w:r>
              <w:rPr>
                <w:sz w:val="22"/>
                <w:szCs w:val="22"/>
              </w:rPr>
              <w:t xml:space="preserve">внутриобъектового</w:t>
            </w:r>
            <w:r>
              <w:rPr>
                <w:sz w:val="22"/>
                <w:szCs w:val="22"/>
              </w:rPr>
              <w:t xml:space="preserve"> режима, </w:t>
            </w:r>
            <w:r>
              <w:rPr>
                <w:color w:val="000000"/>
                <w:sz w:val="22"/>
                <w:szCs w:val="22"/>
              </w:rPr>
              <w:t xml:space="preserve">требований охраны труда, промышленной безопасности, охраны окружающей среды, санитарно-эпидемиологических правил и норм.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82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штрафа, установленная настоящим пунктом, увели</w:t>
            </w:r>
            <w:r>
              <w:rPr>
                <w:sz w:val="22"/>
                <w:szCs w:val="22"/>
              </w:rPr>
              <w:t xml:space="preserve">чивается на 100% по отношению </w:t>
            </w:r>
            <w:r>
              <w:rPr>
                <w:sz w:val="22"/>
                <w:szCs w:val="22"/>
              </w:rPr>
              <w:br/>
              <w:t xml:space="preserve">к предыдущему случаю за каждое следующее нарушение.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2.1. Нахождение работника Подрядчика на объекте и/или территории Заказчика в состоянии алкогольного, наркотического, иного токсического опьянения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82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- 60 000 (шестьдесят тысяч</w:t>
            </w:r>
            <w:r>
              <w:rPr>
                <w:sz w:val="22"/>
                <w:szCs w:val="22"/>
              </w:rPr>
              <w:t xml:space="preserve">) рублей за каждый случай нарушения;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2.2. Не применение и /или отсутствие спецодежды, средств индивидуальной и коллективной защиты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82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30 000 (тридцать тысяч) рублей за каждый случай нарушения;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419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2.3. Нарушение требований электробезопасности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82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- 60 000 </w:t>
            </w:r>
            <w:r>
              <w:rPr>
                <w:sz w:val="22"/>
                <w:szCs w:val="22"/>
              </w:rPr>
              <w:t xml:space="preserve">(шестьдесят тысяч) рублей за каждый случай нарушения;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2.4. Сокрытие случаев травматизма или несвоевременное </w:t>
            </w:r>
            <w:r>
              <w:rPr>
                <w:sz w:val="22"/>
                <w:szCs w:val="22"/>
              </w:rPr>
              <w:t xml:space="preserve">информирование о них Заказчика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82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- 60 000 (шестьдесят тысяч) рублей за каждый случай нарушения;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2.5. Нарушение требований безопасности при проведе</w:t>
            </w:r>
            <w:r>
              <w:rPr>
                <w:sz w:val="22"/>
                <w:szCs w:val="22"/>
              </w:rPr>
              <w:t xml:space="preserve">нии изыскательских  работ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82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- 60 000 (шестьдесят тысяч) рублей за каждый случай нарушения;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2.6. Допуск к выполнению работ необученного, неаттестованного персонал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82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- 70 000 (семьдесят тысяч) рублей за каждый случай нарушения;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2.7. У</w:t>
            </w:r>
            <w:r>
              <w:rPr>
                <w:sz w:val="22"/>
                <w:szCs w:val="22"/>
              </w:rPr>
              <w:t xml:space="preserve">трата или приведение в н</w:t>
            </w:r>
            <w:r>
              <w:rPr>
                <w:sz w:val="22"/>
                <w:szCs w:val="22"/>
              </w:rPr>
              <w:t xml:space="preserve">егодность электронного пропуска, выданного Заказчиком.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82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- 500 (пятьсот) рублей за каждый случай нарушения;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Заказчик: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Подрядчик: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</w:tr>
      <w:tr>
        <w:tblPrEx/>
        <w:trPr>
          <w:trHeight w:val="372"/>
        </w:trPr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16"/>
                <w:szCs w:val="16"/>
                <w:highlight w:val="none"/>
              </w:rPr>
            </w:pPr>
            <w:r>
              <w:rPr>
                <w:sz w:val="16"/>
                <w:szCs w:val="16"/>
                <w:highlight w:val="none"/>
              </w:rPr>
            </w:r>
            <w:r>
              <w:rPr>
                <w:sz w:val="16"/>
                <w:szCs w:val="16"/>
                <w:highlight w:val="none"/>
              </w:rPr>
            </w:r>
            <w:r>
              <w:rPr>
                <w:sz w:val="16"/>
                <w:szCs w:val="16"/>
                <w:highlight w:val="none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2"/>
                <w:szCs w:val="22"/>
              </w:rPr>
              <w:t xml:space="preserve">_______________ / _______________</w:t>
            </w:r>
            <w:r>
              <w:rPr>
                <w:sz w:val="24"/>
                <w:szCs w:val="24"/>
              </w:rPr>
              <w:t xml:space="preserve">/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</w:rPr>
              <w:t xml:space="preserve">_______________ / _______________ 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</w:tbl>
    <w:p>
      <w:pPr>
        <w:ind w:left="0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0"/>
        <w:jc w:val="left"/>
        <w:spacing w:line="240" w:lineRule="auto"/>
        <w:rPr>
          <w:sz w:val="22"/>
          <w:szCs w:val="22"/>
        </w:rPr>
        <w:sectPr>
          <w:footnotePr/>
          <w:endnotePr/>
          <w:type w:val="nextPage"/>
          <w:pgSz w:w="11906" w:h="16838" w:orient="portrait"/>
          <w:pgMar w:top="851" w:right="851" w:bottom="1134" w:left="851" w:header="567" w:footer="284" w:gutter="0"/>
          <w:cols w:num="1" w:sep="0" w:space="708" w:equalWidth="1"/>
          <w:docGrid w:linePitch="360"/>
        </w:sect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pPr w:horzAnchor="margin" w:tblpXSpec="center" w:vertAnchor="text" w:tblpY="-1122" w:leftFromText="180" w:topFromText="0" w:rightFromText="180" w:bottomFromText="0"/>
        <w:tblW w:w="16645" w:type="dxa"/>
        <w:tblLayout w:type="fixed"/>
        <w:tblLook w:val="04A0" w:firstRow="1" w:lastRow="0" w:firstColumn="1" w:lastColumn="0" w:noHBand="0" w:noVBand="1"/>
      </w:tblPr>
      <w:tblGrid>
        <w:gridCol w:w="222"/>
        <w:gridCol w:w="839"/>
        <w:gridCol w:w="222"/>
        <w:gridCol w:w="222"/>
        <w:gridCol w:w="785"/>
        <w:gridCol w:w="524"/>
        <w:gridCol w:w="349"/>
        <w:gridCol w:w="833"/>
        <w:gridCol w:w="1080"/>
        <w:gridCol w:w="222"/>
        <w:gridCol w:w="940"/>
        <w:gridCol w:w="880"/>
        <w:gridCol w:w="222"/>
        <w:gridCol w:w="240"/>
        <w:gridCol w:w="600"/>
        <w:gridCol w:w="760"/>
        <w:gridCol w:w="340"/>
        <w:gridCol w:w="240"/>
        <w:gridCol w:w="1321"/>
        <w:gridCol w:w="271"/>
        <w:gridCol w:w="514"/>
        <w:gridCol w:w="282"/>
        <w:gridCol w:w="492"/>
        <w:gridCol w:w="596"/>
        <w:gridCol w:w="222"/>
        <w:gridCol w:w="222"/>
        <w:gridCol w:w="222"/>
        <w:gridCol w:w="222"/>
        <w:gridCol w:w="1291"/>
        <w:gridCol w:w="222"/>
        <w:gridCol w:w="568"/>
        <w:gridCol w:w="440"/>
        <w:gridCol w:w="240"/>
      </w:tblGrid>
      <w:tr>
        <w:tblPrEx/>
        <w:trPr>
          <w:trHeight w:val="24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2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7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2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Договору подряда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2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9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4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№ _____от "_____"_______2026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713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Акт освидетельствования выполненных работ (форма)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9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2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9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2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9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000000" w:sz="4" w:space="0"/>
            </w:tcBorders>
            <w:tcW w:w="1470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2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2179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470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2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29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1470" w:type="dxa"/>
            <w:vAlign w:val="bottom"/>
            <w:vMerge w:val="restart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06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Заказчик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1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848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29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ОКПО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1470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4" w:type="dxa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(организация, адрес, телефон, факс)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2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29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1470" w:type="dxa"/>
            <w:vAlign w:val="bottom"/>
            <w:vMerge w:val="restart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4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Подразделение-получатель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0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49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_______________________________________________________________________________________________________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29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1470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4" w:type="dxa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(организация, адрес, телефон, факс)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2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29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1470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06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Подрядчик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0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499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29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ОКПО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1470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4" w:type="dxa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(организация, адрес, телефон, факс)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2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9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000000" w:sz="4" w:space="0"/>
              <w:left w:val="single" w:color="auto" w:sz="8" w:space="0"/>
              <w:bottom w:val="none" w:color="000000" w:sz="4" w:space="0"/>
              <w:right w:val="single" w:color="000000" w:sz="8" w:space="0"/>
            </w:tcBorders>
            <w:tcW w:w="1470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Объект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7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4114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470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1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042" w:type="dxa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(наименование)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2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67" w:type="dxa"/>
            <w:vAlign w:val="bottom"/>
            <w:vMerge w:val="restart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деятельности по ОКДП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8" w:space="0"/>
            </w:tcBorders>
            <w:tcW w:w="1470" w:type="dxa"/>
            <w:vAlign w:val="bottom"/>
            <w:vMerge w:val="restart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7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2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7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67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70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21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9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3043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подряда (контракт)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1291" w:type="dxa"/>
            <w:vAlign w:val="center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470" w:type="dxa"/>
            <w:vAlign w:val="center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2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1291" w:type="dxa"/>
            <w:vAlign w:val="center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tcW w:w="1470" w:type="dxa"/>
            <w:vAlign w:val="center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2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8" w:space="0"/>
            </w:tcBorders>
            <w:tcW w:w="1957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операции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8" w:space="0"/>
              <w:right w:val="single" w:color="000000" w:sz="8" w:space="0"/>
            </w:tcBorders>
            <w:tcW w:w="1470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2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91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00" w:type="dxa"/>
            <w:vAlign w:val="center"/>
            <w:vMerge w:val="restart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 документа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86" w:type="dxa"/>
            <w:vAlign w:val="center"/>
            <w:vMerge w:val="restart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составления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8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3489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Отчетный период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8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00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6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53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957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8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АКТ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W w:w="1600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000000" w:sz="8" w:space="0"/>
            </w:tcBorders>
            <w:tcW w:w="268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W w:w="153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000000" w:sz="8" w:space="0"/>
            </w:tcBorders>
            <w:tcW w:w="1957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8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845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ОСВИДЕТЕЛЬСТВОВАНИЯ ВЫПОЛНЕННЫХ РАБОТ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9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89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Сметная (договорная) стоимость в соответствии с договором подряда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6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817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8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руб.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4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1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9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center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5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9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3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21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4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2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2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6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9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gridSpan w:val="5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90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Номер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9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90" w:type="dxa"/>
            <w:vAlign w:val="center"/>
            <w:vMerge w:val="restart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работ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one" w:color="000000" w:sz="4" w:space="0"/>
            </w:tcBorders>
            <w:tcW w:w="136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Номер единичной расценки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17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Единица измерения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553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Выполнено работ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900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106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поряд</w:t>
            </w:r>
            <w:r>
              <w:rPr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</w:rPr>
              <w:br/>
              <w:t xml:space="preserve">ку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позиции по смете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90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one" w:color="000000" w:sz="4" w:space="0"/>
            </w:tcBorders>
            <w:tcW w:w="1360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172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884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7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цена за единицу,</w:t>
            </w:r>
            <w:r>
              <w:rPr>
                <w:sz w:val="20"/>
                <w:szCs w:val="20"/>
              </w:rPr>
              <w:br/>
              <w:t xml:space="preserve">руб.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7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стоимость,</w:t>
            </w:r>
            <w:r>
              <w:rPr>
                <w:sz w:val="20"/>
                <w:szCs w:val="20"/>
              </w:rPr>
              <w:br/>
              <w:t xml:space="preserve">руб.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1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9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9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29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6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2172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884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79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7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1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9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9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29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6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2172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884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79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7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1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9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9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29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6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2172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884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79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7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1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9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9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29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6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2172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884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79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7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1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9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9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29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6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2172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884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79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7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1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9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9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29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6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2172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884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79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7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1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9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9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29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6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2172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884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79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7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1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9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9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29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6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2172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884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79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7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1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9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9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29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6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2172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884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79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7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1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9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9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29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6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2172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884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79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7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21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Итого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84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79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70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3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21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по акту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271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84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79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70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06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От Заказчика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78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20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0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305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8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(должность)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20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(подпись)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0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305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(расшифровка подписи)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06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От Подрядчика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78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20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0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305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1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8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(должность)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20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(подпись)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0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305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(расшифровка подписи)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1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86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20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0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305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9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5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8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2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4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6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91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8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ind w:firstLine="0"/>
        <w:jc w:val="center"/>
        <w:spacing w:line="240" w:lineRule="auto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ind w:firstLine="0"/>
        <w:jc w:val="center"/>
        <w:spacing w:line="240" w:lineRule="auto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ind w:firstLine="0"/>
        <w:jc w:val="center"/>
        <w:spacing w:line="240" w:lineRule="auto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362"/>
        <w:gridCol w:w="6661"/>
      </w:tblGrid>
      <w:tr>
        <w:tblPrEx/>
        <w:trPr/>
        <w:tc>
          <w:tcPr>
            <w:tcW w:w="8362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Заказчик: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  <w:tc>
          <w:tcPr>
            <w:tcW w:w="6661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Подрядчик: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</w:tr>
      <w:tr>
        <w:tblPrEx/>
        <w:trPr/>
        <w:tc>
          <w:tcPr>
            <w:tcW w:w="8362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 / ____________</w:t>
            </w:r>
            <w:r>
              <w:rPr>
                <w:sz w:val="24"/>
                <w:szCs w:val="24"/>
              </w:rPr>
              <w:t xml:space="preserve">/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661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 / _______________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ind w:firstLine="0"/>
        <w:jc w:val="center"/>
        <w:spacing w:line="240" w:lineRule="auto"/>
        <w:rPr>
          <w:highlight w:val="yellow"/>
        </w:rPr>
      </w:pPr>
      <w:r/>
      <w:bookmarkStart w:id="46" w:name="RANGE!A1:AG42"/>
      <w:r/>
      <w:bookmarkStart w:id="47" w:name="RANGE!A1:AG40"/>
      <w:r/>
      <w:bookmarkEnd w:id="46"/>
      <w:r/>
      <w:bookmarkEnd w:id="47"/>
      <w:r>
        <w:rPr>
          <w:highlight w:val="yellow"/>
        </w:rPr>
      </w:r>
      <w:r>
        <w:rPr>
          <w:highlight w:val="yellow"/>
        </w:rPr>
      </w:r>
    </w:p>
    <w:p>
      <w:pPr>
        <w:ind w:left="5103" w:firstLine="0"/>
        <w:spacing w:line="240" w:lineRule="auto"/>
        <w:rPr>
          <w:sz w:val="22"/>
          <w:szCs w:val="22"/>
        </w:rPr>
        <w:sectPr>
          <w:footnotePr/>
          <w:endnotePr/>
          <w:type w:val="nextPage"/>
          <w:pgSz w:w="16838" w:h="11906" w:orient="landscape"/>
          <w:pgMar w:top="1134" w:right="851" w:bottom="1134" w:left="851" w:header="567" w:footer="284" w:gutter="0"/>
          <w:cols w:num="1" w:sep="0" w:space="708" w:equalWidth="1"/>
          <w:docGrid w:linePitch="360"/>
        </w:sect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9781" w:firstLine="0"/>
        <w:spacing w:line="240" w:lineRule="auto"/>
        <w:rPr>
          <w:sz w:val="22"/>
          <w:highlight w:val="white"/>
        </w:rPr>
      </w:pPr>
      <w:r>
        <w:rPr>
          <w:sz w:val="22"/>
          <w:highlight w:val="white"/>
        </w:rPr>
        <w:t xml:space="preserve">Приложение № </w:t>
      </w:r>
      <w:r>
        <w:rPr>
          <w:sz w:val="22"/>
          <w:highlight w:val="white"/>
        </w:rPr>
        <w:t xml:space="preserve">9</w:t>
      </w:r>
      <w:r>
        <w:rPr>
          <w:sz w:val="22"/>
          <w:highlight w:val="white"/>
        </w:rPr>
      </w:r>
      <w:r>
        <w:rPr>
          <w:sz w:val="22"/>
          <w:highlight w:val="white"/>
        </w:rPr>
      </w:r>
    </w:p>
    <w:p>
      <w:pPr>
        <w:ind w:left="9781" w:firstLine="0"/>
        <w:spacing w:line="240" w:lineRule="auto"/>
        <w:rPr>
          <w:sz w:val="22"/>
          <w:highlight w:val="white"/>
        </w:rPr>
      </w:pPr>
      <w:r>
        <w:rPr>
          <w:sz w:val="22"/>
          <w:highlight w:val="white"/>
        </w:rPr>
        <w:t xml:space="preserve">к договору подряда</w:t>
      </w:r>
      <w:r>
        <w:rPr>
          <w:sz w:val="22"/>
          <w:highlight w:val="white"/>
        </w:rPr>
      </w:r>
      <w:r>
        <w:rPr>
          <w:sz w:val="22"/>
          <w:highlight w:val="white"/>
        </w:rPr>
      </w:r>
    </w:p>
    <w:p>
      <w:pPr>
        <w:ind w:left="9781" w:firstLine="0"/>
        <w:spacing w:line="240" w:lineRule="auto"/>
        <w:rPr>
          <w:sz w:val="22"/>
          <w:highlight w:val="white"/>
        </w:rPr>
      </w:pPr>
      <w:r>
        <w:rPr>
          <w:sz w:val="22"/>
          <w:szCs w:val="22"/>
          <w:highlight w:val="white"/>
        </w:rPr>
        <w:t xml:space="preserve">от «____» __________ 2026 № ____________</w:t>
      </w:r>
      <w:r>
        <w:rPr>
          <w:sz w:val="22"/>
          <w:highlight w:val="white"/>
        </w:rPr>
      </w:r>
      <w:r>
        <w:rPr>
          <w:sz w:val="22"/>
          <w:highlight w:val="white"/>
        </w:rPr>
      </w:r>
    </w:p>
    <w:p>
      <w:pPr>
        <w:ind w:firstLine="0"/>
        <w:jc w:val="center"/>
        <w:spacing w:line="240" w:lineRule="auto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Форма справки о заключенных договорах Подрядчика с Субподрядчиками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0"/>
        <w:jc w:val="right"/>
        <w:spacing w:line="240" w:lineRule="auto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497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51"/>
        <w:gridCol w:w="1187"/>
        <w:gridCol w:w="1418"/>
        <w:gridCol w:w="2410"/>
        <w:gridCol w:w="2976"/>
        <w:gridCol w:w="2836"/>
        <w:gridCol w:w="993"/>
        <w:gridCol w:w="1701"/>
      </w:tblGrid>
      <w:tr>
        <w:tblPrEx/>
        <w:trPr>
          <w:jc w:val="center"/>
          <w:trHeight w:val="1327"/>
        </w:trPr>
        <w:tc>
          <w:tcPr>
            <w:tcW w:w="9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Предмет договора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W w:w="118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Дата договора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Номер договора с субподрядчиком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ОКПД2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(Если договором предусмотрена поставка товара, предусмотренного Перечнем в соответствии с  Постановлением Правительства РФ от 03.12.2020 №2013, данный товар заполняется отдельной строкой)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9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происхождения товара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(Заполняется только к ОКПД к договорам на поставку товаров (в том числе товаров, поставленных при выполнении закупаемых работ, оказании закупаемых услуг)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83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регистрации производителя товара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(Заполняется только к ОКПД к договорам на поставку товаров (в том числе товаров, поставленных при выполнении закупаемых работ, оказании закупаемых услуг)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Валюта (ОКВ)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Единица измерения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ОКЕИ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jc w:val="center"/>
        </w:trPr>
        <w:tc>
          <w:tcPr>
            <w:tcW w:w="952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1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shd w:val="clear" w:color="auto" w:fill="auto"/>
            <w:tcW w:w="118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2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3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4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5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2836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6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7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8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</w:tr>
      <w:tr>
        <w:tblPrEx/>
        <w:trPr>
          <w:jc w:val="center"/>
        </w:trPr>
        <w:tc>
          <w:tcPr>
            <w:tcW w:w="952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shd w:val="clear" w:color="auto" w:fill="auto"/>
            <w:tcW w:w="118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2836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</w:tr>
    </w:tbl>
    <w:p>
      <w:pPr>
        <w:ind w:firstLine="0"/>
        <w:spacing w:line="240" w:lineRule="auto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5013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1"/>
        <w:gridCol w:w="1701"/>
        <w:gridCol w:w="1134"/>
        <w:gridCol w:w="1134"/>
        <w:gridCol w:w="1276"/>
        <w:gridCol w:w="2126"/>
        <w:gridCol w:w="1844"/>
        <w:gridCol w:w="1275"/>
        <w:gridCol w:w="2836"/>
      </w:tblGrid>
      <w:tr>
        <w:tblPrEx/>
        <w:trPr>
          <w:trHeight w:val="1289"/>
        </w:trPr>
        <w:tc>
          <w:tcPr>
            <w:tcW w:w="127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Кол-во товара, работ, услуг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Цена за единицу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(руб. без НДС)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Цена по договору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(руб. без НДС)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Дата начала выполнения работ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Дата окончания выполнения работ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Принадлежность к МСП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(среднее предприятие, малое предприятие, </w:t>
            </w:r>
            <w:r>
              <w:rPr>
                <w:sz w:val="16"/>
                <w:szCs w:val="16"/>
              </w:rPr>
              <w:t xml:space="preserve">микропредприятие</w:t>
            </w:r>
            <w:r>
              <w:rPr>
                <w:sz w:val="16"/>
                <w:szCs w:val="16"/>
              </w:rPr>
              <w:t xml:space="preserve">)</w:t>
            </w:r>
            <w:r>
              <w:rPr>
                <w:rStyle w:val="1217"/>
                <w:sz w:val="16"/>
                <w:szCs w:val="16"/>
              </w:rPr>
              <w:footnoteReference w:customMarkFollows="1" w:id="5"/>
            </w:r>
            <w:r>
              <w:rPr>
                <w:rStyle w:val="1217"/>
                <w:rFonts w:ascii="Symbol" w:hAnsi="Symbol" w:eastAsia="Symbol" w:cs="Symbol"/>
                <w:sz w:val="16"/>
                <w:szCs w:val="16"/>
              </w:rPr>
              <w:t xml:space="preserve">*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W w:w="184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Полное наименование/ФИО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Сокращенное наименование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83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Физическое/Юридическое лицо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/>
        <w:tc>
          <w:tcPr>
            <w:tcW w:w="127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9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10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 xml:space="preserve">1</w:t>
            </w:r>
            <w:r>
              <w:rPr>
                <w:b/>
                <w:sz w:val="16"/>
                <w:szCs w:val="16"/>
                <w:lang w:val="en-US"/>
              </w:rPr>
              <w:t xml:space="preserve">1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12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13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shd w:val="clear" w:color="auto" w:fill="auto"/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14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shd w:val="clear" w:color="auto" w:fill="auto"/>
            <w:tcW w:w="184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15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tabs>
                <w:tab w:val="left" w:pos="1531" w:leader="none"/>
              </w:tabs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16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283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tabs>
                <w:tab w:val="left" w:pos="1531" w:leader="none"/>
              </w:tabs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17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</w:tr>
      <w:tr>
        <w:tblPrEx/>
        <w:trPr/>
        <w:tc>
          <w:tcPr>
            <w:tcW w:w="127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shd w:val="clear" w:color="auto" w:fill="auto"/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shd w:val="clear" w:color="auto" w:fill="auto"/>
            <w:tcW w:w="184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283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</w:tr>
    </w:tbl>
    <w:p>
      <w:pPr>
        <w:ind w:firstLine="0"/>
        <w:jc w:val="left"/>
        <w:spacing w:line="240" w:lineRule="auto"/>
        <w:widowControl w:val="off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35"/>
        <w:gridCol w:w="1784"/>
        <w:gridCol w:w="1188"/>
        <w:gridCol w:w="1188"/>
        <w:gridCol w:w="1338"/>
        <w:gridCol w:w="1188"/>
        <w:gridCol w:w="1933"/>
        <w:gridCol w:w="1040"/>
        <w:gridCol w:w="1189"/>
        <w:gridCol w:w="890"/>
        <w:gridCol w:w="743"/>
        <w:gridCol w:w="743"/>
      </w:tblGrid>
      <w:tr>
        <w:tblPrEx/>
        <w:trPr>
          <w:trHeight w:val="1266"/>
        </w:trPr>
        <w:tc>
          <w:tcPr>
            <w:tcW w:w="1337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Дата постановки на учет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78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Почтовый индекс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19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Адрес местонахождения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19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Адрес пребывания на территории РФ (для нерезидентов РФ)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34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Электронный адрес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W w:w="119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Контактный телефон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W w:w="19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ОКСМ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04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ОКТМО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1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ОКОПФ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92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ОКПО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74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КПП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74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ИНН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00"/>
        </w:trPr>
        <w:tc>
          <w:tcPr>
            <w:tcW w:w="1337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18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787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19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19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20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19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21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34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22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shd w:val="clear" w:color="auto" w:fill="auto"/>
            <w:tcW w:w="119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23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shd w:val="clear" w:color="auto" w:fill="auto"/>
            <w:tcW w:w="1937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24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04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tabs>
                <w:tab w:val="left" w:pos="1531" w:leader="none"/>
              </w:tabs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25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1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tabs>
                <w:tab w:val="left" w:pos="1531" w:leader="none"/>
              </w:tabs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26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892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tabs>
                <w:tab w:val="left" w:pos="1531" w:leader="none"/>
              </w:tabs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27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74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tabs>
                <w:tab w:val="left" w:pos="1531" w:leader="none"/>
              </w:tabs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28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74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tabs>
                <w:tab w:val="left" w:pos="1531" w:leader="none"/>
              </w:tabs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29</w:t>
            </w:r>
            <w:r>
              <w:rPr>
                <w:b/>
                <w:sz w:val="16"/>
                <w:szCs w:val="16"/>
                <w:lang w:val="en-US"/>
              </w:rPr>
            </w:r>
            <w:r>
              <w:rPr>
                <w:b/>
                <w:sz w:val="16"/>
                <w:szCs w:val="16"/>
                <w:lang w:val="en-US"/>
              </w:rPr>
            </w:r>
          </w:p>
        </w:tc>
      </w:tr>
      <w:tr>
        <w:tblPrEx/>
        <w:trPr>
          <w:trHeight w:val="200"/>
        </w:trPr>
        <w:tc>
          <w:tcPr>
            <w:tcW w:w="1337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1787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119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119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134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shd w:val="clear" w:color="auto" w:fill="auto"/>
            <w:tcW w:w="119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shd w:val="clear" w:color="auto" w:fill="auto"/>
            <w:tcW w:w="19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1042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11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892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74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74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</w:tr>
    </w:tbl>
    <w:p>
      <w:pPr>
        <w:ind w:firstLine="0"/>
        <w:jc w:val="left"/>
        <w:spacing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rPr>
          <w:sz w:val="16"/>
          <w:szCs w:val="16"/>
        </w:rPr>
      </w:pPr>
      <w:r>
        <w:rPr>
          <w:sz w:val="16"/>
          <w:szCs w:val="16"/>
        </w:rPr>
        <w:t xml:space="preserve">Генеральный директор ________________________________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firstLine="0"/>
        <w:jc w:val="left"/>
        <w:spacing w:line="240" w:lineRule="auto"/>
        <w:widowControl w:val="off"/>
        <w:rPr>
          <w:sz w:val="16"/>
          <w:szCs w:val="16"/>
        </w:rPr>
      </w:pPr>
      <w:r>
        <w:rPr>
          <w:sz w:val="16"/>
          <w:szCs w:val="16"/>
        </w:rPr>
        <w:t xml:space="preserve">Дата составления справки _________     </w:t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14284" w:type="dxa"/>
        <w:tblLook w:val="0000" w:firstRow="0" w:lastRow="0" w:firstColumn="0" w:lastColumn="0" w:noHBand="0" w:noVBand="0"/>
      </w:tblPr>
      <w:tblGrid>
        <w:gridCol w:w="6583"/>
        <w:gridCol w:w="7701"/>
      </w:tblGrid>
      <w:tr>
        <w:tblPrEx/>
        <w:trPr>
          <w:trHeight w:val="270"/>
        </w:trPr>
        <w:tc>
          <w:tcPr>
            <w:tcW w:w="658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Заказчик: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770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Подрядчик: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blPrEx/>
        <w:trPr>
          <w:trHeight w:val="270"/>
        </w:trPr>
        <w:tc>
          <w:tcPr>
            <w:tcW w:w="658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______________ /_______________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770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_______________ / _______________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</w:tbl>
    <w:p>
      <w:pPr>
        <w:ind w:firstLine="0"/>
        <w:spacing w:line="240" w:lineRule="auto"/>
        <w:rPr>
          <w:sz w:val="24"/>
          <w:szCs w:val="24"/>
        </w:rPr>
        <w:sectPr>
          <w:headerReference w:type="default" r:id="rId9"/>
          <w:footerReference w:type="default" r:id="rId13"/>
          <w:footnotePr/>
          <w:endnotePr/>
          <w:type w:val="nextPage"/>
          <w:pgSz w:w="16838" w:h="11906" w:orient="landscape"/>
          <w:pgMar w:top="1134" w:right="851" w:bottom="1134" w:left="1418" w:header="709" w:footer="709" w:gutter="0"/>
          <w:cols w:num="1" w:sep="0" w:space="708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5103"/>
        <w:jc w:val="right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Приложение № 10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5103"/>
        <w:jc w:val="right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к Договору подряда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5103"/>
        <w:jc w:val="right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от «____» __________ 2026 г. № ____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0"/>
        <w:spacing w:line="240" w:lineRule="auto"/>
        <w:tabs>
          <w:tab w:val="left" w:pos="142" w:leader="none"/>
          <w:tab w:val="left" w:pos="113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spacing w:line="240" w:lineRule="auto"/>
        <w:tabs>
          <w:tab w:val="left" w:pos="142" w:leader="none"/>
          <w:tab w:val="left" w:pos="113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Критерии отбора Банков-Гарантов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709"/>
        <w:spacing w:line="240" w:lineRule="auto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Банк-Гарант (кредитная организация), выдающий банковскую гарантию, должен входить в перечень Банков-Гарантов Группы РусГидро</w:t>
      </w:r>
      <w:r>
        <w:rPr>
          <w:rStyle w:val="1217"/>
          <w:sz w:val="24"/>
          <w:szCs w:val="24"/>
        </w:rPr>
        <w:footnoteReference w:id="6"/>
      </w:r>
      <w:r>
        <w:rPr>
          <w:sz w:val="24"/>
          <w:szCs w:val="24"/>
        </w:rPr>
        <w:t xml:space="preserve">, а также соответствовать следующим критериям: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1"/>
          <w:numId w:val="62"/>
        </w:numPr>
        <w:ind w:left="0" w:firstLine="710"/>
        <w:spacing w:line="240" w:lineRule="auto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Иметь действующую лицензию Центрального банка Российской Федерации (далее – ЦБ РФ), разрешающую выдачу банковских гарантий. При этом лицензия не должна быть приостановлена полностью или частично.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1"/>
          <w:numId w:val="62"/>
        </w:numPr>
        <w:ind w:left="0" w:firstLine="710"/>
        <w:spacing w:line="240" w:lineRule="auto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Присутствовать в Перечне кредитных организаций, соответствующих</w:t>
      </w:r>
      <w:r>
        <w:rPr>
          <w:sz w:val="24"/>
          <w:szCs w:val="24"/>
        </w:rPr>
        <w:t xml:space="preserve"> требованиям, установленным ч. 1 ст. 2 Федерального закона от 21.07.2014 № 213-ФЗ «Об открытии банковских счетов и аккредитивов, о заключении договоров банковского вклада, договора на ведение реестра владельцев ценных бумаг хозяйственными обществами, имеющ</w:t>
      </w:r>
      <w:r>
        <w:rPr>
          <w:sz w:val="24"/>
          <w:szCs w:val="24"/>
        </w:rPr>
        <w:t xml:space="preserve">ими стратегическое значение для оборонно-промышленного комплекса и безопасности Российской Федерации, и внесении изменений в отдельные законодательные акты Российской Федерации» (далее – 213-ФЗ) или иным документом, его заменяющим (в случае отмены 213-ФЗ).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1"/>
          <w:numId w:val="62"/>
        </w:numPr>
        <w:ind w:left="0" w:firstLine="710"/>
        <w:spacing w:line="240" w:lineRule="auto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Иметь собственные средства (капитал) в размере не менее 30 млрд. рублей на 01 января текущего календарного года, опубликованного на официальном сайте ЦБ РФ в информационно-телекоммуникационной сети «Интернет» (www.cbr.ru) по строке 000 «Расчет </w:t>
      </w:r>
      <w:r>
        <w:rPr>
          <w:sz w:val="24"/>
          <w:szCs w:val="24"/>
        </w:rPr>
        <w:t xml:space="preserve">собственных средств (капитала) («Базель III»)», код формы 0409123 и рассчитанного в соответствии с Положением Банка России от 04.07.2018 № 646-П «О методике определения собственных средств (капитала) кредитных организаций («Базель III»)» (далее – Методика </w:t>
      </w:r>
      <w:r>
        <w:rPr>
          <w:sz w:val="24"/>
          <w:szCs w:val="24"/>
        </w:rPr>
        <w:t xml:space="preserve">ЦБ РФ) или иным документом, его заменяющим (в случае изменения или отмены указанного Положения).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1"/>
          <w:numId w:val="62"/>
        </w:numPr>
        <w:ind w:left="0" w:firstLine="710"/>
        <w:spacing w:line="240" w:lineRule="auto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Иметь кредитный рейтинг по национальной шкале не ниже уровня «BBB» рейтингового агентства АКРА или не ниже уровня «</w:t>
      </w:r>
      <w:r>
        <w:rPr>
          <w:sz w:val="24"/>
          <w:szCs w:val="24"/>
        </w:rPr>
        <w:t xml:space="preserve">ruBBB</w:t>
      </w:r>
      <w:r>
        <w:rPr>
          <w:sz w:val="24"/>
          <w:szCs w:val="24"/>
        </w:rPr>
        <w:t xml:space="preserve">» рейтингового агентства Эксперт РА. В случае отсутствия у кредитной организации рейтинга АКРА или Эксперт РА, кредитная организация должна иметь рейтинг долгосрочной кредитоспособности не ниже уровня «ВВ» по классификации рейтинговых агентств «</w:t>
      </w:r>
      <w:r>
        <w:rPr>
          <w:sz w:val="24"/>
          <w:szCs w:val="24"/>
        </w:rPr>
        <w:t xml:space="preserve">Fitch-Ratings</w:t>
      </w:r>
      <w:r>
        <w:rPr>
          <w:sz w:val="24"/>
          <w:szCs w:val="24"/>
        </w:rPr>
        <w:t xml:space="preserve">» или «</w:t>
      </w:r>
      <w:r>
        <w:rPr>
          <w:sz w:val="24"/>
          <w:szCs w:val="24"/>
        </w:rPr>
        <w:t xml:space="preserve">Standard</w:t>
      </w:r>
      <w:r>
        <w:rPr>
          <w:sz w:val="24"/>
          <w:szCs w:val="24"/>
        </w:rPr>
        <w:t xml:space="preserve"> &amp; </w:t>
      </w:r>
      <w:r>
        <w:rPr>
          <w:sz w:val="24"/>
          <w:szCs w:val="24"/>
        </w:rPr>
        <w:t xml:space="preserve">Poor's</w:t>
      </w:r>
      <w:r>
        <w:rPr>
          <w:sz w:val="24"/>
          <w:szCs w:val="24"/>
        </w:rPr>
        <w:t xml:space="preserve">» либо уровня «Bа2» по классификации рейтингового агентства «</w:t>
      </w:r>
      <w:r>
        <w:rPr>
          <w:sz w:val="24"/>
          <w:szCs w:val="24"/>
        </w:rPr>
        <w:t xml:space="preserve">Moody's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Investors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Service</w:t>
      </w:r>
      <w:r>
        <w:rPr>
          <w:sz w:val="24"/>
          <w:szCs w:val="24"/>
        </w:rPr>
        <w:t xml:space="preserve">»</w:t>
      </w:r>
      <w:r>
        <w:rPr>
          <w:rStyle w:val="1217"/>
          <w:sz w:val="24"/>
          <w:szCs w:val="24"/>
        </w:rPr>
        <w:footnoteReference w:id="7"/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1"/>
          <w:numId w:val="62"/>
        </w:numPr>
        <w:ind w:left="0" w:firstLine="710"/>
        <w:spacing w:line="240" w:lineRule="auto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Участвовать в системе обязательного страхования вкладов в банках Российской Федерации в соответствии с Федеральным законом от 23.12.2003 № 177-ФЗ «О страховании вкладов в банках Российской Федерации»</w:t>
      </w:r>
      <w:r>
        <w:rPr>
          <w:rStyle w:val="1217"/>
          <w:sz w:val="24"/>
          <w:szCs w:val="24"/>
        </w:rPr>
        <w:footnoteReference w:id="8"/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1"/>
          <w:numId w:val="62"/>
        </w:numPr>
        <w:ind w:left="0" w:firstLine="710"/>
        <w:spacing w:line="240" w:lineRule="auto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Не находиться в пр</w:t>
      </w:r>
      <w:r>
        <w:rPr>
          <w:sz w:val="24"/>
          <w:szCs w:val="24"/>
        </w:rPr>
        <w:t xml:space="preserve">оцессе финансового оздоровления (санации), а также в Реестре банков, находящихся в процессе финансового оздоровления (опубликован в разделе «Оздоровление банков» сайта Государственной корпорации «Агентство по страхованию вкладов» (http://www.asv.org.ru))».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1"/>
          <w:numId w:val="62"/>
        </w:numPr>
        <w:ind w:left="0" w:firstLine="710"/>
        <w:spacing w:line="240" w:lineRule="auto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Не иметь просроченную задолженность перед Обществом и компаниями Группы РусГидро.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1"/>
          <w:numId w:val="62"/>
        </w:numPr>
        <w:ind w:left="0" w:firstLine="710"/>
        <w:spacing w:line="240" w:lineRule="auto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Присутствовать (иметь отделение, филиал) по месту нахождения Общества, его обособленного подразделения или Филиала, для нужд которого заключается Договор</w:t>
      </w:r>
      <w:r>
        <w:rPr>
          <w:rStyle w:val="1217"/>
          <w:sz w:val="24"/>
          <w:szCs w:val="24"/>
        </w:rPr>
        <w:footnoteReference w:id="9"/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1"/>
          <w:numId w:val="62"/>
        </w:numPr>
        <w:ind w:left="0" w:firstLine="710"/>
        <w:spacing w:line="240" w:lineRule="auto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Требования, установленные пунктами 2 – 4 настоящих Критериев, не распространяются на кредитные организации: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1"/>
          <w:numId w:val="63"/>
        </w:numPr>
        <w:ind w:left="0" w:firstLine="709"/>
        <w:spacing w:line="240" w:lineRule="auto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В отношении которых или в отношении лиц, под контролем либо значительным влиянием которых находятся кредитные организации, по состоянию на 01.01.2015 действуют международные санкции, и кредитные организации определены отдельным решени</w:t>
      </w:r>
      <w:r>
        <w:rPr>
          <w:sz w:val="24"/>
          <w:szCs w:val="24"/>
        </w:rPr>
        <w:t xml:space="preserve">ем Правительства Российской Федерации в качестве уполномоченной кредитной организации, в которой могут размещаться средства федерального бюджета на банковских депозитах в соответствии с постановлением Правительства Российской Федерации от 24.12.2011 № 1121</w:t>
      </w:r>
      <w:r>
        <w:rPr>
          <w:sz w:val="24"/>
          <w:szCs w:val="24"/>
        </w:rPr>
        <w:t xml:space="preserve"> «О порядке размещения средств федерального бюджета, средств единого казначейского счета и резерва средств на осуществление обязательного социального страхования от несчастных случаев на производстве и профессиональных заболеваний на банковских депозитах».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1"/>
          <w:numId w:val="63"/>
        </w:numPr>
        <w:ind w:left="0" w:firstLine="709"/>
        <w:spacing w:line="240" w:lineRule="auto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Основной целью деятельности которых является реализация программ поддержки малого и среднего предпринимательства в соответст</w:t>
      </w:r>
      <w:r>
        <w:rPr>
          <w:sz w:val="24"/>
          <w:szCs w:val="24"/>
        </w:rPr>
        <w:t xml:space="preserve">вии с Федеральным законом от 24.07.2007 № 209-ФЗ «О развитии малого и среднего предпринимательства в Российской Федерации» и Указом Президента Российской Федерации от 05.06.2015 № 287 «О мерах по дальнейшему развитию малого и среднего предпринимательства».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1"/>
          <w:numId w:val="63"/>
        </w:numPr>
        <w:ind w:left="0" w:firstLine="709"/>
        <w:spacing w:line="240" w:lineRule="auto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Утвержденную Наблюдательным советом Асс</w:t>
      </w:r>
      <w:r>
        <w:rPr>
          <w:sz w:val="24"/>
          <w:szCs w:val="24"/>
        </w:rPr>
        <w:t xml:space="preserve">оциации «Некоммерческое партнерство Совет рынка по организации эффективной системы оптовой и розничной торговли электрической энергией и мощностью» в качестве уполномоченной кредитной организации, ответственной за проведение расчетов между субъектами ОРЭМ.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1"/>
          <w:numId w:val="63"/>
        </w:numPr>
        <w:ind w:left="0" w:firstLine="709"/>
        <w:spacing w:line="240" w:lineRule="auto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ВЭБ.РФ.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1"/>
          <w:numId w:val="62"/>
        </w:numPr>
        <w:ind w:left="0" w:firstLine="710"/>
        <w:spacing w:line="240" w:lineRule="auto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Максимальная сумма всех одновременно действующих банковских гарантий, выданных одной кредитной организацией, обеспечивающих обязательства контрагента перед Группой РусГидро, не должна превышать размер лимита риска, определяемого по формуле: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center"/>
        <w:spacing w:line="240" w:lineRule="auto"/>
        <w:tabs>
          <w:tab w:val="left" w:pos="1134" w:leader="none"/>
        </w:tabs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Lim</w:t>
      </w:r>
      <w:r>
        <w:rPr>
          <w:b/>
          <w:i/>
          <w:sz w:val="24"/>
          <w:szCs w:val="24"/>
          <w:vertAlign w:val="subscript"/>
        </w:rPr>
        <w:t xml:space="preserve">Ai</w:t>
      </w:r>
      <w:r>
        <w:rPr>
          <w:b/>
          <w:i/>
          <w:sz w:val="24"/>
          <w:szCs w:val="24"/>
        </w:rPr>
        <w:t xml:space="preserve">  = </w:t>
      </w:r>
      <w:r>
        <w:rPr>
          <w:b/>
          <w:i/>
          <w:sz w:val="24"/>
          <w:szCs w:val="24"/>
        </w:rPr>
        <w:t xml:space="preserve">r</w:t>
      </w:r>
      <w:r>
        <w:rPr>
          <w:b/>
          <w:i/>
          <w:sz w:val="24"/>
          <w:szCs w:val="24"/>
          <w:vertAlign w:val="subscript"/>
        </w:rPr>
        <w:t xml:space="preserve">i</w:t>
      </w:r>
      <w:r>
        <w:rPr>
          <w:b/>
          <w:i/>
          <w:sz w:val="24"/>
          <w:szCs w:val="24"/>
        </w:rPr>
        <w:t xml:space="preserve"> × </w:t>
      </w:r>
      <w:r>
        <w:rPr>
          <w:b/>
          <w:i/>
          <w:sz w:val="24"/>
          <w:szCs w:val="24"/>
        </w:rPr>
        <w:t xml:space="preserve">СK</w:t>
      </w:r>
      <w:r>
        <w:rPr>
          <w:b/>
          <w:i/>
          <w:sz w:val="24"/>
          <w:szCs w:val="24"/>
          <w:vertAlign w:val="subscript"/>
        </w:rPr>
        <w:t xml:space="preserve">i</w:t>
      </w:r>
      <w:r>
        <w:rPr>
          <w:sz w:val="24"/>
          <w:szCs w:val="24"/>
        </w:rPr>
        <w:t xml:space="preserve">, где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817"/>
        <w:gridCol w:w="284"/>
        <w:gridCol w:w="8505"/>
      </w:tblGrid>
      <w:tr>
        <w:tblPrEx/>
        <w:trPr>
          <w:trHeight w:val="426"/>
        </w:trPr>
        <w:tc>
          <w:tcPr>
            <w:shd w:val="clear" w:color="ffffff" w:fill="ffffff"/>
            <w:tcW w:w="817" w:type="dxa"/>
            <w:textDirection w:val="lrTb"/>
            <w:noWrap w:val="false"/>
          </w:tcPr>
          <w:p>
            <w:pPr>
              <w:ind w:right="-108"/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Lim</w:t>
            </w:r>
            <w:r>
              <w:rPr>
                <w:b/>
                <w:i/>
                <w:color w:val="000000"/>
                <w:sz w:val="24"/>
                <w:szCs w:val="24"/>
                <w:vertAlign w:val="subscript"/>
                <w:lang w:val="en-US"/>
              </w:rPr>
              <w:t xml:space="preserve">Ai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W w:w="284" w:type="dxa"/>
            <w:textDirection w:val="lrTb"/>
            <w:noWrap w:val="false"/>
          </w:tcPr>
          <w:p>
            <w:pPr>
              <w:ind w:left="317" w:right="-108" w:hanging="317"/>
              <w:spacing w:line="240" w:lineRule="auto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W w:w="8505" w:type="dxa"/>
            <w:textDirection w:val="lrTb"/>
            <w:noWrap w:val="false"/>
          </w:tcPr>
          <w:p>
            <w:pPr>
              <w:ind w:left="-75" w:right="-108"/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Лимит риска для i-ой кредитной организации</w:t>
            </w:r>
            <w:r>
              <w:rPr>
                <w:sz w:val="24"/>
                <w:szCs w:val="24"/>
                <w:vertAlign w:val="superscript"/>
              </w:rPr>
              <w:footnoteReference w:id="10"/>
            </w:r>
            <w:r>
              <w:rPr>
                <w:sz w:val="24"/>
                <w:szCs w:val="24"/>
                <w:vertAlign w:val="superscript"/>
              </w:rPr>
              <w:t xml:space="preserve">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80"/>
        </w:trPr>
        <w:tc>
          <w:tcPr>
            <w:shd w:val="clear" w:color="ffffff" w:fill="ffffff"/>
            <w:tcW w:w="817" w:type="dxa"/>
            <w:textDirection w:val="lrTb"/>
            <w:noWrap w:val="false"/>
          </w:tcPr>
          <w:p>
            <w:pPr>
              <w:ind w:right="-108"/>
              <w:spacing w:line="240" w:lineRule="auto"/>
              <w:rPr>
                <w:b/>
                <w:i/>
                <w:color w:val="000000"/>
                <w:sz w:val="24"/>
                <w:szCs w:val="24"/>
                <w:vertAlign w:val="subscript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С</w:t>
            </w:r>
            <w:r>
              <w:rPr>
                <w:b/>
                <w:i/>
                <w:color w:val="000000"/>
                <w:sz w:val="24"/>
                <w:szCs w:val="24"/>
                <w:lang w:val="en-US"/>
              </w:rPr>
              <w:t xml:space="preserve">K</w:t>
            </w:r>
            <w:r>
              <w:rPr>
                <w:b/>
                <w:i/>
                <w:color w:val="000000"/>
                <w:sz w:val="24"/>
                <w:szCs w:val="24"/>
                <w:vertAlign w:val="subscript"/>
                <w:lang w:val="en-US"/>
              </w:rPr>
              <w:t xml:space="preserve">i</w:t>
            </w:r>
            <w:r>
              <w:rPr>
                <w:b/>
                <w:i/>
                <w:color w:val="000000"/>
                <w:sz w:val="24"/>
                <w:szCs w:val="24"/>
                <w:vertAlign w:val="subscript"/>
              </w:rPr>
            </w:r>
            <w:r>
              <w:rPr>
                <w:b/>
                <w:i/>
                <w:color w:val="000000"/>
                <w:sz w:val="24"/>
                <w:szCs w:val="24"/>
                <w:vertAlign w:val="subscript"/>
              </w:rPr>
            </w:r>
          </w:p>
          <w:p>
            <w:pPr>
              <w:ind w:right="-108"/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W w:w="284" w:type="dxa"/>
            <w:textDirection w:val="lrTb"/>
            <w:noWrap w:val="false"/>
          </w:tcPr>
          <w:p>
            <w:pPr>
              <w:ind w:right="-108"/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W w:w="8505" w:type="dxa"/>
            <w:textDirection w:val="lrTb"/>
            <w:noWrap w:val="false"/>
          </w:tcPr>
          <w:p>
            <w:pPr>
              <w:ind w:left="-75" w:right="-108"/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размер собственных средств (капитала) i-ой кредитной организации на 01 января текущего календарного года, опубликованный на официальном сайте ЦБ РФ в информационно-телекоммуникационной сети «Интернет» (</w:t>
            </w:r>
            <w:hyperlink r:id="rId25" w:tooltip="http://www.cbr.ru" w:history="1">
              <w:r>
                <w:rPr>
                  <w:sz w:val="24"/>
                  <w:szCs w:val="24"/>
                  <w:u w:val="single"/>
                </w:rPr>
                <w:t xml:space="preserve">www.cbr.ru</w:t>
              </w:r>
            </w:hyperlink>
            <w:r>
              <w:rPr>
                <w:sz w:val="24"/>
                <w:szCs w:val="24"/>
              </w:rPr>
              <w:t xml:space="preserve">) по строке 000 «Расчет собственных средств (капитала) («Базель III»)», код формы 0409123;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993"/>
        </w:trPr>
        <w:tc>
          <w:tcPr>
            <w:tcW w:w="817" w:type="dxa"/>
            <w:textDirection w:val="lrTb"/>
            <w:noWrap w:val="false"/>
          </w:tcPr>
          <w:p>
            <w:pPr>
              <w:ind w:right="-108"/>
              <w:spacing w:line="240" w:lineRule="auto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r</w:t>
            </w:r>
            <w:r>
              <w:rPr>
                <w:b/>
                <w:i/>
                <w:color w:val="000000"/>
                <w:sz w:val="24"/>
                <w:szCs w:val="24"/>
                <w:vertAlign w:val="subscript"/>
              </w:rPr>
              <w:t xml:space="preserve">i</w:t>
            </w:r>
            <w:r>
              <w:rPr>
                <w:b/>
                <w:i/>
                <w:color w:val="000000"/>
                <w:sz w:val="24"/>
                <w:szCs w:val="24"/>
              </w:rPr>
            </w:r>
            <w:r>
              <w:rPr>
                <w:b/>
                <w:i/>
                <w:color w:val="000000"/>
                <w:sz w:val="24"/>
                <w:szCs w:val="24"/>
              </w:rPr>
            </w:r>
          </w:p>
        </w:tc>
        <w:tc>
          <w:tcPr>
            <w:tcW w:w="284" w:type="dxa"/>
            <w:textDirection w:val="lrTb"/>
            <w:noWrap w:val="false"/>
          </w:tcPr>
          <w:p>
            <w:pPr>
              <w:ind w:right="-108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ind w:right="-108"/>
              <w:spacing w:line="240" w:lineRule="auto"/>
              <w:widowControl w:val="off"/>
              <w:tabs>
                <w:tab w:val="left" w:pos="713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рейтинговый коэффициент</w:t>
            </w:r>
            <w:r>
              <w:rPr>
                <w:rStyle w:val="1217"/>
                <w:sz w:val="24"/>
                <w:szCs w:val="24"/>
              </w:rPr>
              <w:footnoteReference w:id="11"/>
            </w:r>
            <w:r>
              <w:rPr>
                <w:sz w:val="24"/>
                <w:szCs w:val="24"/>
              </w:rPr>
              <w:t xml:space="preserve"> для i-ой кредитной организации, равный: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492"/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0,05</w:t>
            </w:r>
            <w:r>
              <w:rPr>
                <w:sz w:val="24"/>
                <w:szCs w:val="24"/>
              </w:rPr>
              <w:t xml:space="preserve"> - если i-</w:t>
            </w:r>
            <w:r>
              <w:rPr>
                <w:sz w:val="24"/>
                <w:szCs w:val="24"/>
              </w:rPr>
              <w:t xml:space="preserve">ая</w:t>
            </w:r>
            <w:r>
              <w:rPr>
                <w:sz w:val="24"/>
                <w:szCs w:val="24"/>
              </w:rPr>
              <w:t xml:space="preserve"> кредитная организация имеет национальный рейтинг кредитоспособности не ниже уровня </w:t>
            </w:r>
            <w:r>
              <w:rPr>
                <w:b/>
                <w:sz w:val="24"/>
                <w:szCs w:val="24"/>
              </w:rPr>
              <w:t xml:space="preserve">«АА-»</w:t>
            </w:r>
            <w:r>
              <w:rPr>
                <w:sz w:val="24"/>
                <w:szCs w:val="24"/>
              </w:rPr>
              <w:t xml:space="preserve"> по классификации рейтингового агентства АКРА или не ниже уровня </w:t>
            </w:r>
            <w:r>
              <w:rPr>
                <w:b/>
                <w:sz w:val="24"/>
                <w:szCs w:val="24"/>
              </w:rPr>
              <w:t xml:space="preserve">«</w:t>
            </w:r>
            <w:r>
              <w:rPr>
                <w:b/>
                <w:sz w:val="24"/>
                <w:szCs w:val="24"/>
                <w:lang w:val="en-US"/>
              </w:rPr>
              <w:t xml:space="preserve">ru</w:t>
            </w:r>
            <w:r>
              <w:rPr>
                <w:b/>
                <w:sz w:val="24"/>
                <w:szCs w:val="24"/>
              </w:rPr>
              <w:t xml:space="preserve">А</w:t>
            </w:r>
            <w:r>
              <w:rPr>
                <w:b/>
                <w:sz w:val="24"/>
                <w:szCs w:val="24"/>
                <w:lang w:val="en-US"/>
              </w:rPr>
              <w:t xml:space="preserve">A</w:t>
            </w:r>
            <w:r>
              <w:rPr>
                <w:b/>
                <w:sz w:val="24"/>
                <w:szCs w:val="24"/>
              </w:rPr>
              <w:t xml:space="preserve">-»</w:t>
            </w:r>
            <w:r>
              <w:rPr>
                <w:sz w:val="24"/>
                <w:szCs w:val="24"/>
              </w:rPr>
              <w:t xml:space="preserve"> по классификации рейтингового агентства Эксперт РА;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67" w:firstLine="425"/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0,025</w:t>
            </w:r>
            <w:r>
              <w:rPr>
                <w:sz w:val="24"/>
                <w:szCs w:val="24"/>
              </w:rPr>
              <w:t xml:space="preserve"> - если i-</w:t>
            </w:r>
            <w:r>
              <w:rPr>
                <w:sz w:val="24"/>
                <w:szCs w:val="24"/>
              </w:rPr>
              <w:t xml:space="preserve">ая</w:t>
            </w:r>
            <w:r>
              <w:rPr>
                <w:sz w:val="24"/>
                <w:szCs w:val="24"/>
              </w:rPr>
              <w:t xml:space="preserve"> кредитная организация имеет национальный рейтинг кредитоспособности не ниже уровня </w:t>
            </w:r>
            <w:r>
              <w:rPr>
                <w:b/>
                <w:sz w:val="24"/>
                <w:szCs w:val="24"/>
              </w:rPr>
              <w:t xml:space="preserve">«А-»</w:t>
            </w:r>
            <w:r>
              <w:rPr>
                <w:sz w:val="24"/>
                <w:szCs w:val="24"/>
              </w:rPr>
              <w:t xml:space="preserve"> по классификации рейтингового агентства АКРА или не ниже уровня </w:t>
            </w:r>
            <w:r>
              <w:rPr>
                <w:b/>
                <w:sz w:val="24"/>
                <w:szCs w:val="24"/>
              </w:rPr>
              <w:t xml:space="preserve">«</w:t>
            </w:r>
            <w:r>
              <w:rPr>
                <w:b/>
                <w:sz w:val="24"/>
                <w:szCs w:val="24"/>
              </w:rPr>
              <w:t xml:space="preserve">ruA</w:t>
            </w:r>
            <w:r>
              <w:rPr>
                <w:b/>
                <w:sz w:val="24"/>
                <w:szCs w:val="24"/>
              </w:rPr>
              <w:t xml:space="preserve">-»</w:t>
            </w:r>
            <w:r>
              <w:rPr>
                <w:sz w:val="24"/>
                <w:szCs w:val="24"/>
              </w:rPr>
              <w:t xml:space="preserve"> по классификации рейтингового агентства Эксперт РА;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492"/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0,015</w:t>
            </w:r>
            <w:r>
              <w:rPr>
                <w:sz w:val="24"/>
                <w:szCs w:val="24"/>
              </w:rPr>
              <w:t xml:space="preserve"> - если i-</w:t>
            </w:r>
            <w:r>
              <w:rPr>
                <w:sz w:val="24"/>
                <w:szCs w:val="24"/>
              </w:rPr>
              <w:t xml:space="preserve">ая</w:t>
            </w:r>
            <w:r>
              <w:rPr>
                <w:sz w:val="24"/>
                <w:szCs w:val="24"/>
              </w:rPr>
              <w:t xml:space="preserve"> кредитная организация имеет национальный рейтинг кредитоспособности не ниже уровня </w:t>
            </w:r>
            <w:r>
              <w:rPr>
                <w:b/>
                <w:sz w:val="24"/>
                <w:szCs w:val="24"/>
              </w:rPr>
              <w:t xml:space="preserve">«</w:t>
            </w:r>
            <w:r>
              <w:rPr>
                <w:b/>
                <w:sz w:val="24"/>
                <w:szCs w:val="24"/>
                <w:lang w:val="en-US"/>
              </w:rPr>
              <w:t xml:space="preserve">BB</w:t>
            </w:r>
            <w:r>
              <w:rPr>
                <w:b/>
                <w:sz w:val="24"/>
                <w:szCs w:val="24"/>
              </w:rPr>
              <w:t xml:space="preserve">В»</w:t>
            </w:r>
            <w:r>
              <w:rPr>
                <w:sz w:val="24"/>
                <w:szCs w:val="24"/>
              </w:rPr>
              <w:t xml:space="preserve"> по классификации рейтингового агентства АКРА или не ниже уровня «</w:t>
            </w:r>
            <w:r>
              <w:rPr>
                <w:sz w:val="24"/>
                <w:szCs w:val="24"/>
                <w:lang w:val="en-US"/>
              </w:rPr>
              <w:t xml:space="preserve">ruBB</w:t>
            </w:r>
            <w:r>
              <w:rPr>
                <w:sz w:val="24"/>
                <w:szCs w:val="24"/>
              </w:rPr>
              <w:t xml:space="preserve">В» по классификации рейтингового агентства Эксперт РА, а также находится в процессе финансового оздоровления (санации).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firstLine="0"/>
        <w:spacing w:line="240" w:lineRule="auto"/>
        <w:tabs>
          <w:tab w:val="left" w:pos="142" w:leader="none"/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tabs>
          <w:tab w:val="left" w:pos="142" w:leader="none"/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tabs>
          <w:tab w:val="left" w:pos="142" w:leader="none"/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Заказчик: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Подрядчик: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 / ______________</w:t>
            </w:r>
            <w:r>
              <w:rPr>
                <w:sz w:val="24"/>
                <w:szCs w:val="24"/>
              </w:rPr>
              <w:t xml:space="preserve">/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 / _______________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ind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0"/>
        <w:spacing w:line="240" w:lineRule="auto"/>
        <w:rPr>
          <w:sz w:val="24"/>
          <w:szCs w:val="24"/>
        </w:rPr>
        <w:sectPr>
          <w:footnotePr/>
          <w:endnotePr/>
          <w:type w:val="nextPage"/>
          <w:pgSz w:w="11906" w:h="16838" w:orient="portrait"/>
          <w:pgMar w:top="851" w:right="1134" w:bottom="1418" w:left="1134" w:header="567" w:footer="284" w:gutter="0"/>
          <w:cols w:num="1" w:sep="0" w:space="708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12705" w:right="0" w:hanging="233"/>
        <w:jc w:val="left"/>
        <w:spacing w:before="79" w:beforeAutospacing="0" w:after="0" w:afterAutospacing="0" w:line="240" w:lineRule="auto"/>
        <w:widowControl w:val="off"/>
        <w:rPr>
          <w:rFonts w:hint="default" w:ascii="Times New Roman" w:hAnsi="Times New Roman" w:eastAsia="Times New Roman" w:cs="Times New Roman"/>
          <w:color w:val="auto"/>
          <w:sz w:val="22"/>
          <w:szCs w:val="36"/>
          <w:lang w:val="ru-RU" w:eastAsia="en-US" w:bidi="ar-SA"/>
        </w:rPr>
      </w:pPr>
      <w:r>
        <w:rPr>
          <w:sz w:val="28"/>
          <w:szCs w:val="28"/>
        </w:rPr>
      </w:r>
      <w:bookmarkStart w:id="0" w:name="undefined"/>
      <w:r>
        <w:rPr>
          <w:sz w:val="28"/>
          <w:szCs w:val="28"/>
        </w:rPr>
      </w:r>
      <w:bookmarkEnd w:id="0"/>
      <w:r>
        <w:rPr>
          <w:rFonts w:hint="default" w:ascii="Times New Roman" w:hAnsi="Times New Roman" w:eastAsia="Times New Roman" w:cs="Times New Roman"/>
          <w:color w:val="auto"/>
          <w:sz w:val="18"/>
          <w:szCs w:val="28"/>
          <w:lang w:val="ru-RU" w:eastAsia="en-US" w:bidi="ar-SA"/>
        </w:rPr>
        <w:t xml:space="preserve">Приложение</w:t>
      </w:r>
      <w:r>
        <w:rPr>
          <w:rFonts w:hint="default" w:ascii="Times New Roman" w:hAnsi="Times New Roman" w:eastAsia="Times New Roman" w:cs="Times New Roman"/>
          <w:color w:val="auto"/>
          <w:spacing w:val="-9"/>
          <w:sz w:val="18"/>
          <w:szCs w:val="28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18"/>
          <w:szCs w:val="28"/>
          <w:lang w:val="ru-RU" w:eastAsia="en-US" w:bidi="ar-SA"/>
        </w:rPr>
        <w:t xml:space="preserve">№</w:t>
      </w:r>
      <w:r>
        <w:rPr>
          <w:rFonts w:hint="default" w:ascii="Times New Roman" w:hAnsi="Times New Roman" w:eastAsia="Times New Roman" w:cs="Times New Roman"/>
          <w:color w:val="auto"/>
          <w:spacing w:val="-8"/>
          <w:sz w:val="18"/>
          <w:szCs w:val="28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pacing w:val="-5"/>
          <w:sz w:val="18"/>
          <w:szCs w:val="28"/>
          <w:lang w:val="ru-RU" w:eastAsia="en-US" w:bidi="ar-SA"/>
        </w:rPr>
        <w:t xml:space="preserve">11</w:t>
      </w:r>
      <w:r>
        <w:rPr>
          <w:rFonts w:hint="default" w:ascii="Times New Roman" w:hAnsi="Times New Roman" w:eastAsia="Times New Roman" w:cs="Times New Roman"/>
          <w:color w:val="auto"/>
          <w:sz w:val="22"/>
          <w:szCs w:val="36"/>
          <w:lang w:val="ru-RU" w:eastAsia="en-US" w:bidi="ar-SA"/>
        </w:rPr>
      </w:r>
      <w:r>
        <w:rPr>
          <w:rFonts w:hint="default" w:ascii="Times New Roman" w:hAnsi="Times New Roman" w:eastAsia="Times New Roman" w:cs="Times New Roman"/>
          <w:color w:val="auto"/>
          <w:sz w:val="22"/>
          <w:szCs w:val="36"/>
          <w:lang w:val="ru-RU" w:eastAsia="en-US" w:bidi="ar-SA"/>
        </w:rPr>
      </w:r>
    </w:p>
    <w:p>
      <w:pPr>
        <w:ind w:left="316" w:right="0" w:firstLine="0"/>
        <w:jc w:val="left"/>
        <w:spacing w:before="82" w:beforeAutospacing="0" w:after="0" w:afterAutospacing="0" w:line="240" w:lineRule="auto"/>
        <w:widowControl w:val="off"/>
        <w:tabs>
          <w:tab w:val="left" w:pos="9484" w:leader="none"/>
          <w:tab w:val="left" w:pos="11757" w:leader="none"/>
          <w:tab w:val="left" w:pos="12931" w:leader="none"/>
        </w:tabs>
        <w:rPr>
          <w:rFonts w:hint="default" w:ascii="Times New Roman" w:hAnsi="Times New Roman" w:eastAsia="Times New Roman" w:cs="Times New Roman"/>
          <w:color w:val="auto"/>
          <w:sz w:val="18"/>
          <w:szCs w:val="18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18"/>
          <w:szCs w:val="18"/>
          <w:lang w:val="ru-RU" w:eastAsia="en-US" w:bidi="ar-SA"/>
        </w:rPr>
        <w:t xml:space="preserve">Реестр</w:t>
      </w:r>
      <w:r>
        <w:rPr>
          <w:rFonts w:hint="default" w:ascii="Times New Roman" w:hAnsi="Times New Roman" w:eastAsia="Times New Roman" w:cs="Times New Roman"/>
          <w:b/>
          <w:color w:val="auto"/>
          <w:spacing w:val="-7"/>
          <w:sz w:val="18"/>
          <w:szCs w:val="18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auto"/>
          <w:sz w:val="18"/>
          <w:szCs w:val="18"/>
          <w:lang w:val="ru-RU" w:eastAsia="en-US" w:bidi="ar-SA"/>
        </w:rPr>
        <w:t xml:space="preserve">подготовки</w:t>
      </w:r>
      <w:r>
        <w:rPr>
          <w:rFonts w:hint="default" w:ascii="Times New Roman" w:hAnsi="Times New Roman" w:eastAsia="Times New Roman" w:cs="Times New Roman"/>
          <w:b/>
          <w:color w:val="auto"/>
          <w:spacing w:val="-4"/>
          <w:sz w:val="18"/>
          <w:szCs w:val="18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auto"/>
          <w:sz w:val="18"/>
          <w:szCs w:val="18"/>
          <w:lang w:val="ru-RU" w:eastAsia="en-US" w:bidi="ar-SA"/>
        </w:rPr>
        <w:t xml:space="preserve">ИД</w:t>
      </w:r>
      <w:r>
        <w:rPr>
          <w:rFonts w:hint="default" w:ascii="Times New Roman" w:hAnsi="Times New Roman" w:eastAsia="Times New Roman" w:cs="Times New Roman"/>
          <w:b/>
          <w:color w:val="auto"/>
          <w:spacing w:val="-7"/>
          <w:sz w:val="18"/>
          <w:szCs w:val="18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auto"/>
          <w:sz w:val="18"/>
          <w:szCs w:val="18"/>
          <w:lang w:val="ru-RU" w:eastAsia="en-US" w:bidi="ar-SA"/>
        </w:rPr>
        <w:t xml:space="preserve">по</w:t>
      </w:r>
      <w:r>
        <w:rPr>
          <w:rFonts w:hint="default" w:ascii="Times New Roman" w:hAnsi="Times New Roman" w:eastAsia="Times New Roman" w:cs="Times New Roman"/>
          <w:b/>
          <w:color w:val="auto"/>
          <w:spacing w:val="-7"/>
          <w:sz w:val="18"/>
          <w:szCs w:val="18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auto"/>
          <w:spacing w:val="-2"/>
          <w:sz w:val="18"/>
          <w:szCs w:val="18"/>
          <w:lang w:val="ru-RU" w:eastAsia="en-US" w:bidi="ar-SA"/>
        </w:rPr>
        <w:t xml:space="preserve">объекту:</w:t>
      </w:r>
      <w:r>
        <w:rPr>
          <w:rFonts w:hint="default" w:ascii="Times New Roman" w:hAnsi="Times New Roman" w:eastAsia="Times New Roman" w:cs="Times New Roman"/>
          <w:b/>
          <w:color w:val="auto"/>
          <w:sz w:val="18"/>
          <w:szCs w:val="18"/>
          <w:lang w:val="ru-RU" w:eastAsia="en-US" w:bidi="ar-SA"/>
        </w:rPr>
        <w:tab/>
      </w:r>
      <w:r>
        <w:rPr>
          <w:rFonts w:hint="default" w:ascii="Times New Roman" w:hAnsi="Times New Roman" w:eastAsia="Times New Roman" w:cs="Times New Roman"/>
          <w:color w:val="auto"/>
          <w:sz w:val="18"/>
          <w:szCs w:val="18"/>
          <w:lang w:val="ru-RU" w:eastAsia="en-US" w:bidi="ar-SA"/>
        </w:rPr>
        <w:t xml:space="preserve">к Договору</w:t>
      </w:r>
      <w:r>
        <w:rPr>
          <w:rFonts w:hint="default" w:ascii="Times New Roman" w:hAnsi="Times New Roman" w:eastAsia="Times New Roman" w:cs="Times New Roman"/>
          <w:color w:val="auto"/>
          <w:spacing w:val="-1"/>
          <w:sz w:val="18"/>
          <w:szCs w:val="18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18"/>
          <w:szCs w:val="18"/>
          <w:lang w:val="ru-RU" w:eastAsia="en-US" w:bidi="ar-SA"/>
        </w:rPr>
        <w:t xml:space="preserve">подряда</w:t>
      </w:r>
      <w:r>
        <w:rPr>
          <w:rFonts w:hint="default" w:ascii="Times New Roman" w:hAnsi="Times New Roman" w:eastAsia="Times New Roman" w:cs="Times New Roman"/>
          <w:color w:val="auto"/>
          <w:spacing w:val="40"/>
          <w:sz w:val="18"/>
          <w:szCs w:val="18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18"/>
          <w:szCs w:val="18"/>
          <w:lang w:val="ru-RU" w:eastAsia="en-US" w:bidi="ar-SA"/>
        </w:rPr>
        <w:t xml:space="preserve">№</w:t>
      </w:r>
      <w:r>
        <w:rPr>
          <w:rFonts w:hint="default" w:ascii="Times New Roman" w:hAnsi="Times New Roman" w:eastAsia="Times New Roman" w:cs="Times New Roman"/>
          <w:color w:val="auto"/>
          <w:spacing w:val="40"/>
          <w:sz w:val="18"/>
          <w:szCs w:val="18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pacing w:val="40"/>
          <w:sz w:val="18"/>
          <w:szCs w:val="18"/>
          <w:u w:val="single"/>
          <w:lang w:val="ru-RU" w:eastAsia="en-US" w:bidi="ar-SA"/>
        </w:rPr>
        <w:t xml:space="preserve">_______</w:t>
      </w:r>
      <w:r>
        <w:rPr>
          <w:rFonts w:hint="default" w:ascii="Times New Roman" w:hAnsi="Times New Roman" w:eastAsia="Times New Roman" w:cs="Times New Roman"/>
          <w:color w:val="auto"/>
          <w:sz w:val="18"/>
          <w:szCs w:val="18"/>
          <w:lang w:val="ru-RU" w:eastAsia="en-US" w:bidi="ar-SA"/>
        </w:rPr>
        <w:t xml:space="preserve"> от </w:t>
      </w:r>
      <w:r>
        <w:rPr>
          <w:rFonts w:hint="default" w:ascii="Times New Roman" w:hAnsi="Times New Roman" w:eastAsia="Times New Roman" w:cs="Times New Roman"/>
          <w:color w:val="auto"/>
          <w:sz w:val="18"/>
          <w:szCs w:val="18"/>
          <w:u w:val="single"/>
          <w:lang w:val="ru-RU" w:eastAsia="en-US" w:bidi="ar-SA"/>
        </w:rPr>
        <w:tab/>
        <w:t xml:space="preserve">___</w:t>
      </w:r>
      <w:r>
        <w:rPr>
          <w:rFonts w:hint="default" w:ascii="Times New Roman" w:hAnsi="Times New Roman" w:eastAsia="Times New Roman" w:cs="Times New Roman"/>
          <w:color w:val="auto"/>
          <w:spacing w:val="40"/>
          <w:sz w:val="18"/>
          <w:szCs w:val="18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18"/>
          <w:szCs w:val="18"/>
          <w:lang w:val="ru-RU" w:eastAsia="en-US" w:bidi="ar-SA"/>
        </w:rPr>
        <w:t xml:space="preserve">2026г.</w:t>
      </w:r>
      <w:r>
        <w:rPr>
          <w:rFonts w:hint="default" w:ascii="Times New Roman" w:hAnsi="Times New Roman" w:eastAsia="Times New Roman" w:cs="Times New Roman"/>
          <w:color w:val="auto"/>
          <w:sz w:val="18"/>
          <w:szCs w:val="18"/>
        </w:rPr>
      </w:r>
      <w:r>
        <w:rPr>
          <w:rFonts w:hint="default" w:ascii="Times New Roman" w:hAnsi="Times New Roman" w:eastAsia="Times New Roman" w:cs="Times New Roman"/>
          <w:color w:val="auto"/>
          <w:sz w:val="18"/>
          <w:szCs w:val="18"/>
        </w:rPr>
      </w:r>
    </w:p>
    <w:p>
      <w:pPr>
        <w:pStyle w:val="1204"/>
        <w:ind w:left="316" w:right="10701" w:firstLine="0"/>
        <w:jc w:val="left"/>
        <w:keepLines w:val="0"/>
        <w:keepNext w:val="0"/>
        <w:spacing w:before="110" w:beforeAutospacing="0" w:after="0" w:afterAutospacing="0" w:line="333" w:lineRule="auto"/>
        <w:widowControl w:val="off"/>
        <w:rPr>
          <w:rFonts w:hint="default" w:ascii="Times New Roman" w:hAnsi="Times New Roman" w:eastAsia="Times New Roman" w:cs="Times New Roman"/>
          <w:b/>
          <w:bCs/>
          <w:color w:val="auto"/>
          <w:sz w:val="18"/>
          <w:szCs w:val="18"/>
        </w:rPr>
      </w:pPr>
      <w:r>
        <w:rPr>
          <w:rFonts w:hint="default" w:ascii="Times New Roman" w:hAnsi="Times New Roman" w:eastAsia="Times New Roman" w:cs="Times New Roman"/>
          <w:b/>
          <w:bCs/>
          <w:color w:val="auto"/>
          <w:sz w:val="18"/>
          <w:szCs w:val="18"/>
          <w:lang w:val="ru-RU" w:eastAsia="en-US" w:bidi="ar-SA"/>
        </w:rPr>
        <w:t xml:space="preserve">Раздел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10"/>
          <w:sz w:val="18"/>
          <w:szCs w:val="18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18"/>
          <w:szCs w:val="18"/>
          <w:lang w:val="ru-RU" w:eastAsia="en-US" w:bidi="ar-SA"/>
        </w:rPr>
        <w:t xml:space="preserve">на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9"/>
          <w:sz w:val="18"/>
          <w:szCs w:val="18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18"/>
          <w:szCs w:val="18"/>
          <w:lang w:val="ru-RU" w:eastAsia="en-US" w:bidi="ar-SA"/>
        </w:rPr>
        <w:t xml:space="preserve">сетевом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10"/>
          <w:sz w:val="18"/>
          <w:szCs w:val="18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18"/>
          <w:szCs w:val="18"/>
          <w:lang w:val="ru-RU" w:eastAsia="en-US" w:bidi="ar-SA"/>
        </w:rPr>
        <w:t xml:space="preserve">ресурсе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9"/>
          <w:sz w:val="18"/>
          <w:szCs w:val="18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18"/>
          <w:szCs w:val="18"/>
          <w:lang w:val="ru-RU" w:eastAsia="en-US" w:bidi="ar-SA"/>
        </w:rPr>
        <w:t xml:space="preserve">№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9"/>
          <w:sz w:val="18"/>
          <w:szCs w:val="18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18"/>
          <w:szCs w:val="18"/>
          <w:lang w:val="ru-RU" w:eastAsia="en-US" w:bidi="ar-SA"/>
        </w:rPr>
        <w:t xml:space="preserve">Р-1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40"/>
          <w:sz w:val="18"/>
          <w:szCs w:val="18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2"/>
          <w:sz w:val="18"/>
          <w:szCs w:val="18"/>
          <w:lang w:val="ru-RU" w:eastAsia="en-US" w:bidi="ar-SA"/>
        </w:rPr>
        <w:t xml:space="preserve">Подрядчики: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18"/>
          <w:szCs w:val="18"/>
        </w:rPr>
      </w:r>
      <w:r>
        <w:rPr>
          <w:rFonts w:hint="default" w:ascii="Times New Roman" w:hAnsi="Times New Roman" w:eastAsia="Times New Roman" w:cs="Times New Roman"/>
          <w:b/>
          <w:bCs/>
          <w:color w:val="auto"/>
          <w:sz w:val="18"/>
          <w:szCs w:val="18"/>
        </w:rPr>
      </w:r>
    </w:p>
    <w:p>
      <w:pPr>
        <w:ind w:left="0" w:right="0" w:firstLine="0"/>
        <w:jc w:val="left"/>
        <w:spacing w:before="0" w:beforeAutospacing="0" w:after="0" w:afterAutospacing="0" w:line="240" w:lineRule="auto"/>
        <w:widowControl w:val="off"/>
        <w:rPr>
          <w:rFonts w:hint="default" w:ascii="Times New Roman" w:hAnsi="Times New Roman" w:eastAsia="Times New Roman" w:cs="Times New Roman"/>
          <w:b/>
          <w:color w:val="auto"/>
          <w:sz w:val="20"/>
          <w:szCs w:val="22"/>
          <w:lang w:val="ru-RU" w:eastAsia="en-US" w:bidi="ar-SA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0"/>
          <w:szCs w:val="22"/>
          <w:lang w:val="ru-RU" w:eastAsia="en-US" w:bidi="ar-SA"/>
        </w:rPr>
      </w:r>
      <w:r>
        <w:rPr>
          <w:rFonts w:hint="default" w:ascii="Times New Roman" w:hAnsi="Times New Roman" w:eastAsia="Times New Roman" w:cs="Times New Roman"/>
          <w:b/>
          <w:color w:val="auto"/>
          <w:sz w:val="20"/>
          <w:szCs w:val="22"/>
          <w:lang w:val="ru-RU" w:eastAsia="en-US" w:bidi="ar-SA"/>
        </w:rPr>
      </w:r>
      <w:r>
        <w:rPr>
          <w:rFonts w:hint="default" w:ascii="Times New Roman" w:hAnsi="Times New Roman" w:eastAsia="Times New Roman" w:cs="Times New Roman"/>
          <w:b/>
          <w:color w:val="auto"/>
          <w:sz w:val="20"/>
          <w:szCs w:val="22"/>
          <w:lang w:val="ru-RU" w:eastAsia="en-US" w:bidi="ar-SA"/>
        </w:rPr>
      </w:r>
    </w:p>
    <w:p>
      <w:pPr>
        <w:ind w:left="0" w:right="0" w:firstLine="0"/>
        <w:jc w:val="left"/>
        <w:spacing w:before="142" w:beforeAutospacing="0" w:after="0" w:afterAutospacing="0" w:line="240" w:lineRule="auto"/>
        <w:widowControl w:val="off"/>
        <w:rPr>
          <w:rFonts w:hint="default" w:ascii="Times New Roman" w:hAnsi="Times New Roman" w:eastAsia="Times New Roman" w:cs="Times New Roman"/>
          <w:b/>
          <w:color w:val="auto"/>
          <w:sz w:val="20"/>
          <w:szCs w:val="22"/>
          <w:lang w:val="ru-RU" w:eastAsia="en-US" w:bidi="ar-SA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0"/>
          <w:szCs w:val="22"/>
          <w:lang w:val="ru-RU" w:eastAsia="en-US" w:bidi="ar-SA"/>
        </w:rPr>
      </w:r>
      <w:r>
        <w:rPr>
          <w:rFonts w:hint="default" w:ascii="Times New Roman" w:hAnsi="Times New Roman" w:eastAsia="Times New Roman" w:cs="Times New Roman"/>
          <w:b/>
          <w:color w:val="auto"/>
          <w:sz w:val="20"/>
          <w:szCs w:val="22"/>
          <w:lang w:val="ru-RU" w:eastAsia="en-US" w:bidi="ar-SA"/>
        </w:rPr>
      </w:r>
      <w:r>
        <w:rPr>
          <w:rFonts w:hint="default" w:ascii="Times New Roman" w:hAnsi="Times New Roman" w:eastAsia="Times New Roman" w:cs="Times New Roman"/>
          <w:b/>
          <w:color w:val="auto"/>
          <w:sz w:val="20"/>
          <w:szCs w:val="22"/>
          <w:lang w:val="ru-RU" w:eastAsia="en-US" w:bidi="ar-SA"/>
        </w:rPr>
      </w:r>
    </w:p>
    <w:tbl>
      <w:tblPr>
        <w:tblStyle w:val="1270"/>
        <w:tblW w:w="0" w:type="auto"/>
        <w:tblInd w:w="29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547"/>
        <w:gridCol w:w="547"/>
        <w:gridCol w:w="633"/>
        <w:gridCol w:w="691"/>
        <w:gridCol w:w="547"/>
        <w:gridCol w:w="729"/>
        <w:gridCol w:w="691"/>
        <w:gridCol w:w="633"/>
        <w:gridCol w:w="547"/>
        <w:gridCol w:w="720"/>
        <w:gridCol w:w="893"/>
        <w:gridCol w:w="1027"/>
        <w:gridCol w:w="960"/>
        <w:gridCol w:w="778"/>
        <w:gridCol w:w="893"/>
        <w:gridCol w:w="931"/>
        <w:gridCol w:w="873"/>
        <w:gridCol w:w="969"/>
      </w:tblGrid>
      <w:tr>
        <w:tblPrEx/>
        <w:trPr>
          <w:trHeight w:val="748"/>
        </w:trPr>
        <w:tc>
          <w:tcPr>
            <w:tcW w:w="547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</w:p>
          <w:p>
            <w:pPr>
              <w:ind w:left="0" w:right="0" w:firstLine="0"/>
              <w:jc w:val="left"/>
              <w:spacing w:before="52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</w:p>
          <w:p>
            <w:pPr>
              <w:ind w:left="10" w:right="4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  <w:t xml:space="preserve">№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5"/>
                <w:sz w:val="11"/>
                <w:szCs w:val="22"/>
                <w:lang w:val="ru-RU" w:eastAsia="en-US" w:bidi="ar-SA"/>
              </w:rPr>
              <w:t xml:space="preserve">п/п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</w:p>
        </w:tc>
        <w:tc>
          <w:tcPr>
            <w:tcW w:w="547" w:type="dxa"/>
            <w:textDirection w:val="lrTb"/>
            <w:noWrap w:val="false"/>
          </w:tcPr>
          <w:p>
            <w:pPr>
              <w:ind w:left="28" w:right="15" w:firstLine="4"/>
              <w:jc w:val="center"/>
              <w:spacing w:before="36" w:beforeAutospacing="0" w:after="0" w:afterAutospacing="0" w:line="254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0"/>
                <w:sz w:val="11"/>
                <w:szCs w:val="22"/>
                <w:lang w:val="ru-RU" w:eastAsia="en-US" w:bidi="ar-SA"/>
              </w:rPr>
              <w:t xml:space="preserve">№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комплект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  <w:t xml:space="preserve">а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7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  <w:t xml:space="preserve">РД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(+номер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листа)*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</w:p>
        </w:tc>
        <w:tc>
          <w:tcPr>
            <w:tcW w:w="633" w:type="dxa"/>
            <w:textDirection w:val="lrTb"/>
            <w:noWrap w:val="false"/>
          </w:tcPr>
          <w:p>
            <w:pPr>
              <w:ind w:left="9" w:right="6" w:firstLine="0"/>
              <w:jc w:val="center"/>
              <w:spacing w:before="0" w:beforeAutospacing="0" w:after="0" w:afterAutospacing="0" w:line="96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Наименова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</w:p>
          <w:p>
            <w:pPr>
              <w:ind w:left="19" w:right="10" w:hanging="34"/>
              <w:jc w:val="center"/>
              <w:spacing w:before="0" w:beforeAutospacing="0" w:after="0" w:afterAutospacing="0" w:line="130" w:lineRule="atLeas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4"/>
                <w:sz w:val="11"/>
                <w:szCs w:val="22"/>
                <w:lang w:val="ru-RU" w:eastAsia="en-US" w:bidi="ar-SA"/>
              </w:rPr>
              <w:t xml:space="preserve">ние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Документа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0"/>
                <w:sz w:val="11"/>
                <w:szCs w:val="22"/>
                <w:lang w:val="ru-RU" w:eastAsia="en-US" w:bidi="ar-SA"/>
              </w:rPr>
              <w:t xml:space="preserve">и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Приложени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  <w:t xml:space="preserve">й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7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  <w:t xml:space="preserve">ИД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</w:p>
        </w:tc>
        <w:tc>
          <w:tcPr>
            <w:tcW w:w="691" w:type="dxa"/>
            <w:textDirection w:val="lrTb"/>
            <w:noWrap w:val="false"/>
          </w:tcPr>
          <w:p>
            <w:pPr>
              <w:ind w:left="29" w:right="14" w:hanging="29"/>
              <w:jc w:val="center"/>
              <w:spacing w:before="36" w:beforeAutospacing="0" w:after="0" w:afterAutospacing="0" w:line="254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Подрядная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организация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</w:p>
          <w:p>
            <w:pPr>
              <w:ind w:left="9" w:right="0" w:firstLine="0"/>
              <w:jc w:val="center"/>
              <w:spacing w:before="1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0"/>
                <w:sz w:val="11"/>
                <w:szCs w:val="22"/>
                <w:lang w:val="ru-RU" w:eastAsia="en-US" w:bidi="ar-SA"/>
              </w:rPr>
              <w:t xml:space="preserve">-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</w:p>
          <w:p>
            <w:pPr>
              <w:ind w:left="20" w:right="10" w:firstLine="0"/>
              <w:jc w:val="center"/>
              <w:spacing w:before="8" w:beforeAutospacing="0" w:after="0" w:afterAutospacing="0" w:line="254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исполнитель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работ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</w:p>
        </w:tc>
        <w:tc>
          <w:tcPr>
            <w:tcW w:w="547" w:type="dxa"/>
            <w:textDirection w:val="lrTb"/>
            <w:noWrap w:val="false"/>
          </w:tcPr>
          <w:p>
            <w:pPr>
              <w:ind w:left="25" w:right="10" w:hanging="28"/>
              <w:jc w:val="center"/>
              <w:spacing w:before="36" w:beforeAutospacing="0" w:after="0" w:afterAutospacing="0" w:line="254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4"/>
                <w:sz w:val="11"/>
                <w:szCs w:val="22"/>
                <w:lang w:val="ru-RU" w:eastAsia="en-US" w:bidi="ar-SA"/>
              </w:rPr>
              <w:t xml:space="preserve">Дата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размещен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  <w:t xml:space="preserve">ия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7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  <w:t xml:space="preserve">на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сетевом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ресурсе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</w:p>
        </w:tc>
        <w:tc>
          <w:tcPr>
            <w:tcW w:w="729" w:type="dxa"/>
            <w:textDirection w:val="lrTb"/>
            <w:noWrap w:val="false"/>
          </w:tcPr>
          <w:p>
            <w:pPr>
              <w:ind w:left="8" w:right="23" w:firstLine="0"/>
              <w:jc w:val="center"/>
              <w:spacing w:before="0" w:beforeAutospacing="0" w:after="0" w:afterAutospacing="0" w:line="96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  <w:t xml:space="preserve">Имя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папки,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</w:p>
          <w:p>
            <w:pPr>
              <w:ind w:left="101" w:right="115" w:hanging="1"/>
              <w:jc w:val="center"/>
              <w:spacing w:before="0" w:beforeAutospacing="0" w:after="0" w:afterAutospacing="0" w:line="130" w:lineRule="atLeas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  <w:t xml:space="preserve">в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7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  <w:t xml:space="preserve">которой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размещен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документ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4"/>
                <w:sz w:val="11"/>
                <w:szCs w:val="22"/>
                <w:lang w:val="ru-RU" w:eastAsia="en-US" w:bidi="ar-SA"/>
              </w:rPr>
              <w:t xml:space="preserve">или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комплект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</w:p>
        </w:tc>
        <w:tc>
          <w:tcPr>
            <w:tcW w:w="691" w:type="dxa"/>
            <w:textDirection w:val="lrTb"/>
            <w:noWrap w:val="false"/>
          </w:tcPr>
          <w:p>
            <w:pPr>
              <w:ind w:left="0" w:right="10" w:firstLine="0"/>
              <w:jc w:val="center"/>
              <w:spacing w:before="0" w:beforeAutospacing="0" w:after="0" w:afterAutospacing="0" w:line="96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4"/>
                <w:sz w:val="11"/>
                <w:szCs w:val="22"/>
                <w:lang w:val="ru-RU" w:eastAsia="en-US" w:bidi="ar-SA"/>
              </w:rPr>
              <w:t xml:space="preserve">Дата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</w:p>
          <w:p>
            <w:pPr>
              <w:ind w:left="15" w:right="0" w:firstLine="0"/>
              <w:jc w:val="center"/>
              <w:spacing w:before="8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уведомления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</w:p>
          <w:p>
            <w:pPr>
              <w:ind w:left="21" w:right="4" w:hanging="27"/>
              <w:jc w:val="center"/>
              <w:spacing w:before="114" w:beforeAutospacing="0" w:after="0" w:afterAutospacing="0" w:line="130" w:lineRule="atLeas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участникам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рассмотрени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2"/>
                <w:sz w:val="11"/>
                <w:szCs w:val="22"/>
                <w:lang w:val="ru-RU" w:eastAsia="en-US" w:bidi="ar-SA"/>
              </w:rPr>
              <w:t xml:space="preserve">я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</w:p>
        </w:tc>
        <w:tc>
          <w:tcPr>
            <w:tcW w:w="633" w:type="dxa"/>
            <w:textDirection w:val="lrTb"/>
            <w:noWrap w:val="false"/>
          </w:tcPr>
          <w:p>
            <w:pPr>
              <w:ind w:left="21" w:right="12" w:hanging="20"/>
              <w:jc w:val="center"/>
              <w:spacing w:before="103" w:beforeAutospacing="0" w:after="0" w:afterAutospacing="0" w:line="254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Замечания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Техническо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6"/>
                <w:sz w:val="11"/>
                <w:szCs w:val="22"/>
                <w:lang w:val="ru-RU" w:eastAsia="en-US" w:bidi="ar-SA"/>
              </w:rPr>
              <w:t xml:space="preserve">го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Заказчика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</w:p>
        </w:tc>
        <w:tc>
          <w:tcPr>
            <w:tcW w:w="547" w:type="dxa"/>
            <w:textDirection w:val="lrTb"/>
            <w:noWrap w:val="false"/>
          </w:tcPr>
          <w:p>
            <w:pPr>
              <w:ind w:left="36" w:right="22" w:hanging="33"/>
              <w:jc w:val="center"/>
              <w:spacing w:before="103" w:beforeAutospacing="0" w:after="0" w:afterAutospacing="0" w:line="254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4"/>
                <w:sz w:val="11"/>
                <w:szCs w:val="22"/>
                <w:lang w:val="ru-RU" w:eastAsia="en-US" w:bidi="ar-SA"/>
              </w:rPr>
              <w:t xml:space="preserve">Дата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выдачи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замечани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0"/>
                <w:sz w:val="11"/>
                <w:szCs w:val="22"/>
                <w:lang w:val="ru-RU" w:eastAsia="en-US" w:bidi="ar-SA"/>
              </w:rPr>
              <w:t xml:space="preserve">й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</w:p>
        </w:tc>
        <w:tc>
          <w:tcPr>
            <w:tcW w:w="720" w:type="dxa"/>
            <w:textDirection w:val="lrTb"/>
            <w:noWrap w:val="false"/>
          </w:tcPr>
          <w:p>
            <w:pPr>
              <w:ind w:left="41" w:right="28" w:hanging="19"/>
              <w:jc w:val="center"/>
              <w:spacing w:before="36" w:beforeAutospacing="0" w:after="0" w:afterAutospacing="0" w:line="254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4"/>
                <w:sz w:val="11"/>
                <w:szCs w:val="22"/>
                <w:lang w:val="ru-RU" w:eastAsia="en-US" w:bidi="ar-SA"/>
              </w:rPr>
              <w:t xml:space="preserve">Срок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устранения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замечаний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исполнителе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0"/>
                <w:sz w:val="11"/>
                <w:szCs w:val="22"/>
                <w:lang w:val="ru-RU" w:eastAsia="en-US" w:bidi="ar-SA"/>
              </w:rPr>
              <w:t xml:space="preserve">м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</w:p>
        </w:tc>
        <w:tc>
          <w:tcPr>
            <w:tcW w:w="893" w:type="dxa"/>
            <w:textDirection w:val="lrTb"/>
            <w:noWrap w:val="false"/>
          </w:tcPr>
          <w:p>
            <w:pPr>
              <w:ind w:left="89" w:right="74" w:hanging="26"/>
              <w:jc w:val="center"/>
              <w:spacing w:before="36" w:beforeAutospacing="0" w:after="0" w:afterAutospacing="0" w:line="254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Фактическая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4"/>
                <w:sz w:val="11"/>
                <w:szCs w:val="22"/>
                <w:lang w:val="ru-RU" w:eastAsia="en-US" w:bidi="ar-SA"/>
              </w:rPr>
              <w:t xml:space="preserve">дата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устранения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замечаний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исполнителем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</w:p>
        </w:tc>
        <w:tc>
          <w:tcPr>
            <w:tcW w:w="1027" w:type="dxa"/>
            <w:textDirection w:val="lrTb"/>
            <w:noWrap w:val="false"/>
          </w:tcPr>
          <w:p>
            <w:pPr>
              <w:ind w:left="156" w:right="167" w:hanging="4"/>
              <w:jc w:val="center"/>
              <w:spacing w:before="103" w:beforeAutospacing="0" w:after="0" w:afterAutospacing="0" w:line="254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  <w:t xml:space="preserve">Отметка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7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  <w:t xml:space="preserve">о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согласовании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Техническим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Заказчиком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</w:p>
        </w:tc>
        <w:tc>
          <w:tcPr>
            <w:tcW w:w="960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44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</w:p>
          <w:p>
            <w:pPr>
              <w:ind w:left="209" w:right="198" w:hanging="15"/>
              <w:jc w:val="both"/>
              <w:spacing w:before="0" w:beforeAutospacing="0" w:after="0" w:afterAutospacing="0" w:line="254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Замечания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Заказчика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(Филиала)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</w:p>
        </w:tc>
        <w:tc>
          <w:tcPr>
            <w:tcW w:w="778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111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</w:p>
          <w:p>
            <w:pPr>
              <w:ind w:left="122" w:right="61" w:hanging="77"/>
              <w:jc w:val="left"/>
              <w:spacing w:before="0" w:beforeAutospacing="0" w:after="0" w:afterAutospacing="0" w:line="254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  <w:t xml:space="preserve">Дата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7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  <w:t xml:space="preserve">выдачи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замечаний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</w:p>
        </w:tc>
        <w:tc>
          <w:tcPr>
            <w:tcW w:w="893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44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</w:p>
          <w:p>
            <w:pPr>
              <w:ind w:left="146" w:right="0" w:firstLine="158"/>
              <w:jc w:val="left"/>
              <w:spacing w:before="0" w:beforeAutospacing="0" w:after="0" w:afterAutospacing="0" w:line="254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4"/>
                <w:sz w:val="11"/>
                <w:szCs w:val="22"/>
                <w:lang w:val="ru-RU" w:eastAsia="en-US" w:bidi="ar-SA"/>
              </w:rPr>
              <w:t xml:space="preserve">Срок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устранения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замечаний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</w:p>
        </w:tc>
        <w:tc>
          <w:tcPr>
            <w:tcW w:w="93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44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</w:p>
          <w:p>
            <w:pPr>
              <w:ind w:left="35" w:right="51" w:firstLine="5"/>
              <w:jc w:val="center"/>
              <w:spacing w:before="0" w:beforeAutospacing="0" w:after="0" w:afterAutospacing="0" w:line="254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Фактическая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  <w:t xml:space="preserve">дата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7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  <w:t xml:space="preserve">устранения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замечаний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</w:p>
        </w:tc>
        <w:tc>
          <w:tcPr>
            <w:tcW w:w="873" w:type="dxa"/>
            <w:textDirection w:val="lrTb"/>
            <w:noWrap w:val="false"/>
          </w:tcPr>
          <w:p>
            <w:pPr>
              <w:ind w:left="79" w:right="90" w:hanging="4"/>
              <w:jc w:val="center"/>
              <w:spacing w:before="103" w:beforeAutospacing="0" w:after="0" w:afterAutospacing="0" w:line="254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  <w:t xml:space="preserve">Отметка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7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  <w:t xml:space="preserve">о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согласовании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Заказчика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11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(Филиала)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</w:p>
        </w:tc>
        <w:tc>
          <w:tcPr>
            <w:tcW w:w="969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</w:p>
          <w:p>
            <w:pPr>
              <w:ind w:left="0" w:right="0" w:firstLine="0"/>
              <w:jc w:val="left"/>
              <w:spacing w:before="52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</w:p>
          <w:p>
            <w:pPr>
              <w:ind w:left="16" w:right="9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11"/>
                <w:szCs w:val="22"/>
                <w:lang w:val="ru-RU" w:eastAsia="en-US" w:bidi="ar-SA"/>
              </w:rPr>
              <w:t xml:space="preserve">Примечание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1"/>
                <w:szCs w:val="22"/>
                <w:lang w:val="ru-RU" w:eastAsia="en-US" w:bidi="ar-SA"/>
              </w:rPr>
            </w:r>
          </w:p>
        </w:tc>
      </w:tr>
      <w:tr>
        <w:tblPrEx/>
        <w:trPr>
          <w:trHeight w:val="167"/>
        </w:trPr>
        <w:tc>
          <w:tcPr>
            <w:tcW w:w="547" w:type="dxa"/>
            <w:textDirection w:val="lrTb"/>
            <w:noWrap w:val="false"/>
          </w:tcPr>
          <w:p>
            <w:pPr>
              <w:ind w:left="10" w:right="5" w:firstLine="0"/>
              <w:jc w:val="center"/>
              <w:spacing w:before="17" w:beforeAutospacing="0" w:after="0" w:afterAutospacing="0" w:line="130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1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47" w:type="dxa"/>
            <w:textDirection w:val="lrTb"/>
            <w:noWrap w:val="false"/>
          </w:tcPr>
          <w:p>
            <w:pPr>
              <w:ind w:left="10" w:right="5" w:firstLine="0"/>
              <w:jc w:val="center"/>
              <w:spacing w:before="17" w:beforeAutospacing="0" w:after="0" w:afterAutospacing="0" w:line="130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2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33" w:type="dxa"/>
            <w:textDirection w:val="lrTb"/>
            <w:noWrap w:val="false"/>
          </w:tcPr>
          <w:p>
            <w:pPr>
              <w:ind w:left="9" w:right="3" w:firstLine="0"/>
              <w:jc w:val="center"/>
              <w:spacing w:before="17" w:beforeAutospacing="0" w:after="0" w:afterAutospacing="0" w:line="130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3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91" w:type="dxa"/>
            <w:textDirection w:val="lrTb"/>
            <w:noWrap w:val="false"/>
          </w:tcPr>
          <w:p>
            <w:pPr>
              <w:ind w:left="7" w:right="0" w:firstLine="0"/>
              <w:jc w:val="center"/>
              <w:spacing w:before="17" w:beforeAutospacing="0" w:after="0" w:afterAutospacing="0" w:line="130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4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47" w:type="dxa"/>
            <w:textDirection w:val="lrTb"/>
            <w:noWrap w:val="false"/>
          </w:tcPr>
          <w:p>
            <w:pPr>
              <w:ind w:left="10" w:right="3" w:firstLine="0"/>
              <w:jc w:val="center"/>
              <w:spacing w:before="17" w:beforeAutospacing="0" w:after="0" w:afterAutospacing="0" w:line="130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5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729" w:type="dxa"/>
            <w:textDirection w:val="lrTb"/>
            <w:noWrap w:val="false"/>
          </w:tcPr>
          <w:p>
            <w:pPr>
              <w:ind w:left="23" w:right="15" w:firstLine="0"/>
              <w:jc w:val="center"/>
              <w:spacing w:before="17" w:beforeAutospacing="0" w:after="0" w:afterAutospacing="0" w:line="130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6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91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17" w:beforeAutospacing="0" w:after="0" w:afterAutospacing="0" w:line="130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7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33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17" w:beforeAutospacing="0" w:after="0" w:afterAutospacing="0" w:line="130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8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47" w:type="dxa"/>
            <w:textDirection w:val="lrTb"/>
            <w:noWrap w:val="false"/>
          </w:tcPr>
          <w:p>
            <w:pPr>
              <w:ind w:left="10" w:right="0" w:firstLine="0"/>
              <w:jc w:val="center"/>
              <w:spacing w:before="17" w:beforeAutospacing="0" w:after="0" w:afterAutospacing="0" w:line="130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9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720" w:type="dxa"/>
            <w:textDirection w:val="lrTb"/>
            <w:noWrap w:val="false"/>
          </w:tcPr>
          <w:p>
            <w:pPr>
              <w:ind w:left="15" w:right="0" w:firstLine="0"/>
              <w:jc w:val="center"/>
              <w:spacing w:before="17" w:beforeAutospacing="0" w:after="0" w:afterAutospacing="0" w:line="130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5"/>
                <w:sz w:val="12"/>
                <w:szCs w:val="22"/>
                <w:lang w:val="ru-RU" w:eastAsia="en-US" w:bidi="ar-SA"/>
              </w:rPr>
              <w:t xml:space="preserve">10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93" w:type="dxa"/>
            <w:textDirection w:val="lrTb"/>
            <w:noWrap w:val="false"/>
          </w:tcPr>
          <w:p>
            <w:pPr>
              <w:ind w:left="15" w:right="0" w:firstLine="0"/>
              <w:jc w:val="center"/>
              <w:spacing w:before="17" w:beforeAutospacing="0" w:after="0" w:afterAutospacing="0" w:line="130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5"/>
                <w:sz w:val="12"/>
                <w:szCs w:val="22"/>
                <w:lang w:val="ru-RU" w:eastAsia="en-US" w:bidi="ar-SA"/>
              </w:rPr>
              <w:t xml:space="preserve">11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1027" w:type="dxa"/>
            <w:textDirection w:val="lrTb"/>
            <w:noWrap w:val="false"/>
          </w:tcPr>
          <w:p>
            <w:pPr>
              <w:ind w:left="15" w:right="0" w:firstLine="0"/>
              <w:jc w:val="center"/>
              <w:spacing w:before="17" w:beforeAutospacing="0" w:after="0" w:afterAutospacing="0" w:line="130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5"/>
                <w:sz w:val="12"/>
                <w:szCs w:val="22"/>
                <w:lang w:val="ru-RU" w:eastAsia="en-US" w:bidi="ar-SA"/>
              </w:rPr>
              <w:t xml:space="preserve">12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960" w:type="dxa"/>
            <w:textDirection w:val="lrTb"/>
            <w:noWrap w:val="false"/>
          </w:tcPr>
          <w:p>
            <w:pPr>
              <w:ind w:left="15" w:right="0" w:firstLine="0"/>
              <w:jc w:val="center"/>
              <w:spacing w:before="17" w:beforeAutospacing="0" w:after="0" w:afterAutospacing="0" w:line="130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5"/>
                <w:sz w:val="12"/>
                <w:szCs w:val="22"/>
                <w:lang w:val="ru-RU" w:eastAsia="en-US" w:bidi="ar-SA"/>
              </w:rPr>
              <w:t xml:space="preserve">13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778" w:type="dxa"/>
            <w:textDirection w:val="lrTb"/>
            <w:noWrap w:val="false"/>
          </w:tcPr>
          <w:p>
            <w:pPr>
              <w:ind w:left="15" w:right="0" w:firstLine="0"/>
              <w:jc w:val="center"/>
              <w:spacing w:before="17" w:beforeAutospacing="0" w:after="0" w:afterAutospacing="0" w:line="130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5"/>
                <w:sz w:val="12"/>
                <w:szCs w:val="22"/>
                <w:lang w:val="ru-RU" w:eastAsia="en-US" w:bidi="ar-SA"/>
              </w:rPr>
              <w:t xml:space="preserve">14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93" w:type="dxa"/>
            <w:textDirection w:val="lrTb"/>
            <w:noWrap w:val="false"/>
          </w:tcPr>
          <w:p>
            <w:pPr>
              <w:ind w:left="15" w:right="1" w:firstLine="0"/>
              <w:jc w:val="center"/>
              <w:spacing w:before="17" w:beforeAutospacing="0" w:after="0" w:afterAutospacing="0" w:line="130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5"/>
                <w:sz w:val="12"/>
                <w:szCs w:val="22"/>
                <w:lang w:val="ru-RU" w:eastAsia="en-US" w:bidi="ar-SA"/>
              </w:rPr>
              <w:t xml:space="preserve">15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931" w:type="dxa"/>
            <w:textDirection w:val="lrTb"/>
            <w:noWrap w:val="false"/>
          </w:tcPr>
          <w:p>
            <w:pPr>
              <w:ind w:left="14" w:right="0" w:firstLine="0"/>
              <w:jc w:val="center"/>
              <w:spacing w:before="17" w:beforeAutospacing="0" w:after="0" w:afterAutospacing="0" w:line="130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5"/>
                <w:sz w:val="12"/>
                <w:szCs w:val="22"/>
                <w:lang w:val="ru-RU" w:eastAsia="en-US" w:bidi="ar-SA"/>
              </w:rPr>
              <w:t xml:space="preserve">16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73" w:type="dxa"/>
            <w:textDirection w:val="lrTb"/>
            <w:noWrap w:val="false"/>
          </w:tcPr>
          <w:p>
            <w:pPr>
              <w:ind w:left="15" w:right="0" w:firstLine="0"/>
              <w:jc w:val="center"/>
              <w:spacing w:before="17" w:beforeAutospacing="0" w:after="0" w:afterAutospacing="0" w:line="130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5"/>
                <w:sz w:val="12"/>
                <w:szCs w:val="22"/>
                <w:lang w:val="ru-RU" w:eastAsia="en-US" w:bidi="ar-SA"/>
              </w:rPr>
              <w:t xml:space="preserve">17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969" w:type="dxa"/>
            <w:textDirection w:val="lrTb"/>
            <w:noWrap w:val="false"/>
          </w:tcPr>
          <w:p>
            <w:pPr>
              <w:ind w:left="16" w:right="0" w:firstLine="0"/>
              <w:jc w:val="center"/>
              <w:spacing w:before="17" w:beforeAutospacing="0" w:after="0" w:afterAutospacing="0" w:line="130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5"/>
                <w:sz w:val="12"/>
                <w:szCs w:val="22"/>
                <w:lang w:val="ru-RU" w:eastAsia="en-US" w:bidi="ar-SA"/>
              </w:rPr>
              <w:t xml:space="preserve">18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12"/>
                <w:szCs w:val="22"/>
                <w:lang w:val="ru-RU" w:eastAsia="en-US" w:bidi="ar-SA"/>
              </w:rPr>
            </w:r>
          </w:p>
        </w:tc>
      </w:tr>
      <w:tr>
        <w:tblPrEx/>
        <w:trPr>
          <w:trHeight w:val="172"/>
        </w:trPr>
        <w:tc>
          <w:tcPr>
            <w:tcW w:w="547" w:type="dxa"/>
            <w:textDirection w:val="lrTb"/>
            <w:noWrap w:val="false"/>
          </w:tcPr>
          <w:p>
            <w:pPr>
              <w:ind w:left="10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547" w:type="dxa"/>
            <w:textDirection w:val="lrTb"/>
            <w:noWrap w:val="false"/>
          </w:tcPr>
          <w:p>
            <w:pPr>
              <w:ind w:left="10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633" w:type="dxa"/>
            <w:textDirection w:val="lrTb"/>
            <w:noWrap w:val="false"/>
          </w:tcPr>
          <w:p>
            <w:pPr>
              <w:ind w:left="9" w:right="3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691" w:type="dxa"/>
            <w:textDirection w:val="lrTb"/>
            <w:noWrap w:val="false"/>
          </w:tcPr>
          <w:p>
            <w:pPr>
              <w:ind w:left="7" w:right="0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547" w:type="dxa"/>
            <w:textDirection w:val="lrTb"/>
            <w:noWrap w:val="false"/>
          </w:tcPr>
          <w:p>
            <w:pPr>
              <w:ind w:left="10" w:right="3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729" w:type="dxa"/>
            <w:textDirection w:val="lrTb"/>
            <w:noWrap w:val="false"/>
          </w:tcPr>
          <w:p>
            <w:pPr>
              <w:ind w:left="23" w:right="1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691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633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547" w:type="dxa"/>
            <w:textDirection w:val="lrTb"/>
            <w:noWrap w:val="false"/>
          </w:tcPr>
          <w:p>
            <w:pPr>
              <w:ind w:left="10" w:right="0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720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893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1027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960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778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893" w:type="dxa"/>
            <w:textDirection w:val="lrTb"/>
            <w:noWrap w:val="false"/>
          </w:tcPr>
          <w:p>
            <w:pPr>
              <w:ind w:left="15" w:right="6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931" w:type="dxa"/>
            <w:textDirection w:val="lrTb"/>
            <w:noWrap w:val="false"/>
          </w:tcPr>
          <w:p>
            <w:pPr>
              <w:ind w:left="14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873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969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0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10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0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0"/>
                <w:szCs w:val="22"/>
                <w:lang w:val="ru-RU" w:eastAsia="en-US" w:bidi="ar-SA"/>
              </w:rPr>
            </w:r>
          </w:p>
        </w:tc>
      </w:tr>
      <w:tr>
        <w:tblPrEx/>
        <w:trPr>
          <w:trHeight w:val="172"/>
        </w:trPr>
        <w:tc>
          <w:tcPr>
            <w:tcW w:w="547" w:type="dxa"/>
            <w:textDirection w:val="lrTb"/>
            <w:noWrap w:val="false"/>
          </w:tcPr>
          <w:p>
            <w:pPr>
              <w:ind w:left="10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547" w:type="dxa"/>
            <w:textDirection w:val="lrTb"/>
            <w:noWrap w:val="false"/>
          </w:tcPr>
          <w:p>
            <w:pPr>
              <w:ind w:left="10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633" w:type="dxa"/>
            <w:textDirection w:val="lrTb"/>
            <w:noWrap w:val="false"/>
          </w:tcPr>
          <w:p>
            <w:pPr>
              <w:ind w:left="9" w:right="3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691" w:type="dxa"/>
            <w:textDirection w:val="lrTb"/>
            <w:noWrap w:val="false"/>
          </w:tcPr>
          <w:p>
            <w:pPr>
              <w:ind w:left="7" w:right="0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547" w:type="dxa"/>
            <w:textDirection w:val="lrTb"/>
            <w:noWrap w:val="false"/>
          </w:tcPr>
          <w:p>
            <w:pPr>
              <w:ind w:left="10" w:right="3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729" w:type="dxa"/>
            <w:textDirection w:val="lrTb"/>
            <w:noWrap w:val="false"/>
          </w:tcPr>
          <w:p>
            <w:pPr>
              <w:ind w:left="23" w:right="1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691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633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547" w:type="dxa"/>
            <w:textDirection w:val="lrTb"/>
            <w:noWrap w:val="false"/>
          </w:tcPr>
          <w:p>
            <w:pPr>
              <w:ind w:left="10" w:right="0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720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893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1027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960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778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893" w:type="dxa"/>
            <w:textDirection w:val="lrTb"/>
            <w:noWrap w:val="false"/>
          </w:tcPr>
          <w:p>
            <w:pPr>
              <w:ind w:left="15" w:right="6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931" w:type="dxa"/>
            <w:textDirection w:val="lrTb"/>
            <w:noWrap w:val="false"/>
          </w:tcPr>
          <w:p>
            <w:pPr>
              <w:ind w:left="14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873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969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0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10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0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0"/>
                <w:szCs w:val="22"/>
                <w:lang w:val="ru-RU" w:eastAsia="en-US" w:bidi="ar-SA"/>
              </w:rPr>
            </w:r>
          </w:p>
        </w:tc>
      </w:tr>
      <w:tr>
        <w:tblPrEx/>
        <w:trPr>
          <w:trHeight w:val="172"/>
        </w:trPr>
        <w:tc>
          <w:tcPr>
            <w:tcW w:w="547" w:type="dxa"/>
            <w:textDirection w:val="lrTb"/>
            <w:noWrap w:val="false"/>
          </w:tcPr>
          <w:p>
            <w:pPr>
              <w:ind w:left="10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547" w:type="dxa"/>
            <w:textDirection w:val="lrTb"/>
            <w:noWrap w:val="false"/>
          </w:tcPr>
          <w:p>
            <w:pPr>
              <w:ind w:left="10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633" w:type="dxa"/>
            <w:textDirection w:val="lrTb"/>
            <w:noWrap w:val="false"/>
          </w:tcPr>
          <w:p>
            <w:pPr>
              <w:ind w:left="9" w:right="3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691" w:type="dxa"/>
            <w:textDirection w:val="lrTb"/>
            <w:noWrap w:val="false"/>
          </w:tcPr>
          <w:p>
            <w:pPr>
              <w:ind w:left="7" w:right="0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547" w:type="dxa"/>
            <w:textDirection w:val="lrTb"/>
            <w:noWrap w:val="false"/>
          </w:tcPr>
          <w:p>
            <w:pPr>
              <w:ind w:left="10" w:right="3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729" w:type="dxa"/>
            <w:textDirection w:val="lrTb"/>
            <w:noWrap w:val="false"/>
          </w:tcPr>
          <w:p>
            <w:pPr>
              <w:ind w:left="23" w:right="1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691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633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547" w:type="dxa"/>
            <w:textDirection w:val="lrTb"/>
            <w:noWrap w:val="false"/>
          </w:tcPr>
          <w:p>
            <w:pPr>
              <w:ind w:left="10" w:right="0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720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893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1027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960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778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893" w:type="dxa"/>
            <w:textDirection w:val="lrTb"/>
            <w:noWrap w:val="false"/>
          </w:tcPr>
          <w:p>
            <w:pPr>
              <w:ind w:left="15" w:right="6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931" w:type="dxa"/>
            <w:textDirection w:val="lrTb"/>
            <w:noWrap w:val="false"/>
          </w:tcPr>
          <w:p>
            <w:pPr>
              <w:ind w:left="14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873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969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0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10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0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0"/>
                <w:szCs w:val="22"/>
                <w:lang w:val="ru-RU" w:eastAsia="en-US" w:bidi="ar-SA"/>
              </w:rPr>
            </w:r>
          </w:p>
        </w:tc>
      </w:tr>
      <w:tr>
        <w:tblPrEx/>
        <w:trPr>
          <w:trHeight w:val="172"/>
        </w:trPr>
        <w:tc>
          <w:tcPr>
            <w:tcW w:w="547" w:type="dxa"/>
            <w:textDirection w:val="lrTb"/>
            <w:noWrap w:val="false"/>
          </w:tcPr>
          <w:p>
            <w:pPr>
              <w:ind w:left="10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547" w:type="dxa"/>
            <w:textDirection w:val="lrTb"/>
            <w:noWrap w:val="false"/>
          </w:tcPr>
          <w:p>
            <w:pPr>
              <w:ind w:left="10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633" w:type="dxa"/>
            <w:textDirection w:val="lrTb"/>
            <w:noWrap w:val="false"/>
          </w:tcPr>
          <w:p>
            <w:pPr>
              <w:ind w:left="9" w:right="3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691" w:type="dxa"/>
            <w:textDirection w:val="lrTb"/>
            <w:noWrap w:val="false"/>
          </w:tcPr>
          <w:p>
            <w:pPr>
              <w:ind w:left="7" w:right="0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547" w:type="dxa"/>
            <w:textDirection w:val="lrTb"/>
            <w:noWrap w:val="false"/>
          </w:tcPr>
          <w:p>
            <w:pPr>
              <w:ind w:left="10" w:right="3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729" w:type="dxa"/>
            <w:textDirection w:val="lrTb"/>
            <w:noWrap w:val="false"/>
          </w:tcPr>
          <w:p>
            <w:pPr>
              <w:ind w:left="23" w:right="1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691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633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547" w:type="dxa"/>
            <w:textDirection w:val="lrTb"/>
            <w:noWrap w:val="false"/>
          </w:tcPr>
          <w:p>
            <w:pPr>
              <w:ind w:left="10" w:right="0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720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893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1027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960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778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893" w:type="dxa"/>
            <w:textDirection w:val="lrTb"/>
            <w:noWrap w:val="false"/>
          </w:tcPr>
          <w:p>
            <w:pPr>
              <w:ind w:left="15" w:right="6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931" w:type="dxa"/>
            <w:textDirection w:val="lrTb"/>
            <w:noWrap w:val="false"/>
          </w:tcPr>
          <w:p>
            <w:pPr>
              <w:ind w:left="14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873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969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0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10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0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0"/>
                <w:szCs w:val="22"/>
                <w:lang w:val="ru-RU" w:eastAsia="en-US" w:bidi="ar-SA"/>
              </w:rPr>
            </w:r>
          </w:p>
        </w:tc>
      </w:tr>
      <w:tr>
        <w:tblPrEx/>
        <w:trPr>
          <w:trHeight w:val="172"/>
        </w:trPr>
        <w:tc>
          <w:tcPr>
            <w:tcW w:w="547" w:type="dxa"/>
            <w:textDirection w:val="lrTb"/>
            <w:noWrap w:val="false"/>
          </w:tcPr>
          <w:p>
            <w:pPr>
              <w:ind w:left="10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547" w:type="dxa"/>
            <w:textDirection w:val="lrTb"/>
            <w:noWrap w:val="false"/>
          </w:tcPr>
          <w:p>
            <w:pPr>
              <w:ind w:left="10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633" w:type="dxa"/>
            <w:textDirection w:val="lrTb"/>
            <w:noWrap w:val="false"/>
          </w:tcPr>
          <w:p>
            <w:pPr>
              <w:ind w:left="9" w:right="3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691" w:type="dxa"/>
            <w:textDirection w:val="lrTb"/>
            <w:noWrap w:val="false"/>
          </w:tcPr>
          <w:p>
            <w:pPr>
              <w:ind w:left="7" w:right="0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547" w:type="dxa"/>
            <w:textDirection w:val="lrTb"/>
            <w:noWrap w:val="false"/>
          </w:tcPr>
          <w:p>
            <w:pPr>
              <w:ind w:left="10" w:right="3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729" w:type="dxa"/>
            <w:textDirection w:val="lrTb"/>
            <w:noWrap w:val="false"/>
          </w:tcPr>
          <w:p>
            <w:pPr>
              <w:ind w:left="23" w:right="1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691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633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547" w:type="dxa"/>
            <w:textDirection w:val="lrTb"/>
            <w:noWrap w:val="false"/>
          </w:tcPr>
          <w:p>
            <w:pPr>
              <w:ind w:left="10" w:right="0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720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893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1027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960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778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893" w:type="dxa"/>
            <w:textDirection w:val="lrTb"/>
            <w:noWrap w:val="false"/>
          </w:tcPr>
          <w:p>
            <w:pPr>
              <w:ind w:left="15" w:right="6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931" w:type="dxa"/>
            <w:textDirection w:val="lrTb"/>
            <w:noWrap w:val="false"/>
          </w:tcPr>
          <w:p>
            <w:pPr>
              <w:ind w:left="14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873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969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0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10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0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0"/>
                <w:szCs w:val="22"/>
                <w:lang w:val="ru-RU" w:eastAsia="en-US" w:bidi="ar-SA"/>
              </w:rPr>
            </w:r>
          </w:p>
        </w:tc>
      </w:tr>
      <w:tr>
        <w:tblPrEx/>
        <w:trPr>
          <w:trHeight w:val="172"/>
        </w:trPr>
        <w:tc>
          <w:tcPr>
            <w:tcW w:w="547" w:type="dxa"/>
            <w:textDirection w:val="lrTb"/>
            <w:noWrap w:val="false"/>
          </w:tcPr>
          <w:p>
            <w:pPr>
              <w:ind w:left="10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547" w:type="dxa"/>
            <w:textDirection w:val="lrTb"/>
            <w:noWrap w:val="false"/>
          </w:tcPr>
          <w:p>
            <w:pPr>
              <w:ind w:left="10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633" w:type="dxa"/>
            <w:textDirection w:val="lrTb"/>
            <w:noWrap w:val="false"/>
          </w:tcPr>
          <w:p>
            <w:pPr>
              <w:ind w:left="9" w:right="3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691" w:type="dxa"/>
            <w:textDirection w:val="lrTb"/>
            <w:noWrap w:val="false"/>
          </w:tcPr>
          <w:p>
            <w:pPr>
              <w:ind w:left="7" w:right="0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547" w:type="dxa"/>
            <w:textDirection w:val="lrTb"/>
            <w:noWrap w:val="false"/>
          </w:tcPr>
          <w:p>
            <w:pPr>
              <w:ind w:left="10" w:right="3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729" w:type="dxa"/>
            <w:textDirection w:val="lrTb"/>
            <w:noWrap w:val="false"/>
          </w:tcPr>
          <w:p>
            <w:pPr>
              <w:ind w:left="23" w:right="1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691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633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547" w:type="dxa"/>
            <w:textDirection w:val="lrTb"/>
            <w:noWrap w:val="false"/>
          </w:tcPr>
          <w:p>
            <w:pPr>
              <w:ind w:left="10" w:right="0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720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893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1027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960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778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893" w:type="dxa"/>
            <w:textDirection w:val="lrTb"/>
            <w:noWrap w:val="false"/>
          </w:tcPr>
          <w:p>
            <w:pPr>
              <w:ind w:left="15" w:right="6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931" w:type="dxa"/>
            <w:textDirection w:val="lrTb"/>
            <w:noWrap w:val="false"/>
          </w:tcPr>
          <w:p>
            <w:pPr>
              <w:ind w:left="14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873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969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0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10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0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0"/>
                <w:szCs w:val="22"/>
                <w:lang w:val="ru-RU" w:eastAsia="en-US" w:bidi="ar-SA"/>
              </w:rPr>
            </w:r>
          </w:p>
        </w:tc>
      </w:tr>
      <w:tr>
        <w:tblPrEx/>
        <w:trPr>
          <w:trHeight w:val="172"/>
        </w:trPr>
        <w:tc>
          <w:tcPr>
            <w:tcW w:w="547" w:type="dxa"/>
            <w:textDirection w:val="lrTb"/>
            <w:noWrap w:val="false"/>
          </w:tcPr>
          <w:p>
            <w:pPr>
              <w:ind w:left="10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547" w:type="dxa"/>
            <w:textDirection w:val="lrTb"/>
            <w:noWrap w:val="false"/>
          </w:tcPr>
          <w:p>
            <w:pPr>
              <w:ind w:left="10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633" w:type="dxa"/>
            <w:textDirection w:val="lrTb"/>
            <w:noWrap w:val="false"/>
          </w:tcPr>
          <w:p>
            <w:pPr>
              <w:ind w:left="9" w:right="3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691" w:type="dxa"/>
            <w:textDirection w:val="lrTb"/>
            <w:noWrap w:val="false"/>
          </w:tcPr>
          <w:p>
            <w:pPr>
              <w:ind w:left="7" w:right="0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547" w:type="dxa"/>
            <w:textDirection w:val="lrTb"/>
            <w:noWrap w:val="false"/>
          </w:tcPr>
          <w:p>
            <w:pPr>
              <w:ind w:left="10" w:right="3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729" w:type="dxa"/>
            <w:textDirection w:val="lrTb"/>
            <w:noWrap w:val="false"/>
          </w:tcPr>
          <w:p>
            <w:pPr>
              <w:ind w:left="23" w:right="1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691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633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547" w:type="dxa"/>
            <w:textDirection w:val="lrTb"/>
            <w:noWrap w:val="false"/>
          </w:tcPr>
          <w:p>
            <w:pPr>
              <w:ind w:left="10" w:right="0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720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893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1027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960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778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893" w:type="dxa"/>
            <w:textDirection w:val="lrTb"/>
            <w:noWrap w:val="false"/>
          </w:tcPr>
          <w:p>
            <w:pPr>
              <w:ind w:left="15" w:right="6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931" w:type="dxa"/>
            <w:textDirection w:val="lrTb"/>
            <w:noWrap w:val="false"/>
          </w:tcPr>
          <w:p>
            <w:pPr>
              <w:ind w:left="14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873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969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0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10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0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0"/>
                <w:szCs w:val="22"/>
                <w:lang w:val="ru-RU" w:eastAsia="en-US" w:bidi="ar-SA"/>
              </w:rPr>
            </w:r>
          </w:p>
        </w:tc>
      </w:tr>
      <w:tr>
        <w:tblPrEx/>
        <w:trPr>
          <w:trHeight w:val="172"/>
        </w:trPr>
        <w:tc>
          <w:tcPr>
            <w:tcW w:w="547" w:type="dxa"/>
            <w:textDirection w:val="lrTb"/>
            <w:noWrap w:val="false"/>
          </w:tcPr>
          <w:p>
            <w:pPr>
              <w:ind w:left="10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547" w:type="dxa"/>
            <w:textDirection w:val="lrTb"/>
            <w:noWrap w:val="false"/>
          </w:tcPr>
          <w:p>
            <w:pPr>
              <w:ind w:left="10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633" w:type="dxa"/>
            <w:textDirection w:val="lrTb"/>
            <w:noWrap w:val="false"/>
          </w:tcPr>
          <w:p>
            <w:pPr>
              <w:ind w:left="9" w:right="3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691" w:type="dxa"/>
            <w:textDirection w:val="lrTb"/>
            <w:noWrap w:val="false"/>
          </w:tcPr>
          <w:p>
            <w:pPr>
              <w:ind w:left="7" w:right="0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547" w:type="dxa"/>
            <w:textDirection w:val="lrTb"/>
            <w:noWrap w:val="false"/>
          </w:tcPr>
          <w:p>
            <w:pPr>
              <w:ind w:left="10" w:right="3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729" w:type="dxa"/>
            <w:textDirection w:val="lrTb"/>
            <w:noWrap w:val="false"/>
          </w:tcPr>
          <w:p>
            <w:pPr>
              <w:ind w:left="23" w:right="1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691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633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547" w:type="dxa"/>
            <w:textDirection w:val="lrTb"/>
            <w:noWrap w:val="false"/>
          </w:tcPr>
          <w:p>
            <w:pPr>
              <w:ind w:left="10" w:right="0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720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893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1027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960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778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893" w:type="dxa"/>
            <w:textDirection w:val="lrTb"/>
            <w:noWrap w:val="false"/>
          </w:tcPr>
          <w:p>
            <w:pPr>
              <w:ind w:left="15" w:right="6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931" w:type="dxa"/>
            <w:textDirection w:val="lrTb"/>
            <w:noWrap w:val="false"/>
          </w:tcPr>
          <w:p>
            <w:pPr>
              <w:ind w:left="14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873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969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0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10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0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0"/>
                <w:szCs w:val="22"/>
                <w:lang w:val="ru-RU" w:eastAsia="en-US" w:bidi="ar-SA"/>
              </w:rPr>
            </w:r>
          </w:p>
        </w:tc>
      </w:tr>
      <w:tr>
        <w:tblPrEx/>
        <w:trPr>
          <w:trHeight w:val="172"/>
        </w:trPr>
        <w:tc>
          <w:tcPr>
            <w:tcW w:w="547" w:type="dxa"/>
            <w:textDirection w:val="lrTb"/>
            <w:noWrap w:val="false"/>
          </w:tcPr>
          <w:p>
            <w:pPr>
              <w:ind w:left="10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547" w:type="dxa"/>
            <w:textDirection w:val="lrTb"/>
            <w:noWrap w:val="false"/>
          </w:tcPr>
          <w:p>
            <w:pPr>
              <w:ind w:left="10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633" w:type="dxa"/>
            <w:textDirection w:val="lrTb"/>
            <w:noWrap w:val="false"/>
          </w:tcPr>
          <w:p>
            <w:pPr>
              <w:ind w:left="9" w:right="3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691" w:type="dxa"/>
            <w:textDirection w:val="lrTb"/>
            <w:noWrap w:val="false"/>
          </w:tcPr>
          <w:p>
            <w:pPr>
              <w:ind w:left="7" w:right="0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547" w:type="dxa"/>
            <w:textDirection w:val="lrTb"/>
            <w:noWrap w:val="false"/>
          </w:tcPr>
          <w:p>
            <w:pPr>
              <w:ind w:left="10" w:right="3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729" w:type="dxa"/>
            <w:textDirection w:val="lrTb"/>
            <w:noWrap w:val="false"/>
          </w:tcPr>
          <w:p>
            <w:pPr>
              <w:ind w:left="23" w:right="1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691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633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547" w:type="dxa"/>
            <w:textDirection w:val="lrTb"/>
            <w:noWrap w:val="false"/>
          </w:tcPr>
          <w:p>
            <w:pPr>
              <w:ind w:left="10" w:right="0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720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893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1027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960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778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893" w:type="dxa"/>
            <w:textDirection w:val="lrTb"/>
            <w:noWrap w:val="false"/>
          </w:tcPr>
          <w:p>
            <w:pPr>
              <w:ind w:left="15" w:right="6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931" w:type="dxa"/>
            <w:textDirection w:val="lrTb"/>
            <w:noWrap w:val="false"/>
          </w:tcPr>
          <w:p>
            <w:pPr>
              <w:ind w:left="14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873" w:type="dxa"/>
            <w:textDirection w:val="lrTb"/>
            <w:noWrap w:val="false"/>
          </w:tcPr>
          <w:p>
            <w:pPr>
              <w:ind w:left="15" w:right="5" w:firstLine="0"/>
              <w:jc w:val="center"/>
              <w:spacing w:before="0" w:beforeAutospacing="0" w:after="0" w:afterAutospacing="0" w:line="152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5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5"/>
                <w:szCs w:val="22"/>
                <w:lang w:val="ru-RU" w:eastAsia="en-US" w:bidi="ar-SA"/>
              </w:rPr>
            </w:r>
          </w:p>
        </w:tc>
        <w:tc>
          <w:tcPr>
            <w:tcW w:w="969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0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10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0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0"/>
                <w:szCs w:val="22"/>
                <w:lang w:val="ru-RU" w:eastAsia="en-US" w:bidi="ar-SA"/>
              </w:rPr>
            </w:r>
          </w:p>
        </w:tc>
      </w:tr>
    </w:tbl>
    <w:p>
      <w:pPr>
        <w:ind w:left="0" w:right="0" w:firstLine="0"/>
        <w:jc w:val="left"/>
        <w:spacing w:before="85" w:beforeAutospacing="0" w:after="0" w:afterAutospacing="0" w:line="240" w:lineRule="auto"/>
        <w:widowControl w:val="off"/>
        <w:rPr>
          <w:rFonts w:hint="default" w:ascii="Times New Roman" w:hAnsi="Times New Roman" w:eastAsia="Times New Roman" w:cs="Times New Roman"/>
          <w:b/>
          <w:color w:val="auto"/>
          <w:sz w:val="12"/>
          <w:szCs w:val="22"/>
          <w:lang w:val="ru-RU" w:eastAsia="en-US" w:bidi="ar-SA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12"/>
          <w:szCs w:val="22"/>
          <w:lang w:val="ru-RU" w:eastAsia="en-US" w:bidi="ar-SA"/>
        </w:rPr>
      </w:r>
      <w:r>
        <w:rPr>
          <w:rFonts w:hint="default" w:ascii="Times New Roman" w:hAnsi="Times New Roman" w:eastAsia="Times New Roman" w:cs="Times New Roman"/>
          <w:b/>
          <w:color w:val="auto"/>
          <w:sz w:val="12"/>
          <w:szCs w:val="22"/>
          <w:lang w:val="ru-RU" w:eastAsia="en-US" w:bidi="ar-SA"/>
        </w:rPr>
      </w:r>
      <w:r>
        <w:rPr>
          <w:rFonts w:hint="default" w:ascii="Times New Roman" w:hAnsi="Times New Roman" w:eastAsia="Times New Roman" w:cs="Times New Roman"/>
          <w:b/>
          <w:color w:val="auto"/>
          <w:sz w:val="12"/>
          <w:szCs w:val="22"/>
          <w:lang w:val="ru-RU" w:eastAsia="en-US" w:bidi="ar-SA"/>
        </w:rPr>
      </w:r>
    </w:p>
    <w:p>
      <w:pPr>
        <w:ind w:left="316" w:right="8304" w:firstLine="0"/>
        <w:jc w:val="left"/>
        <w:spacing w:before="0" w:beforeAutospacing="0" w:after="0" w:afterAutospacing="0" w:line="266" w:lineRule="auto"/>
        <w:widowControl w:val="off"/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</w:pP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  <w:t xml:space="preserve">*</w:t>
      </w:r>
      <w:r>
        <w:rPr>
          <w:rFonts w:hint="default" w:ascii="Times New Roman" w:hAnsi="Times New Roman" w:eastAsia="Times New Roman" w:cs="Times New Roman"/>
          <w:color w:val="auto"/>
          <w:spacing w:val="-2"/>
          <w:sz w:val="12"/>
          <w:szCs w:val="12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  <w:t xml:space="preserve">-</w:t>
      </w:r>
      <w:r>
        <w:rPr>
          <w:rFonts w:hint="default" w:ascii="Times New Roman" w:hAnsi="Times New Roman" w:eastAsia="Times New Roman" w:cs="Times New Roman"/>
          <w:color w:val="auto"/>
          <w:spacing w:val="-1"/>
          <w:sz w:val="12"/>
          <w:szCs w:val="12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  <w:t xml:space="preserve">номер</w:t>
      </w:r>
      <w:r>
        <w:rPr>
          <w:rFonts w:hint="default" w:ascii="Times New Roman" w:hAnsi="Times New Roman" w:eastAsia="Times New Roman" w:cs="Times New Roman"/>
          <w:color w:val="auto"/>
          <w:spacing w:val="-2"/>
          <w:sz w:val="12"/>
          <w:szCs w:val="12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  <w:t xml:space="preserve">листа</w:t>
      </w:r>
      <w:r>
        <w:rPr>
          <w:rFonts w:hint="default" w:ascii="Times New Roman" w:hAnsi="Times New Roman" w:eastAsia="Times New Roman" w:cs="Times New Roman"/>
          <w:color w:val="auto"/>
          <w:spacing w:val="-1"/>
          <w:sz w:val="12"/>
          <w:szCs w:val="12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  <w:t xml:space="preserve">добавляется</w:t>
      </w:r>
      <w:r>
        <w:rPr>
          <w:rFonts w:hint="default" w:ascii="Times New Roman" w:hAnsi="Times New Roman" w:eastAsia="Times New Roman" w:cs="Times New Roman"/>
          <w:color w:val="auto"/>
          <w:spacing w:val="-2"/>
          <w:sz w:val="12"/>
          <w:szCs w:val="12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  <w:t xml:space="preserve">в</w:t>
      </w:r>
      <w:r>
        <w:rPr>
          <w:rFonts w:hint="default" w:ascii="Times New Roman" w:hAnsi="Times New Roman" w:eastAsia="Times New Roman" w:cs="Times New Roman"/>
          <w:color w:val="auto"/>
          <w:spacing w:val="-3"/>
          <w:sz w:val="12"/>
          <w:szCs w:val="12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  <w:t xml:space="preserve">случае,</w:t>
      </w:r>
      <w:r>
        <w:rPr>
          <w:rFonts w:hint="default" w:ascii="Times New Roman" w:hAnsi="Times New Roman" w:eastAsia="Times New Roman" w:cs="Times New Roman"/>
          <w:color w:val="auto"/>
          <w:spacing w:val="-1"/>
          <w:sz w:val="12"/>
          <w:szCs w:val="12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  <w:t xml:space="preserve">если</w:t>
      </w:r>
      <w:r>
        <w:rPr>
          <w:rFonts w:hint="default" w:ascii="Times New Roman" w:hAnsi="Times New Roman" w:eastAsia="Times New Roman" w:cs="Times New Roman"/>
          <w:color w:val="auto"/>
          <w:spacing w:val="-2"/>
          <w:sz w:val="12"/>
          <w:szCs w:val="12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  <w:t xml:space="preserve">на</w:t>
      </w:r>
      <w:r>
        <w:rPr>
          <w:rFonts w:hint="default" w:ascii="Times New Roman" w:hAnsi="Times New Roman" w:eastAsia="Times New Roman" w:cs="Times New Roman"/>
          <w:color w:val="auto"/>
          <w:spacing w:val="-1"/>
          <w:sz w:val="12"/>
          <w:szCs w:val="12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  <w:t xml:space="preserve">разных</w:t>
      </w:r>
      <w:r>
        <w:rPr>
          <w:rFonts w:hint="default" w:ascii="Times New Roman" w:hAnsi="Times New Roman" w:eastAsia="Times New Roman" w:cs="Times New Roman"/>
          <w:color w:val="auto"/>
          <w:spacing w:val="-2"/>
          <w:sz w:val="12"/>
          <w:szCs w:val="12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  <w:t xml:space="preserve">листах</w:t>
      </w:r>
      <w:r>
        <w:rPr>
          <w:rFonts w:hint="default" w:ascii="Times New Roman" w:hAnsi="Times New Roman" w:eastAsia="Times New Roman" w:cs="Times New Roman"/>
          <w:color w:val="auto"/>
          <w:spacing w:val="-2"/>
          <w:sz w:val="12"/>
          <w:szCs w:val="12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  <w:t xml:space="preserve">одного</w:t>
      </w:r>
      <w:r>
        <w:rPr>
          <w:rFonts w:hint="default" w:ascii="Times New Roman" w:hAnsi="Times New Roman" w:eastAsia="Times New Roman" w:cs="Times New Roman"/>
          <w:color w:val="auto"/>
          <w:spacing w:val="-2"/>
          <w:sz w:val="12"/>
          <w:szCs w:val="12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  <w:t xml:space="preserve">комплекта</w:t>
      </w:r>
      <w:r>
        <w:rPr>
          <w:rFonts w:hint="default" w:ascii="Times New Roman" w:hAnsi="Times New Roman" w:eastAsia="Times New Roman" w:cs="Times New Roman"/>
          <w:color w:val="auto"/>
          <w:spacing w:val="-1"/>
          <w:sz w:val="12"/>
          <w:szCs w:val="12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  <w:t xml:space="preserve">РД</w:t>
      </w:r>
      <w:r>
        <w:rPr>
          <w:rFonts w:hint="default" w:ascii="Times New Roman" w:hAnsi="Times New Roman" w:eastAsia="Times New Roman" w:cs="Times New Roman"/>
          <w:color w:val="auto"/>
          <w:spacing w:val="-2"/>
          <w:sz w:val="12"/>
          <w:szCs w:val="12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  <w:t xml:space="preserve">содержатся</w:t>
      </w:r>
      <w:r>
        <w:rPr>
          <w:rFonts w:hint="default" w:ascii="Times New Roman" w:hAnsi="Times New Roman" w:eastAsia="Times New Roman" w:cs="Times New Roman"/>
          <w:color w:val="auto"/>
          <w:spacing w:val="40"/>
          <w:sz w:val="12"/>
          <w:szCs w:val="12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  <w:t xml:space="preserve">разные по видам работ строительные конструктивы</w:t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</w:r>
    </w:p>
    <w:p>
      <w:pPr>
        <w:ind w:left="316" w:right="8304" w:firstLine="0"/>
        <w:jc w:val="left"/>
        <w:spacing w:before="49" w:beforeAutospacing="0" w:after="0" w:afterAutospacing="0" w:line="266" w:lineRule="auto"/>
        <w:widowControl w:val="off"/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</w:pP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  <w:t xml:space="preserve">**</w:t>
      </w:r>
      <w:r>
        <w:rPr>
          <w:rFonts w:hint="default" w:ascii="Times New Roman" w:hAnsi="Times New Roman" w:eastAsia="Times New Roman" w:cs="Times New Roman"/>
          <w:color w:val="auto"/>
          <w:spacing w:val="-6"/>
          <w:sz w:val="12"/>
          <w:szCs w:val="12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  <w:t xml:space="preserve">-</w:t>
      </w:r>
      <w:r>
        <w:rPr>
          <w:rFonts w:hint="default" w:ascii="Times New Roman" w:hAnsi="Times New Roman" w:eastAsia="Times New Roman" w:cs="Times New Roman"/>
          <w:color w:val="auto"/>
          <w:spacing w:val="-4"/>
          <w:sz w:val="12"/>
          <w:szCs w:val="12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  <w:t xml:space="preserve">имя</w:t>
      </w:r>
      <w:r>
        <w:rPr>
          <w:rFonts w:hint="default" w:ascii="Times New Roman" w:hAnsi="Times New Roman" w:eastAsia="Times New Roman" w:cs="Times New Roman"/>
          <w:color w:val="auto"/>
          <w:spacing w:val="-6"/>
          <w:sz w:val="12"/>
          <w:szCs w:val="12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  <w:t xml:space="preserve">папки/подпапки</w:t>
      </w:r>
      <w:r>
        <w:rPr>
          <w:rFonts w:hint="default" w:ascii="Times New Roman" w:hAnsi="Times New Roman" w:eastAsia="Times New Roman" w:cs="Times New Roman"/>
          <w:color w:val="auto"/>
          <w:spacing w:val="-6"/>
          <w:sz w:val="12"/>
          <w:szCs w:val="12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  <w:t xml:space="preserve">присваивается</w:t>
      </w:r>
      <w:r>
        <w:rPr>
          <w:rFonts w:hint="default" w:ascii="Times New Roman" w:hAnsi="Times New Roman" w:eastAsia="Times New Roman" w:cs="Times New Roman"/>
          <w:color w:val="auto"/>
          <w:spacing w:val="-6"/>
          <w:sz w:val="12"/>
          <w:szCs w:val="12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  <w:t xml:space="preserve">исполнителем</w:t>
      </w:r>
      <w:r>
        <w:rPr>
          <w:rFonts w:hint="default" w:ascii="Times New Roman" w:hAnsi="Times New Roman" w:eastAsia="Times New Roman" w:cs="Times New Roman"/>
          <w:color w:val="auto"/>
          <w:spacing w:val="-7"/>
          <w:sz w:val="12"/>
          <w:szCs w:val="12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  <w:t xml:space="preserve">в</w:t>
      </w:r>
      <w:r>
        <w:rPr>
          <w:rFonts w:hint="default" w:ascii="Times New Roman" w:hAnsi="Times New Roman" w:eastAsia="Times New Roman" w:cs="Times New Roman"/>
          <w:color w:val="auto"/>
          <w:spacing w:val="-6"/>
          <w:sz w:val="12"/>
          <w:szCs w:val="12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  <w:t xml:space="preserve">произвольной</w:t>
      </w:r>
      <w:r>
        <w:rPr>
          <w:rFonts w:hint="default" w:ascii="Times New Roman" w:hAnsi="Times New Roman" w:eastAsia="Times New Roman" w:cs="Times New Roman"/>
          <w:color w:val="auto"/>
          <w:spacing w:val="-6"/>
          <w:sz w:val="12"/>
          <w:szCs w:val="12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  <w:t xml:space="preserve">систематизации,</w:t>
      </w:r>
      <w:r>
        <w:rPr>
          <w:rFonts w:hint="default" w:ascii="Times New Roman" w:hAnsi="Times New Roman" w:eastAsia="Times New Roman" w:cs="Times New Roman"/>
          <w:color w:val="auto"/>
          <w:spacing w:val="40"/>
          <w:sz w:val="12"/>
          <w:szCs w:val="12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  <w:t xml:space="preserve">согласованной с Техническим заказчиком (или Заказчиком-Филиалом)</w:t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</w:r>
    </w:p>
    <w:p>
      <w:pPr>
        <w:ind w:left="0" w:right="0" w:firstLine="0"/>
        <w:jc w:val="left"/>
        <w:spacing w:before="45" w:beforeAutospacing="0" w:after="0" w:afterAutospacing="0" w:line="240" w:lineRule="auto"/>
        <w:widowControl w:val="off"/>
        <w:rPr>
          <w:rFonts w:hint="default" w:ascii="Times New Roman" w:hAnsi="Times New Roman" w:eastAsia="Times New Roman" w:cs="Times New Roman"/>
          <w:color w:val="auto"/>
          <w:sz w:val="15"/>
          <w:szCs w:val="22"/>
          <w:lang w:val="ru-RU" w:eastAsia="en-US" w:bidi="ar-SA"/>
        </w:rPr>
      </w:pPr>
      <w:r>
        <w:rPr>
          <w:rFonts w:hint="default" w:ascii="Times New Roman" w:hAnsi="Times New Roman" w:eastAsia="Times New Roman" w:cs="Times New Roman"/>
          <w:color w:val="auto"/>
          <w:sz w:val="15"/>
          <w:szCs w:val="22"/>
          <w:lang w:val="ru-RU" w:eastAsia="en-US" w:bidi="ar-SA"/>
        </w:rPr>
      </w:r>
      <w:r>
        <w:rPr>
          <w:rFonts w:hint="default" w:ascii="Times New Roman" w:hAnsi="Times New Roman" w:eastAsia="Times New Roman" w:cs="Times New Roman"/>
          <w:color w:val="auto"/>
          <w:sz w:val="15"/>
          <w:szCs w:val="22"/>
          <w:lang w:val="ru-RU" w:eastAsia="en-US" w:bidi="ar-SA"/>
        </w:rPr>
      </w:r>
      <w:r>
        <w:rPr>
          <w:rFonts w:hint="default" w:ascii="Times New Roman" w:hAnsi="Times New Roman" w:eastAsia="Times New Roman" w:cs="Times New Roman"/>
          <w:color w:val="auto"/>
          <w:sz w:val="15"/>
          <w:szCs w:val="22"/>
          <w:lang w:val="ru-RU" w:eastAsia="en-US" w:bidi="ar-SA"/>
        </w:rPr>
      </w:r>
    </w:p>
    <w:p>
      <w:pPr>
        <w:ind w:left="1368" w:right="0" w:firstLine="0"/>
        <w:jc w:val="left"/>
        <w:spacing w:before="0" w:beforeAutospacing="0" w:after="0" w:afterAutospacing="0" w:line="240" w:lineRule="auto"/>
        <w:widowControl w:val="off"/>
        <w:rPr>
          <w:rFonts w:hint="default" w:ascii="Times New Roman" w:hAnsi="Times New Roman" w:eastAsia="Times New Roman" w:cs="Times New Roman"/>
          <w:b/>
          <w:i/>
          <w:color w:val="auto"/>
          <w:sz w:val="18"/>
          <w:szCs w:val="18"/>
        </w:rPr>
      </w:pPr>
      <w:r>
        <w:rPr>
          <w:rFonts w:hint="default" w:ascii="Times New Roman" w:hAnsi="Times New Roman" w:eastAsia="Times New Roman" w:cs="Times New Roman"/>
          <w:b/>
          <w:i/>
          <w:color w:val="auto"/>
          <w:sz w:val="18"/>
          <w:szCs w:val="18"/>
          <w:lang w:val="ru-RU" w:eastAsia="en-US" w:bidi="ar-SA"/>
        </w:rPr>
        <w:t xml:space="preserve">Форма</w:t>
      </w:r>
      <w:r>
        <w:rPr>
          <w:rFonts w:hint="default" w:ascii="Times New Roman" w:hAnsi="Times New Roman" w:eastAsia="Times New Roman" w:cs="Times New Roman"/>
          <w:b/>
          <w:i/>
          <w:color w:val="auto"/>
          <w:spacing w:val="-3"/>
          <w:sz w:val="18"/>
          <w:szCs w:val="18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b/>
          <w:i/>
          <w:color w:val="auto"/>
          <w:spacing w:val="-2"/>
          <w:sz w:val="18"/>
          <w:szCs w:val="18"/>
          <w:lang w:val="ru-RU" w:eastAsia="en-US" w:bidi="ar-SA"/>
        </w:rPr>
        <w:t xml:space="preserve">согласована:</w:t>
      </w:r>
      <w:r>
        <w:rPr>
          <w:rFonts w:hint="default" w:ascii="Times New Roman" w:hAnsi="Times New Roman" w:eastAsia="Times New Roman" w:cs="Times New Roman"/>
          <w:b/>
          <w:i/>
          <w:color w:val="auto"/>
          <w:sz w:val="18"/>
          <w:szCs w:val="18"/>
        </w:rPr>
      </w:r>
      <w:r>
        <w:rPr>
          <w:rFonts w:hint="default" w:ascii="Times New Roman" w:hAnsi="Times New Roman" w:eastAsia="Times New Roman" w:cs="Times New Roman"/>
          <w:b/>
          <w:i/>
          <w:color w:val="auto"/>
          <w:sz w:val="18"/>
          <w:szCs w:val="18"/>
        </w:rPr>
      </w:r>
    </w:p>
    <w:p>
      <w:pPr>
        <w:ind w:left="0" w:right="0" w:firstLine="0"/>
        <w:jc w:val="left"/>
        <w:spacing w:before="91" w:beforeAutospacing="0" w:after="0" w:afterAutospacing="0" w:line="240" w:lineRule="auto"/>
        <w:widowControl w:val="off"/>
        <w:rPr>
          <w:rFonts w:hint="default" w:ascii="Times New Roman" w:hAnsi="Times New Roman" w:eastAsia="Times New Roman" w:cs="Times New Roman"/>
          <w:b/>
          <w:i/>
          <w:color w:val="auto"/>
          <w:sz w:val="18"/>
          <w:szCs w:val="18"/>
        </w:rPr>
      </w:pPr>
      <w:r>
        <w:rPr>
          <w:rFonts w:hint="default" w:ascii="Times New Roman" w:hAnsi="Times New Roman" w:eastAsia="Times New Roman" w:cs="Times New Roman"/>
          <w:b/>
          <w:i/>
          <w:color w:val="auto"/>
          <w:sz w:val="18"/>
          <w:szCs w:val="18"/>
          <w:lang w:val="ru-RU" w:eastAsia="en-US" w:bidi="ar-SA"/>
        </w:rPr>
      </w:r>
      <w:r>
        <w:rPr>
          <w:rFonts w:hint="default" w:ascii="Times New Roman" w:hAnsi="Times New Roman" w:eastAsia="Times New Roman" w:cs="Times New Roman"/>
          <w:b/>
          <w:i/>
          <w:color w:val="auto"/>
          <w:sz w:val="18"/>
          <w:szCs w:val="18"/>
        </w:rPr>
      </w:r>
      <w:r>
        <w:rPr>
          <w:rFonts w:hint="default" w:ascii="Times New Roman" w:hAnsi="Times New Roman" w:eastAsia="Times New Roman" w:cs="Times New Roman"/>
          <w:b/>
          <w:i/>
          <w:color w:val="auto"/>
          <w:sz w:val="18"/>
          <w:szCs w:val="18"/>
        </w:rPr>
      </w:r>
    </w:p>
    <w:p>
      <w:pPr>
        <w:pStyle w:val="1204"/>
        <w:ind w:left="864" w:right="0" w:firstLine="0"/>
        <w:jc w:val="left"/>
        <w:keepLines w:val="0"/>
        <w:keepNext w:val="0"/>
        <w:spacing w:before="1" w:beforeAutospacing="0" w:after="0" w:afterAutospacing="0" w:line="240" w:lineRule="auto"/>
        <w:widowControl w:val="off"/>
        <w:tabs>
          <w:tab w:val="left" w:pos="8524" w:leader="none"/>
        </w:tabs>
        <w:rPr>
          <w:rFonts w:hint="default" w:ascii="Times New Roman" w:hAnsi="Times New Roman" w:eastAsia="Times New Roman" w:cs="Times New Roman"/>
          <w:b/>
          <w:bCs/>
          <w:color w:val="auto"/>
          <w:sz w:val="18"/>
          <w:szCs w:val="18"/>
        </w:rPr>
      </w:pPr>
      <w:r>
        <w:rPr>
          <w:rFonts w:hint="default" w:ascii="Times New Roman" w:hAnsi="Times New Roman" w:eastAsia="Times New Roman" w:cs="Times New Roman"/>
          <w:b/>
          <w:bCs/>
          <w:color w:val="auto"/>
          <w:spacing w:val="-2"/>
          <w:position w:val="1"/>
          <w:sz w:val="18"/>
          <w:szCs w:val="18"/>
          <w:lang w:val="ru-RU" w:eastAsia="en-US" w:bidi="ar-SA"/>
        </w:rPr>
        <w:t xml:space="preserve">Заказчик:</w:t>
      </w:r>
      <w:r>
        <w:rPr>
          <w:rFonts w:hint="default" w:ascii="Times New Roman" w:hAnsi="Times New Roman" w:eastAsia="Times New Roman" w:cs="Times New Roman"/>
          <w:b/>
          <w:bCs/>
          <w:color w:val="auto"/>
          <w:position w:val="1"/>
          <w:sz w:val="18"/>
          <w:szCs w:val="18"/>
          <w:lang w:val="ru-RU" w:eastAsia="en-US" w:bidi="ar-SA"/>
        </w:rPr>
        <w:tab/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2"/>
          <w:sz w:val="18"/>
          <w:szCs w:val="18"/>
          <w:lang w:val="ru-RU" w:eastAsia="en-US" w:bidi="ar-SA"/>
        </w:rPr>
        <w:t xml:space="preserve">Подрядчик: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18"/>
          <w:szCs w:val="18"/>
        </w:rPr>
      </w:r>
      <w:r>
        <w:rPr>
          <w:rFonts w:hint="default" w:ascii="Times New Roman" w:hAnsi="Times New Roman" w:eastAsia="Times New Roman" w:cs="Times New Roman"/>
          <w:b/>
          <w:bCs/>
          <w:color w:val="auto"/>
          <w:sz w:val="18"/>
          <w:szCs w:val="18"/>
        </w:rPr>
      </w:r>
    </w:p>
    <w:p>
      <w:pPr>
        <w:ind w:left="8524" w:right="0" w:firstLine="0"/>
        <w:jc w:val="left"/>
        <w:spacing w:before="5" w:beforeAutospacing="0" w:after="0" w:afterAutospacing="0" w:line="240" w:lineRule="auto"/>
        <w:widowControl w:val="off"/>
        <w:rPr>
          <w:rFonts w:hint="default" w:ascii="Times New Roman" w:hAnsi="Times New Roman" w:eastAsia="Times New Roman" w:cs="Times New Roman"/>
          <w:color w:val="auto"/>
          <w:sz w:val="15"/>
          <w:szCs w:val="22"/>
          <w:lang w:val="ru-RU" w:eastAsia="en-US" w:bidi="ar-SA"/>
        </w:rPr>
      </w:pPr>
      <w:r>
        <w:rPr>
          <w:rFonts w:hint="default" w:ascii="Times New Roman" w:hAnsi="Times New Roman" w:eastAsia="Times New Roman" w:cs="Times New Roman"/>
          <w:color w:val="auto"/>
          <w:sz w:val="15"/>
          <w:szCs w:val="22"/>
          <w:lang w:val="ru-RU" w:eastAsia="en-US" w:bidi="ar-SA"/>
        </w:rPr>
      </w:r>
      <w:r>
        <w:rPr>
          <w:rFonts w:hint="default" w:ascii="Times New Roman" w:hAnsi="Times New Roman" w:eastAsia="Times New Roman" w:cs="Times New Roman"/>
          <w:color w:val="auto"/>
          <w:sz w:val="15"/>
          <w:szCs w:val="22"/>
          <w:lang w:val="ru-RU" w:eastAsia="en-US" w:bidi="ar-SA"/>
        </w:rPr>
      </w:r>
      <w:r>
        <w:rPr>
          <w:rFonts w:hint="default" w:ascii="Times New Roman" w:hAnsi="Times New Roman" w:eastAsia="Times New Roman" w:cs="Times New Roman"/>
          <w:color w:val="auto"/>
          <w:sz w:val="15"/>
          <w:szCs w:val="22"/>
          <w:lang w:val="ru-RU" w:eastAsia="en-US" w:bidi="ar-SA"/>
        </w:rPr>
      </w:r>
    </w:p>
    <w:p>
      <w:pPr>
        <w:ind w:left="0" w:right="0" w:firstLine="0"/>
        <w:jc w:val="left"/>
        <w:spacing w:before="0" w:beforeAutospacing="0" w:after="0" w:afterAutospacing="0" w:line="240" w:lineRule="auto"/>
        <w:widowControl w:val="off"/>
        <w:rPr>
          <w:rFonts w:hint="default" w:ascii="Times New Roman" w:hAnsi="Times New Roman" w:eastAsia="Times New Roman" w:cs="Times New Roman"/>
          <w:color w:val="auto"/>
          <w:sz w:val="15"/>
          <w:szCs w:val="22"/>
          <w:lang w:val="ru-RU" w:eastAsia="en-US" w:bidi="ar-SA"/>
        </w:rPr>
        <w:sectPr>
          <w:headerReference w:type="default" r:id="rId10"/>
          <w:footerReference w:type="default" r:id="rId14"/>
          <w:footnotePr/>
          <w:endnotePr/>
          <w:type w:val="continuous"/>
          <w:pgSz w:w="15840" w:h="12240" w:orient="landscape"/>
          <w:pgMar w:top="1000" w:right="1080" w:bottom="280" w:left="720" w:header="709" w:footer="709" w:gutter="0"/>
          <w:cols w:num="1" w:sep="0" w:space="720" w:equalWidth="1"/>
          <w:docGrid w:linePitch="360"/>
        </w:sectPr>
      </w:pPr>
      <w:r>
        <w:rPr>
          <w:rFonts w:hint="default" w:ascii="Times New Roman" w:hAnsi="Times New Roman" w:eastAsia="Times New Roman" w:cs="Times New Roman"/>
          <w:color w:val="auto"/>
          <w:sz w:val="15"/>
          <w:szCs w:val="22"/>
          <w:lang w:val="ru-RU" w:eastAsia="en-US" w:bidi="ar-SA"/>
        </w:rPr>
      </w:r>
      <w:r>
        <w:rPr>
          <w:rFonts w:hint="default" w:ascii="Times New Roman" w:hAnsi="Times New Roman" w:eastAsia="Times New Roman" w:cs="Times New Roman"/>
          <w:color w:val="auto"/>
          <w:sz w:val="15"/>
          <w:szCs w:val="22"/>
          <w:lang w:val="ru-RU" w:eastAsia="en-US" w:bidi="ar-SA"/>
        </w:rPr>
      </w:r>
      <w:r>
        <w:rPr>
          <w:rFonts w:hint="default" w:ascii="Times New Roman" w:hAnsi="Times New Roman" w:eastAsia="Times New Roman" w:cs="Times New Roman"/>
          <w:color w:val="auto"/>
          <w:sz w:val="15"/>
          <w:szCs w:val="22"/>
          <w:lang w:val="ru-RU" w:eastAsia="en-US" w:bidi="ar-SA"/>
        </w:rPr>
      </w:r>
    </w:p>
    <w:p>
      <w:pPr>
        <w:ind w:left="863" w:right="0" w:firstLine="0"/>
        <w:jc w:val="left"/>
        <w:spacing w:before="10" w:beforeAutospacing="0" w:after="0" w:afterAutospacing="0" w:line="240" w:lineRule="auto"/>
        <w:widowControl w:val="off"/>
        <w:rPr>
          <w:rFonts w:hint="default" w:ascii="Times New Roman" w:hAnsi="Times New Roman" w:eastAsia="Times New Roman" w:cs="Times New Roman"/>
          <w:color w:val="auto"/>
          <w:sz w:val="15"/>
          <w:szCs w:val="22"/>
          <w:lang w:val="ru-RU" w:eastAsia="en-US" w:bidi="ar-SA"/>
        </w:rPr>
        <w:sectPr>
          <w:footnotePr/>
          <w:endnotePr/>
          <w:type w:val="continuous"/>
          <w:pgSz w:w="15840" w:h="12240" w:orient="landscape"/>
          <w:pgMar w:top="1000" w:right="1080" w:bottom="280" w:left="720" w:header="709" w:footer="709" w:gutter="0"/>
          <w:cols w:num="2" w:sep="0" w:space="720" w:equalWidth="0">
            <w:col w:w="3354" w:space="4307"/>
            <w:col w:w="6379" w:space="0"/>
          </w:cols>
          <w:docGrid w:linePitch="360"/>
        </w:sectPr>
      </w:pPr>
      <w:r>
        <w:rPr>
          <w:rFonts w:hint="default" w:ascii="Times New Roman" w:hAnsi="Times New Roman" w:eastAsia="Times New Roman" w:cs="Times New Roman"/>
          <w:color w:val="auto"/>
          <w:sz w:val="22"/>
          <w:szCs w:val="22"/>
          <w:lang w:val="ru-RU" w:eastAsia="en-US" w:bidi="ar-SA"/>
        </w:rPr>
        <w:br w:type="column"/>
      </w:r>
      <w:r>
        <w:rPr>
          <w:rFonts w:hint="default" w:ascii="Times New Roman" w:hAnsi="Times New Roman" w:eastAsia="Times New Roman" w:cs="Times New Roman"/>
          <w:color w:val="auto"/>
          <w:sz w:val="15"/>
          <w:szCs w:val="22"/>
          <w:lang w:val="ru-RU" w:eastAsia="en-US" w:bidi="ar-SA"/>
        </w:rPr>
      </w:r>
      <w:r>
        <w:rPr>
          <w:rFonts w:hint="default" w:ascii="Times New Roman" w:hAnsi="Times New Roman" w:eastAsia="Times New Roman" w:cs="Times New Roman"/>
          <w:color w:val="auto"/>
          <w:sz w:val="15"/>
          <w:szCs w:val="22"/>
          <w:lang w:val="ru-RU" w:eastAsia="en-US" w:bidi="ar-SA"/>
        </w:rPr>
      </w:r>
    </w:p>
    <w:p>
      <w:pPr>
        <w:ind w:left="902" w:right="0" w:firstLine="0"/>
        <w:jc w:val="left"/>
        <w:spacing w:before="159" w:beforeAutospacing="0" w:after="0" w:afterAutospacing="0" w:line="240" w:lineRule="auto"/>
        <w:widowControl w:val="off"/>
        <w:tabs>
          <w:tab w:val="left" w:pos="1928" w:leader="none"/>
          <w:tab w:val="left" w:pos="8562" w:leader="none"/>
          <w:tab w:val="left" w:pos="9589" w:leader="none"/>
        </w:tabs>
        <w:rPr>
          <w:rFonts w:hint="default" w:ascii="Times New Roman" w:hAnsi="Times New Roman" w:eastAsia="Times New Roman" w:cs="Times New Roman"/>
          <w:color w:val="auto"/>
          <w:sz w:val="15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color w:val="auto"/>
          <w:sz w:val="15"/>
          <w:szCs w:val="22"/>
          <w:u w:val="single"/>
          <w:lang w:val="ru-RU" w:eastAsia="en-US" w:bidi="ar-SA"/>
        </w:rPr>
        <w:tab/>
      </w:r>
      <w:r>
        <w:rPr>
          <w:rFonts w:hint="default" w:ascii="Times New Roman" w:hAnsi="Times New Roman" w:eastAsia="Times New Roman" w:cs="Times New Roman"/>
          <w:color w:val="auto"/>
          <w:sz w:val="15"/>
          <w:szCs w:val="22"/>
          <w:u w:val="none"/>
          <w:lang w:val="ru-RU" w:eastAsia="en-US" w:bidi="ar-SA"/>
        </w:rPr>
        <w:t xml:space="preserve">/_____________</w:t>
      </w:r>
      <w:r>
        <w:rPr>
          <w:rFonts w:hint="default" w:ascii="Times New Roman" w:hAnsi="Times New Roman" w:eastAsia="Times New Roman" w:cs="Times New Roman"/>
          <w:color w:val="auto"/>
          <w:sz w:val="15"/>
          <w:szCs w:val="22"/>
          <w:u w:val="none"/>
          <w:lang w:val="ru-RU" w:eastAsia="en-US" w:bidi="ar-SA"/>
        </w:rPr>
        <w:tab/>
        <w:t xml:space="preserve">________________</w:t>
      </w:r>
      <w:r>
        <w:rPr>
          <w:rFonts w:hint="default" w:ascii="Times New Roman" w:hAnsi="Times New Roman" w:eastAsia="Times New Roman" w:cs="Times New Roman"/>
          <w:color w:val="auto"/>
          <w:sz w:val="15"/>
          <w:szCs w:val="22"/>
          <w:u w:val="none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15"/>
          <w:szCs w:val="22"/>
          <w:u w:val="none"/>
          <w:lang w:val="ru-RU" w:eastAsia="en-US" w:bidi="ar-SA"/>
        </w:rPr>
        <w:t xml:space="preserve">/ _____________</w:t>
      </w:r>
      <w:r>
        <w:rPr>
          <w:rFonts w:hint="default" w:ascii="Times New Roman" w:hAnsi="Times New Roman" w:eastAsia="Times New Roman" w:cs="Times New Roman"/>
          <w:color w:val="auto"/>
          <w:sz w:val="15"/>
          <w:szCs w:val="22"/>
          <w:u w:val="none"/>
        </w:rPr>
      </w:r>
      <w:r>
        <w:rPr>
          <w:rFonts w:hint="default" w:ascii="Times New Roman" w:hAnsi="Times New Roman" w:eastAsia="Times New Roman" w:cs="Times New Roman"/>
          <w:color w:val="auto"/>
          <w:sz w:val="15"/>
          <w:szCs w:val="22"/>
          <w:u w:val="none"/>
        </w:rPr>
      </w:r>
    </w:p>
    <w:p>
      <w:pPr>
        <w:ind w:left="902" w:right="0" w:firstLine="0"/>
        <w:jc w:val="left"/>
        <w:spacing w:before="159"/>
        <w:tabs>
          <w:tab w:val="left" w:pos="1928" w:leader="none"/>
          <w:tab w:val="left" w:pos="8562" w:leader="none"/>
          <w:tab w:val="left" w:pos="9589" w:leader="none"/>
        </w:tabs>
        <w:rPr>
          <w:sz w:val="15"/>
          <w:u w:val="none"/>
        </w:rPr>
        <w:sectPr>
          <w:footnotePr/>
          <w:endnotePr/>
          <w:type w:val="continuous"/>
          <w:pgSz w:w="15840" w:h="12240" w:orient="landscape"/>
          <w:pgMar w:top="1000" w:right="1080" w:bottom="280" w:left="720" w:header="709" w:footer="709" w:gutter="0"/>
          <w:cols w:num="1" w:sep="0" w:space="1701" w:equalWidth="1"/>
          <w:docGrid w:linePitch="360"/>
        </w:sectPr>
      </w:pPr>
      <w:r>
        <w:rPr>
          <w:sz w:val="15"/>
          <w:u w:val="none"/>
        </w:rPr>
      </w:r>
      <w:r>
        <w:rPr>
          <w:sz w:val="15"/>
          <w:u w:val="none"/>
        </w:rPr>
      </w:r>
      <w:r>
        <w:rPr>
          <w:sz w:val="15"/>
          <w:u w:val="none"/>
        </w:rPr>
      </w:r>
    </w:p>
    <w:p>
      <w:pPr>
        <w:ind w:firstLine="0"/>
        <w:spacing w:before="0" w:line="240" w:lineRule="auto"/>
        <w:rPr>
          <w:sz w:val="12"/>
          <w:szCs w:val="12"/>
          <w:u w:val="none"/>
        </w:rPr>
      </w:pPr>
      <w:r>
        <w:rPr>
          <w:sz w:val="12"/>
          <w:u w:val="none"/>
        </w:rPr>
      </w:r>
      <w:r>
        <w:rPr>
          <w:sz w:val="12"/>
          <w:szCs w:val="12"/>
          <w:u w:val="none"/>
        </w:rPr>
      </w:r>
      <w:r>
        <w:rPr>
          <w:sz w:val="12"/>
          <w:szCs w:val="12"/>
          <w:u w:val="none"/>
        </w:rPr>
      </w:r>
    </w:p>
    <w:p>
      <w:pPr>
        <w:ind w:firstLine="0"/>
        <w:spacing w:before="0" w:line="240" w:lineRule="auto"/>
        <w:rPr>
          <w:sz w:val="12"/>
          <w:szCs w:val="12"/>
        </w:rPr>
      </w:pPr>
      <w:r>
        <w:rPr>
          <w:sz w:val="12"/>
          <w:szCs w:val="12"/>
        </w:rPr>
      </w:r>
      <w:r>
        <w:rPr>
          <w:sz w:val="12"/>
          <w:szCs w:val="12"/>
        </w:rPr>
      </w:r>
      <w:r>
        <w:rPr>
          <w:sz w:val="12"/>
          <w:szCs w:val="12"/>
        </w:rPr>
      </w:r>
    </w:p>
    <w:p>
      <w:pPr>
        <w:ind w:firstLine="0"/>
        <w:spacing w:before="0" w:line="240" w:lineRule="auto"/>
        <w:rPr>
          <w:sz w:val="12"/>
          <w:szCs w:val="12"/>
        </w:rPr>
      </w:pPr>
      <w:r>
        <w:rPr>
          <w:sz w:val="12"/>
          <w:szCs w:val="12"/>
        </w:rPr>
      </w:r>
      <w:r>
        <w:rPr>
          <w:sz w:val="12"/>
          <w:szCs w:val="12"/>
        </w:rPr>
      </w:r>
      <w:r>
        <w:rPr>
          <w:sz w:val="12"/>
          <w:szCs w:val="12"/>
        </w:rPr>
      </w:r>
    </w:p>
    <w:p>
      <w:pPr>
        <w:ind w:firstLine="0"/>
        <w:spacing w:before="0" w:line="240" w:lineRule="auto"/>
        <w:rPr>
          <w:sz w:val="12"/>
          <w:szCs w:val="12"/>
        </w:rPr>
      </w:pPr>
      <w:r>
        <w:rPr>
          <w:sz w:val="12"/>
          <w:szCs w:val="12"/>
        </w:rPr>
      </w:r>
      <w:r>
        <w:rPr>
          <w:sz w:val="12"/>
          <w:szCs w:val="12"/>
        </w:rPr>
      </w:r>
      <w:r>
        <w:rPr>
          <w:sz w:val="12"/>
          <w:szCs w:val="12"/>
        </w:rPr>
      </w:r>
    </w:p>
    <w:p>
      <w:pPr>
        <w:ind w:firstLine="0"/>
        <w:spacing w:before="0" w:line="240" w:lineRule="auto"/>
        <w:rPr>
          <w:sz w:val="12"/>
          <w:szCs w:val="12"/>
        </w:rPr>
      </w:pPr>
      <w:r>
        <w:rPr>
          <w:sz w:val="12"/>
          <w:szCs w:val="12"/>
        </w:rPr>
      </w:r>
      <w:r>
        <w:rPr>
          <w:sz w:val="12"/>
          <w:szCs w:val="12"/>
        </w:rPr>
      </w:r>
      <w:r>
        <w:rPr>
          <w:sz w:val="12"/>
          <w:szCs w:val="12"/>
        </w:rPr>
      </w:r>
    </w:p>
    <w:p>
      <w:pPr>
        <w:ind w:firstLine="0"/>
        <w:spacing w:before="0" w:line="240" w:lineRule="auto"/>
        <w:rPr>
          <w:sz w:val="12"/>
          <w:szCs w:val="12"/>
        </w:rPr>
      </w:pPr>
      <w:r>
        <w:rPr>
          <w:sz w:val="12"/>
          <w:szCs w:val="12"/>
        </w:rPr>
      </w:r>
      <w:r>
        <w:rPr>
          <w:sz w:val="12"/>
          <w:szCs w:val="12"/>
        </w:rPr>
      </w:r>
      <w:r>
        <w:rPr>
          <w:sz w:val="12"/>
          <w:szCs w:val="12"/>
        </w:rPr>
      </w:r>
    </w:p>
    <w:p>
      <w:pPr>
        <w:ind w:firstLine="0"/>
        <w:spacing w:before="0" w:line="240" w:lineRule="auto"/>
        <w:rPr>
          <w:sz w:val="12"/>
          <w:szCs w:val="12"/>
        </w:rPr>
      </w:pPr>
      <w:r>
        <w:rPr>
          <w:sz w:val="12"/>
          <w:szCs w:val="12"/>
        </w:rPr>
      </w:r>
      <w:r>
        <w:rPr>
          <w:sz w:val="12"/>
          <w:szCs w:val="12"/>
        </w:rPr>
      </w:r>
      <w:r>
        <w:rPr>
          <w:sz w:val="12"/>
          <w:szCs w:val="12"/>
        </w:rPr>
      </w:r>
    </w:p>
    <w:p>
      <w:pPr>
        <w:ind w:firstLine="0"/>
        <w:spacing w:before="0" w:line="240" w:lineRule="auto"/>
        <w:rPr>
          <w:sz w:val="12"/>
          <w:szCs w:val="12"/>
        </w:rPr>
      </w:pPr>
      <w:r>
        <w:rPr>
          <w:sz w:val="12"/>
          <w:szCs w:val="12"/>
        </w:rPr>
      </w:r>
      <w:r>
        <w:rPr>
          <w:sz w:val="12"/>
          <w:szCs w:val="12"/>
        </w:rPr>
      </w:r>
      <w:r>
        <w:rPr>
          <w:sz w:val="12"/>
          <w:szCs w:val="12"/>
        </w:rPr>
      </w:r>
    </w:p>
    <w:p>
      <w:pPr>
        <w:ind w:firstLine="0"/>
        <w:spacing w:before="0" w:line="240" w:lineRule="auto"/>
        <w:rPr>
          <w:sz w:val="12"/>
          <w:szCs w:val="12"/>
        </w:rPr>
      </w:pPr>
      <w:r>
        <w:rPr>
          <w:sz w:val="12"/>
          <w:szCs w:val="12"/>
        </w:rPr>
      </w:r>
      <w:r>
        <w:rPr>
          <w:sz w:val="12"/>
          <w:szCs w:val="12"/>
        </w:rPr>
      </w:r>
      <w:r>
        <w:rPr>
          <w:sz w:val="12"/>
          <w:szCs w:val="12"/>
        </w:rPr>
      </w:r>
    </w:p>
    <w:p>
      <w:pPr>
        <w:ind w:firstLine="0"/>
        <w:spacing w:before="0" w:line="240" w:lineRule="auto"/>
        <w:rPr>
          <w:sz w:val="12"/>
          <w:szCs w:val="12"/>
        </w:rPr>
      </w:pPr>
      <w:r>
        <w:rPr>
          <w:sz w:val="12"/>
          <w:szCs w:val="12"/>
        </w:rPr>
      </w:r>
      <w:r>
        <w:rPr>
          <w:sz w:val="12"/>
          <w:szCs w:val="12"/>
        </w:rPr>
      </w:r>
      <w:r>
        <w:rPr>
          <w:sz w:val="12"/>
          <w:szCs w:val="12"/>
        </w:rPr>
      </w:r>
    </w:p>
    <w:p>
      <w:pPr>
        <w:ind w:firstLine="0"/>
        <w:spacing w:before="0" w:line="240" w:lineRule="auto"/>
        <w:rPr>
          <w:sz w:val="12"/>
          <w:szCs w:val="12"/>
        </w:rPr>
      </w:pPr>
      <w:r>
        <w:rPr>
          <w:sz w:val="12"/>
          <w:szCs w:val="12"/>
        </w:rPr>
      </w:r>
      <w:r>
        <w:rPr>
          <w:sz w:val="12"/>
          <w:szCs w:val="12"/>
        </w:rPr>
      </w:r>
      <w:r>
        <w:rPr>
          <w:sz w:val="12"/>
          <w:szCs w:val="12"/>
        </w:rPr>
      </w:r>
    </w:p>
    <w:p>
      <w:pPr>
        <w:ind w:firstLine="0"/>
        <w:spacing w:before="0" w:line="240" w:lineRule="auto"/>
        <w:rPr>
          <w:sz w:val="12"/>
          <w:szCs w:val="12"/>
        </w:rPr>
      </w:pPr>
      <w:r>
        <w:rPr>
          <w:sz w:val="12"/>
        </w:rPr>
      </w:r>
      <w:r>
        <w:rPr>
          <w:sz w:val="12"/>
          <w:szCs w:val="12"/>
        </w:rPr>
      </w:r>
      <w:r>
        <w:rPr>
          <w:sz w:val="12"/>
          <w:szCs w:val="12"/>
        </w:rPr>
      </w:r>
    </w:p>
    <w:p>
      <w:pPr>
        <w:spacing w:before="68" w:line="240" w:lineRule="auto"/>
        <w:rPr>
          <w:sz w:val="6"/>
          <w:szCs w:val="6"/>
        </w:rPr>
      </w:pPr>
      <w:r>
        <w:rPr>
          <w:sz w:val="4"/>
          <w:szCs w:val="14"/>
        </w:rPr>
      </w:r>
      <w:r>
        <w:rPr>
          <w:sz w:val="6"/>
          <w:szCs w:val="6"/>
        </w:rPr>
      </w:r>
      <w:r>
        <w:rPr>
          <w:sz w:val="6"/>
          <w:szCs w:val="6"/>
        </w:rPr>
      </w:r>
    </w:p>
    <w:p>
      <w:pPr>
        <w:pStyle w:val="1205"/>
        <w:ind w:right="38" w:firstLine="0"/>
        <w:spacing w:line="326" w:lineRule="auto"/>
        <w:rPr>
          <w:sz w:val="14"/>
          <w:szCs w:val="14"/>
        </w:rPr>
      </w:pPr>
      <w:r>
        <w:rPr>
          <w:spacing w:val="40"/>
          <w:sz w:val="14"/>
          <w:szCs w:val="14"/>
          <w:highlight w:val="none"/>
        </w:rPr>
      </w:r>
      <w:r>
        <w:rPr>
          <w:sz w:val="14"/>
          <w:szCs w:val="14"/>
        </w:rPr>
      </w:r>
      <w:r>
        <w:rPr>
          <w:sz w:val="14"/>
          <w:szCs w:val="14"/>
        </w:rPr>
      </w:r>
    </w:p>
    <w:p>
      <w:pPr>
        <w:pStyle w:val="1205"/>
        <w:ind w:right="38" w:firstLine="0"/>
        <w:spacing w:line="326" w:lineRule="auto"/>
        <w:rPr>
          <w:spacing w:val="40"/>
          <w:sz w:val="14"/>
          <w:szCs w:val="14"/>
          <w:highlight w:val="none"/>
        </w:rPr>
      </w:pPr>
      <w:r>
        <w:rPr>
          <w:spacing w:val="40"/>
          <w:sz w:val="14"/>
          <w:szCs w:val="14"/>
          <w:highlight w:val="none"/>
        </w:rPr>
      </w:r>
      <w:r>
        <w:rPr>
          <w:spacing w:val="40"/>
          <w:sz w:val="14"/>
          <w:szCs w:val="14"/>
          <w:highlight w:val="none"/>
        </w:rPr>
      </w:r>
      <w:r>
        <w:rPr>
          <w:spacing w:val="40"/>
          <w:sz w:val="14"/>
          <w:szCs w:val="14"/>
          <w:highlight w:val="none"/>
        </w:rPr>
      </w:r>
    </w:p>
    <w:p>
      <w:pPr>
        <w:pStyle w:val="1205"/>
        <w:ind w:right="38" w:firstLine="0"/>
        <w:spacing w:line="326" w:lineRule="auto"/>
        <w:rPr>
          <w:spacing w:val="40"/>
          <w:sz w:val="14"/>
          <w:szCs w:val="14"/>
          <w:highlight w:val="none"/>
        </w:rPr>
      </w:pPr>
      <w:r>
        <w:rPr>
          <w:spacing w:val="40"/>
          <w:sz w:val="14"/>
          <w:szCs w:val="14"/>
          <w:highlight w:val="none"/>
        </w:rPr>
      </w:r>
      <w:r>
        <w:rPr>
          <w:spacing w:val="40"/>
          <w:sz w:val="14"/>
          <w:szCs w:val="14"/>
          <w:highlight w:val="none"/>
        </w:rPr>
      </w:r>
      <w:r>
        <w:rPr>
          <w:spacing w:val="40"/>
          <w:sz w:val="14"/>
          <w:szCs w:val="14"/>
          <w:highlight w:val="none"/>
        </w:rPr>
      </w:r>
    </w:p>
    <w:p>
      <w:pPr>
        <w:pStyle w:val="1205"/>
        <w:ind w:right="38" w:firstLine="0"/>
        <w:spacing w:line="326" w:lineRule="auto"/>
        <w:rPr>
          <w:spacing w:val="40"/>
          <w:sz w:val="14"/>
          <w:szCs w:val="14"/>
          <w:highlight w:val="none"/>
        </w:rPr>
      </w:pPr>
      <w:r>
        <w:rPr>
          <w:spacing w:val="40"/>
          <w:sz w:val="14"/>
          <w:szCs w:val="14"/>
          <w:highlight w:val="none"/>
        </w:rPr>
      </w:r>
      <w:r>
        <w:rPr>
          <w:spacing w:val="40"/>
          <w:sz w:val="14"/>
          <w:szCs w:val="14"/>
          <w:highlight w:val="none"/>
        </w:rPr>
      </w:r>
      <w:r>
        <w:rPr>
          <w:spacing w:val="40"/>
          <w:sz w:val="14"/>
          <w:szCs w:val="14"/>
          <w:highlight w:val="none"/>
        </w:rPr>
      </w:r>
    </w:p>
    <w:p>
      <w:pPr>
        <w:pStyle w:val="1205"/>
        <w:ind w:right="38" w:firstLine="0"/>
        <w:spacing w:line="326" w:lineRule="auto"/>
        <w:rPr>
          <w:spacing w:val="40"/>
          <w:sz w:val="14"/>
          <w:szCs w:val="14"/>
          <w:highlight w:val="none"/>
        </w:rPr>
      </w:pPr>
      <w:r>
        <w:rPr>
          <w:spacing w:val="40"/>
          <w:sz w:val="14"/>
          <w:szCs w:val="14"/>
          <w:highlight w:val="none"/>
        </w:rPr>
      </w:r>
      <w:r>
        <w:rPr>
          <w:spacing w:val="40"/>
          <w:sz w:val="14"/>
          <w:szCs w:val="14"/>
          <w:highlight w:val="none"/>
        </w:rPr>
      </w:r>
      <w:r>
        <w:rPr>
          <w:spacing w:val="40"/>
          <w:sz w:val="14"/>
          <w:szCs w:val="14"/>
          <w:highlight w:val="none"/>
        </w:rPr>
      </w:r>
    </w:p>
    <w:p>
      <w:pPr>
        <w:pStyle w:val="1212"/>
        <w:ind w:left="2380" w:firstLine="0"/>
        <w:spacing w:before="69"/>
        <w:rPr>
          <w:sz w:val="14"/>
          <w:szCs w:val="14"/>
          <w:highlight w:val="none"/>
        </w:rPr>
      </w:pPr>
      <w:r>
        <w:rPr>
          <w:sz w:val="14"/>
          <w:szCs w:val="14"/>
        </w:rPr>
      </w:r>
      <w:r>
        <w:rPr>
          <w:sz w:val="14"/>
          <w:szCs w:val="14"/>
          <w:highlight w:val="none"/>
        </w:rPr>
      </w:r>
      <w:r>
        <w:rPr>
          <w:sz w:val="14"/>
          <w:szCs w:val="14"/>
          <w:highlight w:val="none"/>
        </w:rPr>
      </w:r>
    </w:p>
    <w:p>
      <w:pPr>
        <w:jc w:val="left"/>
        <w:spacing w:after="0"/>
        <w:rPr>
          <w:sz w:val="15"/>
        </w:rPr>
        <w:sectPr>
          <w:footnotePr/>
          <w:endnotePr/>
          <w:type w:val="continuous"/>
          <w:pgSz w:w="15840" w:h="12240" w:orient="landscape"/>
          <w:pgMar w:top="1000" w:right="1080" w:bottom="280" w:left="720" w:header="709" w:footer="709" w:gutter="0"/>
          <w:cols w:num="2" w:sep="0" w:space="1701" w:equalWidth="0">
            <w:col w:w="3354" w:space="4307"/>
            <w:col w:w="6379" w:space="0"/>
          </w:cols>
          <w:docGrid w:linePitch="360"/>
        </w:sectPr>
      </w:pPr>
      <w:r>
        <w:rPr>
          <w:sz w:val="15"/>
        </w:rPr>
      </w:r>
      <w:r>
        <w:rPr>
          <w:sz w:val="15"/>
        </w:rPr>
      </w:r>
      <w:r>
        <w:rPr>
          <w:sz w:val="15"/>
        </w:rPr>
      </w:r>
    </w:p>
    <w:p>
      <w:pPr>
        <w:ind w:left="2380" w:right="0" w:firstLine="0"/>
        <w:jc w:val="left"/>
        <w:spacing w:before="69" w:beforeAutospacing="0" w:after="0" w:afterAutospacing="0" w:line="240" w:lineRule="auto"/>
        <w:widowControl w:val="off"/>
        <w:rPr>
          <w:rFonts w:hint="default" w:ascii="Times New Roman" w:hAnsi="Times New Roman" w:eastAsia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  <w:t xml:space="preserve">  </w:t>
      </w:r>
      <w:r>
        <w:rPr>
          <w:rFonts w:hint="default" w:ascii="Times New Roman" w:hAnsi="Times New Roman" w:eastAsia="Times New Roman" w:cs="Times New Roman"/>
          <w:color w:val="ffffff" w:themeColor="background1"/>
          <w:sz w:val="16"/>
          <w:szCs w:val="16"/>
          <w:lang w:val="ru-RU" w:eastAsia="en-US" w:bidi="ar-SA"/>
        </w:rPr>
        <w:t xml:space="preserve">П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ru-RU" w:eastAsia="en-US" w:bidi="ar-SA"/>
        </w:rPr>
        <w:t xml:space="preserve">Приложение</w:t>
      </w:r>
      <w:r>
        <w:rPr>
          <w:rFonts w:hint="default" w:ascii="Times New Roman" w:hAnsi="Times New Roman" w:eastAsia="Times New Roman" w:cs="Times New Roman"/>
          <w:color w:val="auto"/>
          <w:spacing w:val="-7"/>
          <w:sz w:val="20"/>
          <w:szCs w:val="20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ru-RU" w:eastAsia="en-US" w:bidi="ar-SA"/>
        </w:rPr>
        <w:t xml:space="preserve">№</w:t>
      </w:r>
      <w:r>
        <w:rPr>
          <w:rFonts w:hint="default" w:ascii="Times New Roman" w:hAnsi="Times New Roman" w:eastAsia="Times New Roman" w:cs="Times New Roman"/>
          <w:color w:val="auto"/>
          <w:spacing w:val="-5"/>
          <w:sz w:val="20"/>
          <w:szCs w:val="20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pacing w:val="-4"/>
          <w:sz w:val="20"/>
          <w:szCs w:val="20"/>
          <w:lang w:val="ru-RU" w:eastAsia="en-US" w:bidi="ar-SA"/>
        </w:rPr>
        <w:t xml:space="preserve">12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</w:rPr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</w:rPr>
      </w:r>
    </w:p>
    <w:p>
      <w:pPr>
        <w:ind w:left="307" w:right="0" w:firstLine="0"/>
        <w:jc w:val="left"/>
        <w:spacing w:before="16" w:beforeAutospacing="0" w:after="0" w:afterAutospacing="0" w:line="240" w:lineRule="auto"/>
        <w:widowControl w:val="off"/>
        <w:tabs>
          <w:tab w:val="left" w:pos="2500" w:leader="none"/>
          <w:tab w:val="left" w:pos="3574" w:leader="none"/>
        </w:tabs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ru-RU" w:eastAsia="en-US" w:bidi="ar-SA"/>
        </w:rPr>
      </w:pP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ru-RU" w:eastAsia="en-US" w:bidi="ar-SA"/>
        </w:rPr>
        <w:t xml:space="preserve">к</w:t>
      </w:r>
      <w:r>
        <w:rPr>
          <w:rFonts w:hint="default" w:ascii="Times New Roman" w:hAnsi="Times New Roman" w:eastAsia="Times New Roman" w:cs="Times New Roman"/>
          <w:color w:val="auto"/>
          <w:spacing w:val="-2"/>
          <w:sz w:val="20"/>
          <w:szCs w:val="20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ru-RU" w:eastAsia="en-US" w:bidi="ar-SA"/>
        </w:rPr>
        <w:t xml:space="preserve">Договору</w:t>
      </w:r>
      <w:r>
        <w:rPr>
          <w:rFonts w:hint="default" w:ascii="Times New Roman" w:hAnsi="Times New Roman" w:eastAsia="Times New Roman" w:cs="Times New Roman"/>
          <w:color w:val="auto"/>
          <w:spacing w:val="2"/>
          <w:sz w:val="20"/>
          <w:szCs w:val="20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ru-RU" w:eastAsia="en-US" w:bidi="ar-SA"/>
        </w:rPr>
        <w:t xml:space="preserve">подряда</w:t>
      </w:r>
      <w:r>
        <w:rPr>
          <w:rFonts w:hint="default" w:ascii="Times New Roman" w:hAnsi="Times New Roman" w:eastAsia="Times New Roman" w:cs="Times New Roman"/>
          <w:color w:val="auto"/>
          <w:spacing w:val="29"/>
          <w:sz w:val="20"/>
          <w:szCs w:val="20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ru-RU" w:eastAsia="en-US" w:bidi="ar-SA"/>
        </w:rPr>
        <w:t xml:space="preserve">№ 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u w:val="single"/>
          <w:lang w:val="ru-RU" w:eastAsia="en-US" w:bidi="ar-SA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ru-RU" w:eastAsia="en-US" w:bidi="ar-SA"/>
        </w:rPr>
        <w:t xml:space="preserve">от</w:t>
      </w:r>
      <w:r>
        <w:rPr>
          <w:rFonts w:hint="default" w:ascii="Times New Roman" w:hAnsi="Times New Roman" w:eastAsia="Times New Roman" w:cs="Times New Roman"/>
          <w:color w:val="auto"/>
          <w:spacing w:val="27"/>
          <w:sz w:val="20"/>
          <w:szCs w:val="20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u w:val="single"/>
          <w:lang w:val="ru-RU" w:eastAsia="en-US" w:bidi="ar-SA"/>
        </w:rPr>
        <w:tab/>
      </w:r>
      <w:r>
        <w:rPr>
          <w:rFonts w:hint="default" w:ascii="Times New Roman" w:hAnsi="Times New Roman" w:eastAsia="Times New Roman" w:cs="Times New Roman"/>
          <w:color w:val="auto"/>
          <w:spacing w:val="-2"/>
          <w:sz w:val="20"/>
          <w:szCs w:val="20"/>
          <w:lang w:val="ru-RU" w:eastAsia="en-US" w:bidi="ar-SA"/>
        </w:rPr>
        <w:t xml:space="preserve">2026г.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ru-RU" w:eastAsia="en-US" w:bidi="ar-SA"/>
        </w:rPr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ru-RU" w:eastAsia="en-US" w:bidi="ar-SA"/>
        </w:rPr>
      </w:r>
    </w:p>
    <w:p>
      <w:pPr>
        <w:ind w:left="0" w:right="0" w:firstLine="0"/>
        <w:jc w:val="left"/>
        <w:spacing w:before="0" w:beforeAutospacing="0" w:after="0" w:afterAutospacing="0" w:line="240" w:lineRule="auto"/>
        <w:widowControl w:val="off"/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  <w:sectPr>
          <w:footnotePr/>
          <w:endnotePr/>
          <w:type w:val="nextPage"/>
          <w:pgSz w:w="15840" w:h="12240" w:orient="landscape"/>
          <w:pgMar w:top="1100" w:right="1080" w:bottom="280" w:left="720" w:header="709" w:footer="709" w:gutter="0"/>
          <w:cols w:num="2" w:sep="0" w:space="720" w:equalWidth="0">
            <w:col w:w="2177" w:space="6871"/>
            <w:col w:w="4992" w:space="0"/>
          </w:cols>
          <w:docGrid w:linePitch="360"/>
        </w:sectPr>
      </w:pP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</w:r>
    </w:p>
    <w:p>
      <w:pPr>
        <w:pStyle w:val="1205"/>
        <w:ind w:left="307" w:right="38" w:firstLine="0"/>
        <w:jc w:val="left"/>
        <w:keepLines w:val="0"/>
        <w:keepNext w:val="0"/>
        <w:spacing w:before="0" w:beforeAutospacing="0" w:after="0" w:afterAutospacing="0" w:line="326" w:lineRule="auto"/>
        <w:widowControl w:val="off"/>
        <w:rPr>
          <w:rFonts w:hint="default" w:ascii="Times New Roman" w:hAnsi="Times New Roman" w:eastAsia="Times New Roman" w:cs="Times New Roman"/>
          <w:b/>
          <w:bCs/>
          <w:color w:val="auto"/>
          <w:sz w:val="18"/>
          <w:szCs w:val="18"/>
        </w:rPr>
      </w:pPr>
      <w:r/>
      <w:bookmarkStart w:id="0" w:name="undefined"/>
      <w:r/>
      <w:bookmarkEnd w:id="0"/>
      <w:r>
        <w:rPr>
          <w:rFonts w:hint="default" w:ascii="Times New Roman" w:hAnsi="Times New Roman" w:eastAsia="Times New Roman" w:cs="Times New Roman"/>
          <w:b/>
          <w:bCs/>
          <w:color w:val="auto"/>
          <w:spacing w:val="-2"/>
          <w:sz w:val="18"/>
          <w:szCs w:val="18"/>
          <w:lang w:val="ru-RU" w:eastAsia="en-US" w:bidi="ar-SA"/>
        </w:rPr>
        <w:t xml:space="preserve">Р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2"/>
          <w:sz w:val="18"/>
          <w:szCs w:val="18"/>
          <w:lang w:val="ru-RU" w:eastAsia="en-US" w:bidi="ar-SA"/>
        </w:rPr>
        <w:t xml:space="preserve">еестр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6"/>
          <w:sz w:val="18"/>
          <w:szCs w:val="18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2"/>
          <w:sz w:val="18"/>
          <w:szCs w:val="18"/>
          <w:lang w:val="ru-RU" w:eastAsia="en-US" w:bidi="ar-SA"/>
        </w:rPr>
        <w:t xml:space="preserve">подготовки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5"/>
          <w:sz w:val="18"/>
          <w:szCs w:val="18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2"/>
          <w:sz w:val="18"/>
          <w:szCs w:val="18"/>
          <w:lang w:val="ru-RU" w:eastAsia="en-US" w:bidi="ar-SA"/>
        </w:rPr>
        <w:t xml:space="preserve">ИД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6"/>
          <w:sz w:val="18"/>
          <w:szCs w:val="18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2"/>
          <w:sz w:val="18"/>
          <w:szCs w:val="18"/>
          <w:lang w:val="ru-RU" w:eastAsia="en-US" w:bidi="ar-SA"/>
        </w:rPr>
        <w:t xml:space="preserve">по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5"/>
          <w:sz w:val="18"/>
          <w:szCs w:val="18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2"/>
          <w:sz w:val="18"/>
          <w:szCs w:val="18"/>
          <w:lang w:val="ru-RU" w:eastAsia="en-US" w:bidi="ar-SA"/>
        </w:rPr>
        <w:t xml:space="preserve">объекту: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40"/>
          <w:sz w:val="18"/>
          <w:szCs w:val="18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18"/>
          <w:szCs w:val="18"/>
        </w:rPr>
      </w:r>
      <w:r>
        <w:rPr>
          <w:rFonts w:hint="default" w:ascii="Times New Roman" w:hAnsi="Times New Roman" w:eastAsia="Times New Roman" w:cs="Times New Roman"/>
          <w:b/>
          <w:bCs/>
          <w:color w:val="auto"/>
          <w:sz w:val="18"/>
          <w:szCs w:val="18"/>
        </w:rPr>
      </w:r>
    </w:p>
    <w:p>
      <w:pPr>
        <w:pStyle w:val="1205"/>
        <w:ind w:left="307" w:right="38" w:firstLine="0"/>
        <w:jc w:val="left"/>
        <w:keepLines w:val="0"/>
        <w:keepNext w:val="0"/>
        <w:spacing w:before="0" w:beforeAutospacing="0" w:after="0" w:afterAutospacing="0" w:line="326" w:lineRule="auto"/>
        <w:widowControl w:val="off"/>
        <w:rPr>
          <w:rFonts w:hint="default" w:ascii="Times New Roman" w:hAnsi="Times New Roman" w:eastAsia="Times New Roman" w:cs="Times New Roman"/>
          <w:b/>
          <w:bCs/>
          <w:color w:val="auto"/>
          <w:sz w:val="18"/>
          <w:szCs w:val="18"/>
        </w:rPr>
      </w:pPr>
      <w:r>
        <w:rPr>
          <w:rFonts w:hint="default" w:ascii="Times New Roman" w:hAnsi="Times New Roman" w:eastAsia="Times New Roman" w:cs="Times New Roman"/>
          <w:b/>
          <w:bCs/>
          <w:color w:val="auto"/>
          <w:spacing w:val="-2"/>
          <w:sz w:val="18"/>
          <w:szCs w:val="18"/>
          <w:lang w:val="ru-RU" w:eastAsia="en-US" w:bidi="ar-SA"/>
        </w:rPr>
      </w:r>
      <w:r>
        <w:rPr>
          <w:rFonts w:hint="default" w:ascii="Times New Roman" w:hAnsi="Times New Roman" w:eastAsia="Times New Roman" w:cs="Times New Roman"/>
          <w:b/>
          <w:bCs/>
          <w:color w:val="auto"/>
          <w:sz w:val="18"/>
          <w:szCs w:val="18"/>
          <w:lang w:val="ru-RU" w:eastAsia="en-US" w:bidi="ar-SA"/>
        </w:rPr>
        <w:t xml:space="preserve">Раздел на сетевом ресурсе № Р-2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40"/>
          <w:sz w:val="18"/>
          <w:szCs w:val="18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18"/>
          <w:szCs w:val="18"/>
        </w:rPr>
      </w:r>
      <w:r>
        <w:rPr>
          <w:rFonts w:hint="default" w:ascii="Times New Roman" w:hAnsi="Times New Roman" w:eastAsia="Times New Roman" w:cs="Times New Roman"/>
          <w:b/>
          <w:bCs/>
          <w:color w:val="auto"/>
          <w:sz w:val="18"/>
          <w:szCs w:val="18"/>
        </w:rPr>
      </w:r>
    </w:p>
    <w:p>
      <w:pPr>
        <w:pStyle w:val="1205"/>
        <w:ind w:left="307" w:right="38" w:firstLine="0"/>
        <w:jc w:val="left"/>
        <w:keepLines w:val="0"/>
        <w:keepNext w:val="0"/>
        <w:spacing w:before="0" w:beforeAutospacing="0" w:after="0" w:afterAutospacing="0" w:line="326" w:lineRule="auto"/>
        <w:widowControl w:val="off"/>
        <w:rPr>
          <w:rFonts w:hint="default" w:ascii="Times New Roman" w:hAnsi="Times New Roman" w:eastAsia="Times New Roman" w:cs="Times New Roman"/>
          <w:b/>
          <w:bCs/>
          <w:color w:val="auto"/>
          <w:sz w:val="12"/>
          <w:szCs w:val="12"/>
          <w:lang w:val="ru-RU" w:eastAsia="en-US" w:bidi="ar-SA"/>
        </w:rPr>
      </w:pPr>
      <w:r>
        <w:rPr>
          <w:rFonts w:hint="default" w:ascii="Times New Roman" w:hAnsi="Times New Roman" w:eastAsia="Times New Roman" w:cs="Times New Roman"/>
          <w:b/>
          <w:bCs/>
          <w:color w:val="auto"/>
          <w:spacing w:val="-2"/>
          <w:sz w:val="18"/>
          <w:szCs w:val="18"/>
          <w:lang w:val="ru-RU" w:eastAsia="en-US" w:bidi="ar-SA"/>
        </w:rPr>
        <w:t xml:space="preserve">Подрядчики: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12"/>
          <w:szCs w:val="12"/>
          <w:lang w:val="ru-RU" w:eastAsia="en-US" w:bidi="ar-SA"/>
        </w:rPr>
      </w:r>
      <w:r>
        <w:rPr>
          <w:rFonts w:hint="default" w:ascii="Times New Roman" w:hAnsi="Times New Roman" w:eastAsia="Times New Roman" w:cs="Times New Roman"/>
          <w:b/>
          <w:bCs/>
          <w:color w:val="auto"/>
          <w:sz w:val="12"/>
          <w:szCs w:val="12"/>
          <w:lang w:val="ru-RU" w:eastAsia="en-US" w:bidi="ar-SA"/>
        </w:rPr>
      </w:r>
    </w:p>
    <w:p>
      <w:pPr>
        <w:ind w:left="0" w:right="0" w:firstLine="0"/>
        <w:jc w:val="left"/>
        <w:spacing w:before="0" w:beforeAutospacing="0" w:after="0" w:afterAutospacing="0" w:line="240" w:lineRule="auto"/>
        <w:widowControl w:val="off"/>
        <w:rPr>
          <w:rFonts w:hint="default" w:ascii="Times New Roman" w:hAnsi="Times New Roman" w:eastAsia="Times New Roman" w:cs="Times New Roman"/>
          <w:color w:val="auto"/>
          <w:sz w:val="20"/>
          <w:szCs w:val="22"/>
          <w:lang w:val="ru-RU" w:eastAsia="en-US" w:bidi="ar-SA"/>
        </w:rPr>
      </w:pPr>
      <w:r>
        <w:rPr>
          <w:rFonts w:hint="default" w:ascii="Times New Roman" w:hAnsi="Times New Roman" w:eastAsia="Times New Roman" w:cs="Times New Roman"/>
          <w:color w:val="auto"/>
          <w:sz w:val="20"/>
          <w:szCs w:val="22"/>
          <w:lang w:val="ru-RU" w:eastAsia="en-US" w:bidi="ar-SA"/>
        </w:rPr>
      </w:r>
      <w:r>
        <w:rPr>
          <w:rFonts w:hint="default" w:ascii="Times New Roman" w:hAnsi="Times New Roman" w:eastAsia="Times New Roman" w:cs="Times New Roman"/>
          <w:color w:val="auto"/>
          <w:sz w:val="20"/>
          <w:szCs w:val="22"/>
          <w:lang w:val="ru-RU" w:eastAsia="en-US" w:bidi="ar-SA"/>
        </w:rPr>
      </w:r>
      <w:r>
        <w:rPr>
          <w:rFonts w:hint="default" w:ascii="Times New Roman" w:hAnsi="Times New Roman" w:eastAsia="Times New Roman" w:cs="Times New Roman"/>
          <w:color w:val="auto"/>
          <w:sz w:val="20"/>
          <w:szCs w:val="22"/>
          <w:lang w:val="ru-RU" w:eastAsia="en-US" w:bidi="ar-SA"/>
        </w:rPr>
      </w:r>
    </w:p>
    <w:p>
      <w:pPr>
        <w:ind w:left="0" w:right="0" w:firstLine="0"/>
        <w:jc w:val="left"/>
        <w:spacing w:before="11" w:beforeAutospacing="0" w:after="0" w:afterAutospacing="0" w:line="240" w:lineRule="auto"/>
        <w:widowControl w:val="off"/>
        <w:rPr>
          <w:rFonts w:hint="default" w:ascii="Times New Roman" w:hAnsi="Times New Roman" w:eastAsia="Times New Roman" w:cs="Times New Roman"/>
          <w:color w:val="auto"/>
          <w:sz w:val="20"/>
          <w:szCs w:val="22"/>
          <w:lang w:val="ru-RU" w:eastAsia="en-US" w:bidi="ar-SA"/>
        </w:rPr>
      </w:pPr>
      <w:r>
        <w:rPr>
          <w:rFonts w:hint="default" w:ascii="Times New Roman" w:hAnsi="Times New Roman" w:eastAsia="Times New Roman" w:cs="Times New Roman"/>
          <w:color w:val="auto"/>
          <w:sz w:val="20"/>
          <w:szCs w:val="22"/>
          <w:lang w:val="ru-RU" w:eastAsia="en-US" w:bidi="ar-SA"/>
        </w:rPr>
      </w:r>
      <w:r>
        <w:rPr>
          <w:rFonts w:hint="default" w:ascii="Times New Roman" w:hAnsi="Times New Roman" w:eastAsia="Times New Roman" w:cs="Times New Roman"/>
          <w:color w:val="auto"/>
          <w:sz w:val="20"/>
          <w:szCs w:val="22"/>
          <w:lang w:val="ru-RU" w:eastAsia="en-US" w:bidi="ar-SA"/>
        </w:rPr>
      </w:r>
      <w:r>
        <w:rPr>
          <w:rFonts w:hint="default" w:ascii="Times New Roman" w:hAnsi="Times New Roman" w:eastAsia="Times New Roman" w:cs="Times New Roman"/>
          <w:color w:val="auto"/>
          <w:sz w:val="20"/>
          <w:szCs w:val="22"/>
          <w:lang w:val="ru-RU" w:eastAsia="en-US" w:bidi="ar-SA"/>
        </w:rPr>
      </w:r>
    </w:p>
    <w:tbl>
      <w:tblPr>
        <w:tblStyle w:val="1270"/>
        <w:tblW w:w="0" w:type="auto"/>
        <w:tblInd w:w="28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293"/>
        <w:gridCol w:w="696"/>
        <w:gridCol w:w="806"/>
        <w:gridCol w:w="964"/>
        <w:gridCol w:w="897"/>
        <w:gridCol w:w="763"/>
        <w:gridCol w:w="763"/>
        <w:gridCol w:w="657"/>
        <w:gridCol w:w="911"/>
        <w:gridCol w:w="858"/>
        <w:gridCol w:w="800"/>
        <w:gridCol w:w="608"/>
        <w:gridCol w:w="536"/>
        <w:gridCol w:w="536"/>
        <w:gridCol w:w="608"/>
        <w:gridCol w:w="536"/>
        <w:gridCol w:w="536"/>
        <w:gridCol w:w="536"/>
        <w:gridCol w:w="536"/>
      </w:tblGrid>
      <w:tr>
        <w:tblPrEx/>
        <w:trPr>
          <w:trHeight w:val="690"/>
        </w:trPr>
        <w:tc>
          <w:tcPr>
            <w:tcW w:w="293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  <w:p>
            <w:pPr>
              <w:ind w:left="0" w:right="0" w:firstLine="0"/>
              <w:jc w:val="left"/>
              <w:spacing w:before="18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  <w:p>
            <w:pPr>
              <w:ind w:left="9" w:right="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  <w:t xml:space="preserve">№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5"/>
                <w:sz w:val="8"/>
                <w:szCs w:val="22"/>
                <w:lang w:val="ru-RU" w:eastAsia="en-US" w:bidi="ar-SA"/>
              </w:rPr>
              <w:t xml:space="preserve">п/п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</w:tc>
        <w:tc>
          <w:tcPr>
            <w:tcW w:w="696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  <w:p>
            <w:pPr>
              <w:ind w:left="0" w:right="0" w:firstLine="0"/>
              <w:jc w:val="left"/>
              <w:spacing w:before="18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  <w:p>
            <w:pPr>
              <w:ind w:left="9" w:right="5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  <w:t xml:space="preserve">№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6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  <w:t xml:space="preserve">Акта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5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  <w:t xml:space="preserve">КС-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0"/>
                <w:sz w:val="8"/>
                <w:szCs w:val="22"/>
                <w:lang w:val="ru-RU" w:eastAsia="en-US" w:bidi="ar-SA"/>
              </w:rPr>
              <w:t xml:space="preserve">2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</w:tc>
        <w:tc>
          <w:tcPr>
            <w:tcW w:w="806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  <w:p>
            <w:pPr>
              <w:ind w:left="0" w:right="0" w:firstLine="0"/>
              <w:jc w:val="left"/>
              <w:spacing w:before="57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  <w:p>
            <w:pPr>
              <w:ind w:left="85" w:right="0" w:hanging="20"/>
              <w:jc w:val="left"/>
              <w:spacing w:before="1" w:beforeAutospacing="0" w:after="0" w:afterAutospacing="0" w:line="288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№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4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комплекта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3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РД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(+номер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6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листа)*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  <w:p>
            <w:pPr>
              <w:ind w:left="153" w:right="143" w:hanging="22"/>
              <w:jc w:val="center"/>
              <w:spacing w:before="0" w:beforeAutospacing="0" w:after="0" w:afterAutospacing="0" w:line="288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Наименование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  <w:t xml:space="preserve">Документа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6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  <w:t xml:space="preserve">и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Приложений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4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ИД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</w:tc>
        <w:tc>
          <w:tcPr>
            <w:tcW w:w="897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  <w:p>
            <w:pPr>
              <w:ind w:left="72" w:right="59" w:hanging="20"/>
              <w:jc w:val="center"/>
              <w:spacing w:before="0" w:beforeAutospacing="0" w:after="0" w:afterAutospacing="0" w:line="288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Подрядная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  <w:t xml:space="preserve">организация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6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  <w:t xml:space="preserve">-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исполнитель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4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работ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</w:tc>
        <w:tc>
          <w:tcPr>
            <w:tcW w:w="763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  <w:p>
            <w:pPr>
              <w:ind w:left="25" w:right="40" w:firstLine="0"/>
              <w:jc w:val="center"/>
              <w:spacing w:before="0" w:beforeAutospacing="0" w:after="0" w:afterAutospacing="0" w:line="288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Дата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4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размещения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  <w:t xml:space="preserve">на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6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  <w:t xml:space="preserve">сетевом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ресурсе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</w:tc>
        <w:tc>
          <w:tcPr>
            <w:tcW w:w="763" w:type="dxa"/>
            <w:textDirection w:val="lrTb"/>
            <w:noWrap w:val="false"/>
          </w:tcPr>
          <w:p>
            <w:pPr>
              <w:ind w:left="73" w:right="63" w:hanging="21"/>
              <w:jc w:val="center"/>
              <w:spacing w:before="74" w:beforeAutospacing="0" w:after="0" w:afterAutospacing="0" w:line="288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  <w:t xml:space="preserve">Имя папки, в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которой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размещен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  <w:t xml:space="preserve">документ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6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  <w:t xml:space="preserve">или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  <w:t xml:space="preserve">комплект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26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4"/>
                <w:sz w:val="8"/>
                <w:szCs w:val="22"/>
                <w:lang w:val="ru-RU" w:eastAsia="en-US" w:bidi="ar-SA"/>
              </w:rPr>
              <w:t xml:space="preserve">ИД**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</w:tc>
        <w:tc>
          <w:tcPr>
            <w:tcW w:w="657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39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  <w:p>
            <w:pPr>
              <w:ind w:left="54" w:right="44" w:hanging="23"/>
              <w:jc w:val="center"/>
              <w:spacing w:before="0" w:beforeAutospacing="0" w:after="0" w:afterAutospacing="0" w:line="288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4"/>
                <w:sz w:val="8"/>
                <w:szCs w:val="22"/>
                <w:lang w:val="ru-RU" w:eastAsia="en-US" w:bidi="ar-SA"/>
              </w:rPr>
              <w:t xml:space="preserve">Дата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уведомления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участникам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рассмотрения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</w:tc>
        <w:tc>
          <w:tcPr>
            <w:tcW w:w="91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  <w:p>
            <w:pPr>
              <w:ind w:left="175" w:right="191" w:firstLine="3"/>
              <w:jc w:val="center"/>
              <w:spacing w:before="0" w:beforeAutospacing="0" w:after="0" w:afterAutospacing="0" w:line="288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Замечания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Технического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Заказчика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</w:tc>
        <w:tc>
          <w:tcPr>
            <w:tcW w:w="858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  <w:p>
            <w:pPr>
              <w:ind w:left="0" w:right="0" w:firstLine="0"/>
              <w:jc w:val="left"/>
              <w:spacing w:before="57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  <w:p>
            <w:pPr>
              <w:ind w:left="228" w:right="168" w:hanging="63"/>
              <w:jc w:val="left"/>
              <w:spacing w:before="1" w:beforeAutospacing="0" w:after="0" w:afterAutospacing="0" w:line="288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Дата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4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выдачи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замечаний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</w:tc>
        <w:tc>
          <w:tcPr>
            <w:tcW w:w="800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  <w:p>
            <w:pPr>
              <w:ind w:left="20" w:right="28" w:firstLine="0"/>
              <w:jc w:val="center"/>
              <w:spacing w:before="0" w:beforeAutospacing="0" w:after="0" w:afterAutospacing="0" w:line="288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Срок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4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устранения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замечаний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исполнителем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</w:tc>
        <w:tc>
          <w:tcPr>
            <w:tcW w:w="608" w:type="dxa"/>
            <w:textDirection w:val="lrTb"/>
            <w:noWrap w:val="false"/>
          </w:tcPr>
          <w:p>
            <w:pPr>
              <w:ind w:left="34" w:right="7" w:hanging="27"/>
              <w:jc w:val="center"/>
              <w:spacing w:before="74" w:beforeAutospacing="0" w:after="0" w:afterAutospacing="0" w:line="288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Фактическая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4"/>
                <w:sz w:val="8"/>
                <w:szCs w:val="22"/>
                <w:lang w:val="ru-RU" w:eastAsia="en-US" w:bidi="ar-SA"/>
              </w:rPr>
              <w:t xml:space="preserve">дата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устранения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замечаний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исполнителем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31" w:right="1" w:hanging="26"/>
              <w:jc w:val="center"/>
              <w:spacing w:before="3" w:beforeAutospacing="0" w:after="0" w:afterAutospacing="0" w:line="110" w:lineRule="atLeas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  <w:t xml:space="preserve">Отметка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6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  <w:t xml:space="preserve">о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согласовани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8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0"/>
                <w:sz w:val="8"/>
                <w:szCs w:val="22"/>
                <w:lang w:val="ru-RU" w:eastAsia="en-US" w:bidi="ar-SA"/>
              </w:rPr>
              <w:t xml:space="preserve">и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Технически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0"/>
                <w:sz w:val="8"/>
                <w:szCs w:val="22"/>
                <w:lang w:val="ru-RU" w:eastAsia="en-US" w:bidi="ar-SA"/>
              </w:rPr>
              <w:t xml:space="preserve">м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Заказчиком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  <w:p>
            <w:pPr>
              <w:ind w:left="62" w:right="44" w:hanging="10"/>
              <w:jc w:val="both"/>
              <w:spacing w:before="0" w:beforeAutospacing="0" w:after="0" w:afterAutospacing="0" w:line="288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Замечания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Заказчика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(Филиала)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</w:tc>
        <w:tc>
          <w:tcPr>
            <w:tcW w:w="608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  <w:p>
            <w:pPr>
              <w:ind w:left="0" w:right="0" w:firstLine="0"/>
              <w:jc w:val="left"/>
              <w:spacing w:before="57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  <w:p>
            <w:pPr>
              <w:ind w:left="111" w:right="35" w:hanging="63"/>
              <w:jc w:val="left"/>
              <w:spacing w:before="1" w:beforeAutospacing="0" w:after="0" w:afterAutospacing="0" w:line="288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Дата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4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выдачи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замечаний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  <w:p>
            <w:pPr>
              <w:ind w:left="46" w:right="0" w:firstLine="120"/>
              <w:jc w:val="left"/>
              <w:spacing w:before="0" w:beforeAutospacing="0" w:after="0" w:afterAutospacing="0" w:line="288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4"/>
                <w:sz w:val="8"/>
                <w:szCs w:val="22"/>
                <w:lang w:val="ru-RU" w:eastAsia="en-US" w:bidi="ar-SA"/>
              </w:rPr>
              <w:t xml:space="preserve">Срок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4"/>
                <w:sz w:val="8"/>
                <w:szCs w:val="22"/>
                <w:lang w:val="ru-RU" w:eastAsia="en-US" w:bidi="ar-SA"/>
              </w:rPr>
              <w:t xml:space="preserve">устранения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замечаний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39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  <w:p>
            <w:pPr>
              <w:ind w:left="47" w:right="5" w:firstLine="0"/>
              <w:jc w:val="center"/>
              <w:spacing w:before="0" w:beforeAutospacing="0" w:after="0" w:afterAutospacing="0" w:line="288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4"/>
                <w:sz w:val="8"/>
                <w:szCs w:val="22"/>
                <w:lang w:val="ru-RU" w:eastAsia="en-US" w:bidi="ar-SA"/>
              </w:rPr>
              <w:t xml:space="preserve">Фактическа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  <w:t xml:space="preserve">я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6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  <w:t xml:space="preserve">дата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устранения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замечаний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39" w:right="-15" w:hanging="26"/>
              <w:jc w:val="center"/>
              <w:spacing w:before="21" w:beforeAutospacing="0" w:after="0" w:afterAutospacing="0" w:line="288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  <w:t xml:space="preserve">Отметка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6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  <w:t xml:space="preserve">о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согласовани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0"/>
                <w:sz w:val="8"/>
                <w:szCs w:val="22"/>
                <w:lang w:val="ru-RU" w:eastAsia="en-US" w:bidi="ar-SA"/>
              </w:rPr>
              <w:t xml:space="preserve">и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  <w:p>
            <w:pPr>
              <w:ind w:left="39" w:right="17" w:firstLine="3"/>
              <w:jc w:val="center"/>
              <w:spacing w:before="0" w:beforeAutospacing="0" w:after="0" w:afterAutospacing="0" w:line="288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документа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40"/>
                <w:sz w:val="8"/>
                <w:szCs w:val="22"/>
                <w:lang w:val="ru-RU" w:eastAsia="en-US" w:bidi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Заказчиком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  <w:p>
            <w:pPr>
              <w:ind w:left="43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(филиалом)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  <w:p>
            <w:pPr>
              <w:ind w:left="0" w:right="0" w:firstLine="0"/>
              <w:jc w:val="left"/>
              <w:spacing w:before="18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  <w:p>
            <w:pPr>
              <w:ind w:left="41" w:right="-15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8"/>
                <w:szCs w:val="22"/>
                <w:lang w:val="ru-RU" w:eastAsia="en-US" w:bidi="ar-SA"/>
              </w:rPr>
              <w:t xml:space="preserve">Примечание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</w:tc>
      </w:tr>
      <w:tr>
        <w:tblPrEx/>
        <w:trPr>
          <w:trHeight w:val="129"/>
        </w:trPr>
        <w:tc>
          <w:tcPr>
            <w:tcW w:w="293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21" w:beforeAutospacing="0" w:after="0" w:afterAutospacing="0" w:line="88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0"/>
                <w:sz w:val="8"/>
                <w:szCs w:val="22"/>
                <w:lang w:val="ru-RU" w:eastAsia="en-US" w:bidi="ar-SA"/>
              </w:rPr>
              <w:t xml:space="preserve">1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</w:tc>
        <w:tc>
          <w:tcPr>
            <w:tcW w:w="696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21" w:beforeAutospacing="0" w:after="0" w:afterAutospacing="0" w:line="88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0"/>
                <w:sz w:val="8"/>
                <w:szCs w:val="22"/>
                <w:lang w:val="ru-RU" w:eastAsia="en-US" w:bidi="ar-SA"/>
              </w:rPr>
              <w:t xml:space="preserve">2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</w:tc>
        <w:tc>
          <w:tcPr>
            <w:tcW w:w="806" w:type="dxa"/>
            <w:textDirection w:val="lrTb"/>
            <w:noWrap w:val="false"/>
          </w:tcPr>
          <w:p>
            <w:pPr>
              <w:ind w:left="4" w:right="0" w:firstLine="0"/>
              <w:jc w:val="center"/>
              <w:spacing w:before="21" w:beforeAutospacing="0" w:after="0" w:afterAutospacing="0" w:line="88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0"/>
                <w:sz w:val="8"/>
                <w:szCs w:val="22"/>
                <w:lang w:val="ru-RU" w:eastAsia="en-US" w:bidi="ar-SA"/>
              </w:rPr>
              <w:t xml:space="preserve">3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ind w:left="10" w:right="0" w:firstLine="0"/>
              <w:jc w:val="center"/>
              <w:spacing w:before="21" w:beforeAutospacing="0" w:after="0" w:afterAutospacing="0" w:line="88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0"/>
                <w:sz w:val="8"/>
                <w:szCs w:val="22"/>
                <w:lang w:val="ru-RU" w:eastAsia="en-US" w:bidi="ar-SA"/>
              </w:rPr>
              <w:t xml:space="preserve">4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</w:tc>
        <w:tc>
          <w:tcPr>
            <w:tcW w:w="897" w:type="dxa"/>
            <w:textDirection w:val="lrTb"/>
            <w:noWrap w:val="false"/>
          </w:tcPr>
          <w:p>
            <w:pPr>
              <w:ind w:left="12" w:right="0" w:firstLine="0"/>
              <w:jc w:val="center"/>
              <w:spacing w:before="21" w:beforeAutospacing="0" w:after="0" w:afterAutospacing="0" w:line="88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0"/>
                <w:sz w:val="8"/>
                <w:szCs w:val="22"/>
                <w:lang w:val="ru-RU" w:eastAsia="en-US" w:bidi="ar-SA"/>
              </w:rPr>
              <w:t xml:space="preserve">5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</w:tc>
        <w:tc>
          <w:tcPr>
            <w:tcW w:w="763" w:type="dxa"/>
            <w:textDirection w:val="lrTb"/>
            <w:noWrap w:val="false"/>
          </w:tcPr>
          <w:p>
            <w:pPr>
              <w:ind w:left="13" w:right="0" w:firstLine="0"/>
              <w:jc w:val="center"/>
              <w:spacing w:before="21" w:beforeAutospacing="0" w:after="0" w:afterAutospacing="0" w:line="88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0"/>
                <w:sz w:val="8"/>
                <w:szCs w:val="22"/>
                <w:lang w:val="ru-RU" w:eastAsia="en-US" w:bidi="ar-SA"/>
              </w:rPr>
              <w:t xml:space="preserve">6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</w:tc>
        <w:tc>
          <w:tcPr>
            <w:tcW w:w="763" w:type="dxa"/>
            <w:textDirection w:val="lrTb"/>
            <w:noWrap w:val="false"/>
          </w:tcPr>
          <w:p>
            <w:pPr>
              <w:ind w:left="13" w:right="0" w:firstLine="0"/>
              <w:jc w:val="center"/>
              <w:spacing w:before="21" w:beforeAutospacing="0" w:after="0" w:afterAutospacing="0" w:line="88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0"/>
                <w:sz w:val="8"/>
                <w:szCs w:val="22"/>
                <w:lang w:val="ru-RU" w:eastAsia="en-US" w:bidi="ar-SA"/>
              </w:rPr>
              <w:t xml:space="preserve">7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</w:tc>
        <w:tc>
          <w:tcPr>
            <w:tcW w:w="657" w:type="dxa"/>
            <w:textDirection w:val="lrTb"/>
            <w:noWrap w:val="false"/>
          </w:tcPr>
          <w:p>
            <w:pPr>
              <w:ind w:left="14" w:right="0" w:firstLine="0"/>
              <w:jc w:val="center"/>
              <w:spacing w:before="21" w:beforeAutospacing="0" w:after="0" w:afterAutospacing="0" w:line="88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0"/>
                <w:sz w:val="8"/>
                <w:szCs w:val="22"/>
                <w:lang w:val="ru-RU" w:eastAsia="en-US" w:bidi="ar-SA"/>
              </w:rPr>
              <w:t xml:space="preserve">8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</w:tc>
        <w:tc>
          <w:tcPr>
            <w:tcW w:w="911" w:type="dxa"/>
            <w:textDirection w:val="lrTb"/>
            <w:noWrap w:val="false"/>
          </w:tcPr>
          <w:p>
            <w:pPr>
              <w:ind w:left="11" w:right="0" w:firstLine="0"/>
              <w:jc w:val="center"/>
              <w:spacing w:before="21" w:beforeAutospacing="0" w:after="0" w:afterAutospacing="0" w:line="88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0"/>
                <w:sz w:val="8"/>
                <w:szCs w:val="22"/>
                <w:lang w:val="ru-RU" w:eastAsia="en-US" w:bidi="ar-SA"/>
              </w:rPr>
              <w:t xml:space="preserve">9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</w:tc>
        <w:tc>
          <w:tcPr>
            <w:tcW w:w="858" w:type="dxa"/>
            <w:textDirection w:val="lrTb"/>
            <w:noWrap w:val="false"/>
          </w:tcPr>
          <w:p>
            <w:pPr>
              <w:ind w:left="18" w:right="5" w:firstLine="0"/>
              <w:jc w:val="center"/>
              <w:spacing w:before="21" w:beforeAutospacing="0" w:after="0" w:afterAutospacing="0" w:line="88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5"/>
                <w:sz w:val="8"/>
                <w:szCs w:val="22"/>
                <w:lang w:val="ru-RU" w:eastAsia="en-US" w:bidi="ar-SA"/>
              </w:rPr>
              <w:t xml:space="preserve">10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</w:tc>
        <w:tc>
          <w:tcPr>
            <w:tcW w:w="800" w:type="dxa"/>
            <w:textDirection w:val="lrTb"/>
            <w:noWrap w:val="false"/>
          </w:tcPr>
          <w:p>
            <w:pPr>
              <w:ind w:left="24" w:right="8" w:firstLine="0"/>
              <w:jc w:val="center"/>
              <w:spacing w:before="21" w:beforeAutospacing="0" w:after="0" w:afterAutospacing="0" w:line="88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5"/>
                <w:sz w:val="8"/>
                <w:szCs w:val="22"/>
                <w:lang w:val="ru-RU" w:eastAsia="en-US" w:bidi="ar-SA"/>
              </w:rPr>
              <w:t xml:space="preserve">11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</w:tc>
        <w:tc>
          <w:tcPr>
            <w:tcW w:w="608" w:type="dxa"/>
            <w:textDirection w:val="lrTb"/>
            <w:noWrap w:val="false"/>
          </w:tcPr>
          <w:p>
            <w:pPr>
              <w:ind w:left="33" w:right="14" w:firstLine="0"/>
              <w:jc w:val="center"/>
              <w:spacing w:before="21" w:beforeAutospacing="0" w:after="0" w:afterAutospacing="0" w:line="88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5"/>
                <w:sz w:val="8"/>
                <w:szCs w:val="22"/>
                <w:lang w:val="ru-RU" w:eastAsia="en-US" w:bidi="ar-SA"/>
              </w:rPr>
              <w:t xml:space="preserve">12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27" w:right="0" w:firstLine="0"/>
              <w:jc w:val="center"/>
              <w:spacing w:before="21" w:beforeAutospacing="0" w:after="0" w:afterAutospacing="0" w:line="88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5"/>
                <w:sz w:val="8"/>
                <w:szCs w:val="22"/>
                <w:lang w:val="ru-RU" w:eastAsia="en-US" w:bidi="ar-SA"/>
              </w:rPr>
              <w:t xml:space="preserve">13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30" w:right="0" w:firstLine="0"/>
              <w:jc w:val="center"/>
              <w:spacing w:before="21" w:beforeAutospacing="0" w:after="0" w:afterAutospacing="0" w:line="88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5"/>
                <w:sz w:val="8"/>
                <w:szCs w:val="22"/>
                <w:lang w:val="ru-RU" w:eastAsia="en-US" w:bidi="ar-SA"/>
              </w:rPr>
              <w:t xml:space="preserve">14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</w:tc>
        <w:tc>
          <w:tcPr>
            <w:tcW w:w="608" w:type="dxa"/>
            <w:textDirection w:val="lrTb"/>
            <w:noWrap w:val="false"/>
          </w:tcPr>
          <w:p>
            <w:pPr>
              <w:ind w:left="33" w:right="5" w:firstLine="0"/>
              <w:jc w:val="center"/>
              <w:spacing w:before="21" w:beforeAutospacing="0" w:after="0" w:afterAutospacing="0" w:line="88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5"/>
                <w:sz w:val="8"/>
                <w:szCs w:val="22"/>
                <w:lang w:val="ru-RU" w:eastAsia="en-US" w:bidi="ar-SA"/>
              </w:rPr>
              <w:t xml:space="preserve">15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36" w:right="0" w:firstLine="0"/>
              <w:jc w:val="center"/>
              <w:spacing w:before="21" w:beforeAutospacing="0" w:after="0" w:afterAutospacing="0" w:line="88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5"/>
                <w:sz w:val="8"/>
                <w:szCs w:val="22"/>
                <w:lang w:val="ru-RU" w:eastAsia="en-US" w:bidi="ar-SA"/>
              </w:rPr>
              <w:t xml:space="preserve">16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40" w:right="0" w:firstLine="0"/>
              <w:jc w:val="center"/>
              <w:spacing w:before="21" w:beforeAutospacing="0" w:after="0" w:afterAutospacing="0" w:line="88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5"/>
                <w:sz w:val="8"/>
                <w:szCs w:val="22"/>
                <w:lang w:val="ru-RU" w:eastAsia="en-US" w:bidi="ar-SA"/>
              </w:rPr>
              <w:t xml:space="preserve">17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43" w:right="0" w:firstLine="0"/>
              <w:jc w:val="center"/>
              <w:spacing w:before="21" w:beforeAutospacing="0" w:after="0" w:afterAutospacing="0" w:line="88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5"/>
                <w:sz w:val="8"/>
                <w:szCs w:val="22"/>
                <w:lang w:val="ru-RU" w:eastAsia="en-US" w:bidi="ar-SA"/>
              </w:rPr>
              <w:t xml:space="preserve">18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46" w:right="0" w:firstLine="0"/>
              <w:jc w:val="center"/>
              <w:spacing w:before="21" w:beforeAutospacing="0" w:after="0" w:afterAutospacing="0" w:line="88" w:lineRule="exact"/>
              <w:widowControl w:val="off"/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5"/>
                <w:sz w:val="8"/>
                <w:szCs w:val="22"/>
                <w:lang w:val="ru-RU" w:eastAsia="en-US" w:bidi="ar-SA"/>
              </w:rPr>
              <w:t xml:space="preserve">19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8"/>
                <w:szCs w:val="22"/>
                <w:lang w:val="ru-RU" w:eastAsia="en-US" w:bidi="ar-SA"/>
              </w:rPr>
            </w:r>
          </w:p>
        </w:tc>
      </w:tr>
      <w:tr>
        <w:tblPrEx/>
        <w:trPr>
          <w:trHeight w:val="133"/>
        </w:trPr>
        <w:tc>
          <w:tcPr>
            <w:tcW w:w="293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96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06" w:type="dxa"/>
            <w:textDirection w:val="lrTb"/>
            <w:noWrap w:val="false"/>
          </w:tcPr>
          <w:p>
            <w:pPr>
              <w:ind w:left="4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ind w:left="10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97" w:type="dxa"/>
            <w:textDirection w:val="lrTb"/>
            <w:noWrap w:val="false"/>
          </w:tcPr>
          <w:p>
            <w:pPr>
              <w:ind w:left="12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763" w:type="dxa"/>
            <w:textDirection w:val="lrTb"/>
            <w:noWrap w:val="false"/>
          </w:tcPr>
          <w:p>
            <w:pPr>
              <w:ind w:left="13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763" w:type="dxa"/>
            <w:textDirection w:val="lrTb"/>
            <w:noWrap w:val="false"/>
          </w:tcPr>
          <w:p>
            <w:pPr>
              <w:ind w:left="13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57" w:type="dxa"/>
            <w:textDirection w:val="lrTb"/>
            <w:noWrap w:val="false"/>
          </w:tcPr>
          <w:p>
            <w:pPr>
              <w:ind w:left="14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911" w:type="dxa"/>
            <w:textDirection w:val="lrTb"/>
            <w:noWrap w:val="false"/>
          </w:tcPr>
          <w:p>
            <w:pPr>
              <w:ind w:left="11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58" w:type="dxa"/>
            <w:textDirection w:val="lrTb"/>
            <w:noWrap w:val="false"/>
          </w:tcPr>
          <w:p>
            <w:pPr>
              <w:ind w:left="18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00" w:type="dxa"/>
            <w:textDirection w:val="lrTb"/>
            <w:noWrap w:val="false"/>
          </w:tcPr>
          <w:p>
            <w:pPr>
              <w:ind w:left="28" w:right="8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08" w:type="dxa"/>
            <w:textDirection w:val="lrTb"/>
            <w:noWrap w:val="false"/>
          </w:tcPr>
          <w:p>
            <w:pPr>
              <w:ind w:left="33" w:right="9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22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25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08" w:type="dxa"/>
            <w:textDirection w:val="lrTb"/>
            <w:noWrap w:val="false"/>
          </w:tcPr>
          <w:p>
            <w:pPr>
              <w:ind w:left="33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32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35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38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</w:tc>
      </w:tr>
      <w:tr>
        <w:tblPrEx/>
        <w:trPr>
          <w:trHeight w:val="133"/>
        </w:trPr>
        <w:tc>
          <w:tcPr>
            <w:tcW w:w="293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96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06" w:type="dxa"/>
            <w:textDirection w:val="lrTb"/>
            <w:noWrap w:val="false"/>
          </w:tcPr>
          <w:p>
            <w:pPr>
              <w:ind w:left="4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ind w:left="10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97" w:type="dxa"/>
            <w:textDirection w:val="lrTb"/>
            <w:noWrap w:val="false"/>
          </w:tcPr>
          <w:p>
            <w:pPr>
              <w:ind w:left="12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763" w:type="dxa"/>
            <w:textDirection w:val="lrTb"/>
            <w:noWrap w:val="false"/>
          </w:tcPr>
          <w:p>
            <w:pPr>
              <w:ind w:left="13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763" w:type="dxa"/>
            <w:textDirection w:val="lrTb"/>
            <w:noWrap w:val="false"/>
          </w:tcPr>
          <w:p>
            <w:pPr>
              <w:ind w:left="13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57" w:type="dxa"/>
            <w:textDirection w:val="lrTb"/>
            <w:noWrap w:val="false"/>
          </w:tcPr>
          <w:p>
            <w:pPr>
              <w:ind w:left="14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911" w:type="dxa"/>
            <w:textDirection w:val="lrTb"/>
            <w:noWrap w:val="false"/>
          </w:tcPr>
          <w:p>
            <w:pPr>
              <w:ind w:left="11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58" w:type="dxa"/>
            <w:textDirection w:val="lrTb"/>
            <w:noWrap w:val="false"/>
          </w:tcPr>
          <w:p>
            <w:pPr>
              <w:ind w:left="18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00" w:type="dxa"/>
            <w:textDirection w:val="lrTb"/>
            <w:noWrap w:val="false"/>
          </w:tcPr>
          <w:p>
            <w:pPr>
              <w:ind w:left="28" w:right="8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08" w:type="dxa"/>
            <w:textDirection w:val="lrTb"/>
            <w:noWrap w:val="false"/>
          </w:tcPr>
          <w:p>
            <w:pPr>
              <w:ind w:left="33" w:right="9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22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25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08" w:type="dxa"/>
            <w:textDirection w:val="lrTb"/>
            <w:noWrap w:val="false"/>
          </w:tcPr>
          <w:p>
            <w:pPr>
              <w:ind w:left="33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32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35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38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</w:tc>
      </w:tr>
      <w:tr>
        <w:tblPrEx/>
        <w:trPr>
          <w:trHeight w:val="133"/>
        </w:trPr>
        <w:tc>
          <w:tcPr>
            <w:tcW w:w="293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96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06" w:type="dxa"/>
            <w:textDirection w:val="lrTb"/>
            <w:noWrap w:val="false"/>
          </w:tcPr>
          <w:p>
            <w:pPr>
              <w:ind w:left="4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ind w:left="10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97" w:type="dxa"/>
            <w:textDirection w:val="lrTb"/>
            <w:noWrap w:val="false"/>
          </w:tcPr>
          <w:p>
            <w:pPr>
              <w:ind w:left="12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763" w:type="dxa"/>
            <w:textDirection w:val="lrTb"/>
            <w:noWrap w:val="false"/>
          </w:tcPr>
          <w:p>
            <w:pPr>
              <w:ind w:left="13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763" w:type="dxa"/>
            <w:textDirection w:val="lrTb"/>
            <w:noWrap w:val="false"/>
          </w:tcPr>
          <w:p>
            <w:pPr>
              <w:ind w:left="13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57" w:type="dxa"/>
            <w:textDirection w:val="lrTb"/>
            <w:noWrap w:val="false"/>
          </w:tcPr>
          <w:p>
            <w:pPr>
              <w:ind w:left="14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911" w:type="dxa"/>
            <w:textDirection w:val="lrTb"/>
            <w:noWrap w:val="false"/>
          </w:tcPr>
          <w:p>
            <w:pPr>
              <w:ind w:left="11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58" w:type="dxa"/>
            <w:textDirection w:val="lrTb"/>
            <w:noWrap w:val="false"/>
          </w:tcPr>
          <w:p>
            <w:pPr>
              <w:ind w:left="18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00" w:type="dxa"/>
            <w:textDirection w:val="lrTb"/>
            <w:noWrap w:val="false"/>
          </w:tcPr>
          <w:p>
            <w:pPr>
              <w:ind w:left="28" w:right="8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08" w:type="dxa"/>
            <w:textDirection w:val="lrTb"/>
            <w:noWrap w:val="false"/>
          </w:tcPr>
          <w:p>
            <w:pPr>
              <w:ind w:left="33" w:right="9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22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25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08" w:type="dxa"/>
            <w:textDirection w:val="lrTb"/>
            <w:noWrap w:val="false"/>
          </w:tcPr>
          <w:p>
            <w:pPr>
              <w:ind w:left="33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32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35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38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</w:tc>
      </w:tr>
      <w:tr>
        <w:tblPrEx/>
        <w:trPr>
          <w:trHeight w:val="134"/>
        </w:trPr>
        <w:tc>
          <w:tcPr>
            <w:tcW w:w="293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96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06" w:type="dxa"/>
            <w:textDirection w:val="lrTb"/>
            <w:noWrap w:val="false"/>
          </w:tcPr>
          <w:p>
            <w:pPr>
              <w:ind w:left="4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ind w:left="10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97" w:type="dxa"/>
            <w:textDirection w:val="lrTb"/>
            <w:noWrap w:val="false"/>
          </w:tcPr>
          <w:p>
            <w:pPr>
              <w:ind w:left="12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763" w:type="dxa"/>
            <w:textDirection w:val="lrTb"/>
            <w:noWrap w:val="false"/>
          </w:tcPr>
          <w:p>
            <w:pPr>
              <w:ind w:left="13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763" w:type="dxa"/>
            <w:textDirection w:val="lrTb"/>
            <w:noWrap w:val="false"/>
          </w:tcPr>
          <w:p>
            <w:pPr>
              <w:ind w:left="13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57" w:type="dxa"/>
            <w:textDirection w:val="lrTb"/>
            <w:noWrap w:val="false"/>
          </w:tcPr>
          <w:p>
            <w:pPr>
              <w:ind w:left="14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911" w:type="dxa"/>
            <w:textDirection w:val="lrTb"/>
            <w:noWrap w:val="false"/>
          </w:tcPr>
          <w:p>
            <w:pPr>
              <w:ind w:left="11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58" w:type="dxa"/>
            <w:textDirection w:val="lrTb"/>
            <w:noWrap w:val="false"/>
          </w:tcPr>
          <w:p>
            <w:pPr>
              <w:ind w:left="18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00" w:type="dxa"/>
            <w:textDirection w:val="lrTb"/>
            <w:noWrap w:val="false"/>
          </w:tcPr>
          <w:p>
            <w:pPr>
              <w:ind w:left="28" w:right="8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08" w:type="dxa"/>
            <w:textDirection w:val="lrTb"/>
            <w:noWrap w:val="false"/>
          </w:tcPr>
          <w:p>
            <w:pPr>
              <w:ind w:left="33" w:right="9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22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25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08" w:type="dxa"/>
            <w:textDirection w:val="lrTb"/>
            <w:noWrap w:val="false"/>
          </w:tcPr>
          <w:p>
            <w:pPr>
              <w:ind w:left="33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32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35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38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</w:tc>
      </w:tr>
      <w:tr>
        <w:tblPrEx/>
        <w:trPr>
          <w:trHeight w:val="133"/>
        </w:trPr>
        <w:tc>
          <w:tcPr>
            <w:tcW w:w="293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96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06" w:type="dxa"/>
            <w:textDirection w:val="lrTb"/>
            <w:noWrap w:val="false"/>
          </w:tcPr>
          <w:p>
            <w:pPr>
              <w:ind w:left="4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ind w:left="10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97" w:type="dxa"/>
            <w:textDirection w:val="lrTb"/>
            <w:noWrap w:val="false"/>
          </w:tcPr>
          <w:p>
            <w:pPr>
              <w:ind w:left="12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763" w:type="dxa"/>
            <w:textDirection w:val="lrTb"/>
            <w:noWrap w:val="false"/>
          </w:tcPr>
          <w:p>
            <w:pPr>
              <w:ind w:left="13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763" w:type="dxa"/>
            <w:textDirection w:val="lrTb"/>
            <w:noWrap w:val="false"/>
          </w:tcPr>
          <w:p>
            <w:pPr>
              <w:ind w:left="13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57" w:type="dxa"/>
            <w:textDirection w:val="lrTb"/>
            <w:noWrap w:val="false"/>
          </w:tcPr>
          <w:p>
            <w:pPr>
              <w:ind w:left="14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911" w:type="dxa"/>
            <w:textDirection w:val="lrTb"/>
            <w:noWrap w:val="false"/>
          </w:tcPr>
          <w:p>
            <w:pPr>
              <w:ind w:left="11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58" w:type="dxa"/>
            <w:textDirection w:val="lrTb"/>
            <w:noWrap w:val="false"/>
          </w:tcPr>
          <w:p>
            <w:pPr>
              <w:ind w:left="18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00" w:type="dxa"/>
            <w:textDirection w:val="lrTb"/>
            <w:noWrap w:val="false"/>
          </w:tcPr>
          <w:p>
            <w:pPr>
              <w:ind w:left="28" w:right="8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08" w:type="dxa"/>
            <w:textDirection w:val="lrTb"/>
            <w:noWrap w:val="false"/>
          </w:tcPr>
          <w:p>
            <w:pPr>
              <w:ind w:left="33" w:right="9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22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25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08" w:type="dxa"/>
            <w:textDirection w:val="lrTb"/>
            <w:noWrap w:val="false"/>
          </w:tcPr>
          <w:p>
            <w:pPr>
              <w:ind w:left="33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32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35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38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</w:tc>
      </w:tr>
      <w:tr>
        <w:tblPrEx/>
        <w:trPr>
          <w:trHeight w:val="133"/>
        </w:trPr>
        <w:tc>
          <w:tcPr>
            <w:tcW w:w="293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96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06" w:type="dxa"/>
            <w:textDirection w:val="lrTb"/>
            <w:noWrap w:val="false"/>
          </w:tcPr>
          <w:p>
            <w:pPr>
              <w:ind w:left="4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ind w:left="10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97" w:type="dxa"/>
            <w:textDirection w:val="lrTb"/>
            <w:noWrap w:val="false"/>
          </w:tcPr>
          <w:p>
            <w:pPr>
              <w:ind w:left="12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763" w:type="dxa"/>
            <w:textDirection w:val="lrTb"/>
            <w:noWrap w:val="false"/>
          </w:tcPr>
          <w:p>
            <w:pPr>
              <w:ind w:left="13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763" w:type="dxa"/>
            <w:textDirection w:val="lrTb"/>
            <w:noWrap w:val="false"/>
          </w:tcPr>
          <w:p>
            <w:pPr>
              <w:ind w:left="13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57" w:type="dxa"/>
            <w:textDirection w:val="lrTb"/>
            <w:noWrap w:val="false"/>
          </w:tcPr>
          <w:p>
            <w:pPr>
              <w:ind w:left="14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911" w:type="dxa"/>
            <w:textDirection w:val="lrTb"/>
            <w:noWrap w:val="false"/>
          </w:tcPr>
          <w:p>
            <w:pPr>
              <w:ind w:left="11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58" w:type="dxa"/>
            <w:textDirection w:val="lrTb"/>
            <w:noWrap w:val="false"/>
          </w:tcPr>
          <w:p>
            <w:pPr>
              <w:ind w:left="18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00" w:type="dxa"/>
            <w:textDirection w:val="lrTb"/>
            <w:noWrap w:val="false"/>
          </w:tcPr>
          <w:p>
            <w:pPr>
              <w:ind w:left="28" w:right="8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08" w:type="dxa"/>
            <w:textDirection w:val="lrTb"/>
            <w:noWrap w:val="false"/>
          </w:tcPr>
          <w:p>
            <w:pPr>
              <w:ind w:left="33" w:right="9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22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25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08" w:type="dxa"/>
            <w:textDirection w:val="lrTb"/>
            <w:noWrap w:val="false"/>
          </w:tcPr>
          <w:p>
            <w:pPr>
              <w:ind w:left="33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32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35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38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</w:tc>
      </w:tr>
      <w:tr>
        <w:tblPrEx/>
        <w:trPr>
          <w:trHeight w:val="133"/>
        </w:trPr>
        <w:tc>
          <w:tcPr>
            <w:tcW w:w="293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96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06" w:type="dxa"/>
            <w:textDirection w:val="lrTb"/>
            <w:noWrap w:val="false"/>
          </w:tcPr>
          <w:p>
            <w:pPr>
              <w:ind w:left="4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ind w:left="10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97" w:type="dxa"/>
            <w:textDirection w:val="lrTb"/>
            <w:noWrap w:val="false"/>
          </w:tcPr>
          <w:p>
            <w:pPr>
              <w:ind w:left="12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763" w:type="dxa"/>
            <w:textDirection w:val="lrTb"/>
            <w:noWrap w:val="false"/>
          </w:tcPr>
          <w:p>
            <w:pPr>
              <w:ind w:left="13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763" w:type="dxa"/>
            <w:textDirection w:val="lrTb"/>
            <w:noWrap w:val="false"/>
          </w:tcPr>
          <w:p>
            <w:pPr>
              <w:ind w:left="13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57" w:type="dxa"/>
            <w:textDirection w:val="lrTb"/>
            <w:noWrap w:val="false"/>
          </w:tcPr>
          <w:p>
            <w:pPr>
              <w:ind w:left="14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911" w:type="dxa"/>
            <w:textDirection w:val="lrTb"/>
            <w:noWrap w:val="false"/>
          </w:tcPr>
          <w:p>
            <w:pPr>
              <w:ind w:left="11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58" w:type="dxa"/>
            <w:textDirection w:val="lrTb"/>
            <w:noWrap w:val="false"/>
          </w:tcPr>
          <w:p>
            <w:pPr>
              <w:ind w:left="18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00" w:type="dxa"/>
            <w:textDirection w:val="lrTb"/>
            <w:noWrap w:val="false"/>
          </w:tcPr>
          <w:p>
            <w:pPr>
              <w:ind w:left="28" w:right="8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08" w:type="dxa"/>
            <w:textDirection w:val="lrTb"/>
            <w:noWrap w:val="false"/>
          </w:tcPr>
          <w:p>
            <w:pPr>
              <w:ind w:left="33" w:right="9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22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25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08" w:type="dxa"/>
            <w:textDirection w:val="lrTb"/>
            <w:noWrap w:val="false"/>
          </w:tcPr>
          <w:p>
            <w:pPr>
              <w:ind w:left="33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32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35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38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</w:tc>
      </w:tr>
      <w:tr>
        <w:tblPrEx/>
        <w:trPr>
          <w:trHeight w:val="133"/>
        </w:trPr>
        <w:tc>
          <w:tcPr>
            <w:tcW w:w="293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96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06" w:type="dxa"/>
            <w:textDirection w:val="lrTb"/>
            <w:noWrap w:val="false"/>
          </w:tcPr>
          <w:p>
            <w:pPr>
              <w:ind w:left="4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ind w:left="10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97" w:type="dxa"/>
            <w:textDirection w:val="lrTb"/>
            <w:noWrap w:val="false"/>
          </w:tcPr>
          <w:p>
            <w:pPr>
              <w:ind w:left="12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763" w:type="dxa"/>
            <w:textDirection w:val="lrTb"/>
            <w:noWrap w:val="false"/>
          </w:tcPr>
          <w:p>
            <w:pPr>
              <w:ind w:left="13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763" w:type="dxa"/>
            <w:textDirection w:val="lrTb"/>
            <w:noWrap w:val="false"/>
          </w:tcPr>
          <w:p>
            <w:pPr>
              <w:ind w:left="13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57" w:type="dxa"/>
            <w:textDirection w:val="lrTb"/>
            <w:noWrap w:val="false"/>
          </w:tcPr>
          <w:p>
            <w:pPr>
              <w:ind w:left="14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911" w:type="dxa"/>
            <w:textDirection w:val="lrTb"/>
            <w:noWrap w:val="false"/>
          </w:tcPr>
          <w:p>
            <w:pPr>
              <w:ind w:left="11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58" w:type="dxa"/>
            <w:textDirection w:val="lrTb"/>
            <w:noWrap w:val="false"/>
          </w:tcPr>
          <w:p>
            <w:pPr>
              <w:ind w:left="18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00" w:type="dxa"/>
            <w:textDirection w:val="lrTb"/>
            <w:noWrap w:val="false"/>
          </w:tcPr>
          <w:p>
            <w:pPr>
              <w:ind w:left="28" w:right="8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08" w:type="dxa"/>
            <w:textDirection w:val="lrTb"/>
            <w:noWrap w:val="false"/>
          </w:tcPr>
          <w:p>
            <w:pPr>
              <w:ind w:left="33" w:right="9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22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25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08" w:type="dxa"/>
            <w:textDirection w:val="lrTb"/>
            <w:noWrap w:val="false"/>
          </w:tcPr>
          <w:p>
            <w:pPr>
              <w:ind w:left="33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32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35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38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</w:tc>
      </w:tr>
      <w:tr>
        <w:tblPrEx/>
        <w:trPr>
          <w:trHeight w:val="134"/>
        </w:trPr>
        <w:tc>
          <w:tcPr>
            <w:tcW w:w="293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96" w:type="dxa"/>
            <w:textDirection w:val="lrTb"/>
            <w:noWrap w:val="false"/>
          </w:tcPr>
          <w:p>
            <w:pPr>
              <w:ind w:left="9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06" w:type="dxa"/>
            <w:textDirection w:val="lrTb"/>
            <w:noWrap w:val="false"/>
          </w:tcPr>
          <w:p>
            <w:pPr>
              <w:ind w:left="4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964" w:type="dxa"/>
            <w:textDirection w:val="lrTb"/>
            <w:noWrap w:val="false"/>
          </w:tcPr>
          <w:p>
            <w:pPr>
              <w:ind w:left="10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97" w:type="dxa"/>
            <w:textDirection w:val="lrTb"/>
            <w:noWrap w:val="false"/>
          </w:tcPr>
          <w:p>
            <w:pPr>
              <w:ind w:left="12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763" w:type="dxa"/>
            <w:textDirection w:val="lrTb"/>
            <w:noWrap w:val="false"/>
          </w:tcPr>
          <w:p>
            <w:pPr>
              <w:ind w:left="13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763" w:type="dxa"/>
            <w:textDirection w:val="lrTb"/>
            <w:noWrap w:val="false"/>
          </w:tcPr>
          <w:p>
            <w:pPr>
              <w:ind w:left="13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57" w:type="dxa"/>
            <w:textDirection w:val="lrTb"/>
            <w:noWrap w:val="false"/>
          </w:tcPr>
          <w:p>
            <w:pPr>
              <w:ind w:left="14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911" w:type="dxa"/>
            <w:textDirection w:val="lrTb"/>
            <w:noWrap w:val="false"/>
          </w:tcPr>
          <w:p>
            <w:pPr>
              <w:ind w:left="11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58" w:type="dxa"/>
            <w:textDirection w:val="lrTb"/>
            <w:noWrap w:val="false"/>
          </w:tcPr>
          <w:p>
            <w:pPr>
              <w:ind w:left="18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800" w:type="dxa"/>
            <w:textDirection w:val="lrTb"/>
            <w:noWrap w:val="false"/>
          </w:tcPr>
          <w:p>
            <w:pPr>
              <w:ind w:left="28" w:right="8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08" w:type="dxa"/>
            <w:textDirection w:val="lrTb"/>
            <w:noWrap w:val="false"/>
          </w:tcPr>
          <w:p>
            <w:pPr>
              <w:ind w:left="33" w:right="9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22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25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608" w:type="dxa"/>
            <w:textDirection w:val="lrTb"/>
            <w:noWrap w:val="false"/>
          </w:tcPr>
          <w:p>
            <w:pPr>
              <w:ind w:left="33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32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35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38" w:right="0" w:firstLine="0"/>
              <w:jc w:val="center"/>
              <w:spacing w:before="0" w:beforeAutospacing="0" w:after="0" w:afterAutospacing="0" w:line="114" w:lineRule="exact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12"/>
                <w:szCs w:val="22"/>
                <w:lang w:val="ru-RU" w:eastAsia="en-US" w:bidi="ar-SA"/>
              </w:rPr>
              <w:t xml:space="preserve">…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12"/>
                <w:szCs w:val="22"/>
                <w:lang w:val="ru-RU" w:eastAsia="en-US" w:bidi="ar-SA"/>
              </w:rPr>
            </w:r>
          </w:p>
        </w:tc>
        <w:tc>
          <w:tcPr>
            <w:tcW w:w="536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  <w:r>
              <w:rPr>
                <w:rFonts w:hint="default" w:ascii="Times New Roman" w:hAnsi="Times New Roman" w:eastAsia="Times New Roman" w:cs="Times New Roman"/>
                <w:color w:val="auto"/>
                <w:sz w:val="8"/>
                <w:szCs w:val="22"/>
                <w:lang w:val="ru-RU" w:eastAsia="en-US" w:bidi="ar-SA"/>
              </w:rPr>
            </w:r>
          </w:p>
        </w:tc>
      </w:tr>
    </w:tbl>
    <w:p>
      <w:pPr>
        <w:ind w:left="0" w:right="0" w:firstLine="0"/>
        <w:jc w:val="left"/>
        <w:spacing w:before="69" w:beforeAutospacing="0" w:after="0" w:afterAutospacing="0" w:line="240" w:lineRule="auto"/>
        <w:widowControl w:val="off"/>
        <w:rPr>
          <w:rFonts w:hint="default" w:ascii="Times New Roman" w:hAnsi="Times New Roman" w:eastAsia="Times New Roman" w:cs="Times New Roman"/>
          <w:color w:val="auto"/>
          <w:sz w:val="9"/>
          <w:szCs w:val="22"/>
          <w:lang w:val="ru-RU" w:eastAsia="en-US" w:bidi="ar-SA"/>
        </w:rPr>
      </w:pPr>
      <w:r>
        <w:rPr>
          <w:rFonts w:hint="default" w:ascii="Times New Roman" w:hAnsi="Times New Roman" w:eastAsia="Times New Roman" w:cs="Times New Roman"/>
          <w:color w:val="auto"/>
          <w:sz w:val="9"/>
          <w:szCs w:val="22"/>
          <w:lang w:val="ru-RU" w:eastAsia="en-US" w:bidi="ar-SA"/>
        </w:rPr>
      </w:r>
      <w:r>
        <w:rPr>
          <w:rFonts w:hint="default" w:ascii="Times New Roman" w:hAnsi="Times New Roman" w:eastAsia="Times New Roman" w:cs="Times New Roman"/>
          <w:color w:val="auto"/>
          <w:sz w:val="9"/>
          <w:szCs w:val="22"/>
          <w:lang w:val="ru-RU" w:eastAsia="en-US" w:bidi="ar-SA"/>
        </w:rPr>
      </w:r>
      <w:r>
        <w:rPr>
          <w:rFonts w:hint="default" w:ascii="Times New Roman" w:hAnsi="Times New Roman" w:eastAsia="Times New Roman" w:cs="Times New Roman"/>
          <w:color w:val="auto"/>
          <w:sz w:val="9"/>
          <w:szCs w:val="22"/>
          <w:lang w:val="ru-RU" w:eastAsia="en-US" w:bidi="ar-SA"/>
        </w:rPr>
      </w:r>
    </w:p>
    <w:p>
      <w:pPr>
        <w:ind w:left="302" w:right="8304" w:firstLine="0"/>
        <w:jc w:val="left"/>
        <w:spacing w:before="0" w:beforeAutospacing="0" w:after="0" w:afterAutospacing="0" w:line="278" w:lineRule="auto"/>
        <w:widowControl w:val="off"/>
        <w:rPr>
          <w:rFonts w:hint="default" w:ascii="Times New Roman" w:hAnsi="Times New Roman" w:eastAsia="Times New Roman" w:cs="Times New Roman"/>
          <w:color w:val="auto"/>
          <w:sz w:val="12"/>
          <w:szCs w:val="12"/>
        </w:rPr>
      </w:pP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  <w:t xml:space="preserve">*</w:t>
      </w:r>
      <w:r>
        <w:rPr>
          <w:rFonts w:hint="default" w:ascii="Times New Roman" w:hAnsi="Times New Roman" w:eastAsia="Times New Roman" w:cs="Times New Roman"/>
          <w:color w:val="auto"/>
          <w:spacing w:val="-3"/>
          <w:sz w:val="12"/>
          <w:szCs w:val="12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  <w:t xml:space="preserve">- номер листа добавляется в случае, если на разных</w:t>
      </w:r>
      <w:r>
        <w:rPr>
          <w:rFonts w:hint="default" w:ascii="Times New Roman" w:hAnsi="Times New Roman" w:eastAsia="Times New Roman" w:cs="Times New Roman"/>
          <w:color w:val="auto"/>
          <w:spacing w:val="-3"/>
          <w:sz w:val="12"/>
          <w:szCs w:val="12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  <w:t xml:space="preserve">листах</w:t>
      </w:r>
      <w:r>
        <w:rPr>
          <w:rFonts w:hint="default" w:ascii="Times New Roman" w:hAnsi="Times New Roman" w:eastAsia="Times New Roman" w:cs="Times New Roman"/>
          <w:color w:val="auto"/>
          <w:spacing w:val="-3"/>
          <w:sz w:val="12"/>
          <w:szCs w:val="12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  <w:t xml:space="preserve">одного комплекта РД содержатся разные по видам работ строительные</w:t>
      </w:r>
      <w:r>
        <w:rPr>
          <w:rFonts w:hint="default" w:ascii="Times New Roman" w:hAnsi="Times New Roman" w:eastAsia="Times New Roman" w:cs="Times New Roman"/>
          <w:color w:val="auto"/>
          <w:spacing w:val="40"/>
          <w:sz w:val="12"/>
          <w:szCs w:val="12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pacing w:val="-2"/>
          <w:sz w:val="12"/>
          <w:szCs w:val="12"/>
          <w:lang w:val="ru-RU" w:eastAsia="en-US" w:bidi="ar-SA"/>
        </w:rPr>
        <w:t xml:space="preserve">конструктивы</w:t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</w:rPr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</w:rPr>
      </w:r>
    </w:p>
    <w:p>
      <w:pPr>
        <w:ind w:left="302" w:right="8128" w:firstLine="0"/>
        <w:jc w:val="left"/>
        <w:spacing w:before="48" w:beforeAutospacing="0" w:after="0" w:afterAutospacing="0" w:line="278" w:lineRule="auto"/>
        <w:widowControl w:val="off"/>
        <w:rPr>
          <w:rFonts w:hint="default" w:ascii="Times New Roman" w:hAnsi="Times New Roman" w:eastAsia="Times New Roman" w:cs="Times New Roman"/>
          <w:color w:val="auto"/>
          <w:sz w:val="12"/>
          <w:szCs w:val="12"/>
        </w:rPr>
      </w:pP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  <w:t xml:space="preserve">** - имя папки/подпапки присваивается исполнителем в произвольной систематизации, согласованной с Техническим заказчиком (или</w:t>
      </w:r>
      <w:r>
        <w:rPr>
          <w:rFonts w:hint="default" w:ascii="Times New Roman" w:hAnsi="Times New Roman" w:eastAsia="Times New Roman" w:cs="Times New Roman"/>
          <w:color w:val="auto"/>
          <w:spacing w:val="40"/>
          <w:sz w:val="12"/>
          <w:szCs w:val="12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pacing w:val="-2"/>
          <w:sz w:val="12"/>
          <w:szCs w:val="12"/>
          <w:lang w:val="ru-RU" w:eastAsia="en-US" w:bidi="ar-SA"/>
        </w:rPr>
        <w:t xml:space="preserve">Заказчиком-Филиалом)</w:t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</w:rPr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</w:rPr>
      </w:r>
    </w:p>
    <w:p>
      <w:pPr>
        <w:ind w:left="0" w:right="0" w:firstLine="0"/>
        <w:jc w:val="left"/>
        <w:spacing w:before="26" w:beforeAutospacing="0" w:after="0" w:afterAutospacing="0" w:line="240" w:lineRule="auto"/>
        <w:widowControl w:val="off"/>
        <w:rPr>
          <w:rFonts w:hint="default" w:ascii="Times New Roman" w:hAnsi="Times New Roman" w:eastAsia="Times New Roman" w:cs="Times New Roman"/>
          <w:color w:val="auto"/>
          <w:sz w:val="12"/>
          <w:szCs w:val="22"/>
          <w:lang w:val="ru-RU" w:eastAsia="en-US" w:bidi="ar-SA"/>
        </w:rPr>
      </w:pPr>
      <w:r>
        <w:rPr>
          <w:rFonts w:hint="default" w:ascii="Times New Roman" w:hAnsi="Times New Roman" w:eastAsia="Times New Roman" w:cs="Times New Roman"/>
          <w:color w:val="auto"/>
          <w:sz w:val="12"/>
          <w:szCs w:val="22"/>
          <w:lang w:val="ru-RU" w:eastAsia="en-US" w:bidi="ar-SA"/>
        </w:rPr>
      </w:r>
      <w:r>
        <w:rPr>
          <w:rFonts w:hint="default" w:ascii="Times New Roman" w:hAnsi="Times New Roman" w:eastAsia="Times New Roman" w:cs="Times New Roman"/>
          <w:color w:val="auto"/>
          <w:sz w:val="12"/>
          <w:szCs w:val="22"/>
          <w:lang w:val="ru-RU" w:eastAsia="en-US" w:bidi="ar-SA"/>
        </w:rPr>
      </w:r>
      <w:r>
        <w:rPr>
          <w:rFonts w:hint="default" w:ascii="Times New Roman" w:hAnsi="Times New Roman" w:eastAsia="Times New Roman" w:cs="Times New Roman"/>
          <w:color w:val="auto"/>
          <w:sz w:val="12"/>
          <w:szCs w:val="22"/>
          <w:lang w:val="ru-RU" w:eastAsia="en-US" w:bidi="ar-SA"/>
        </w:rPr>
      </w:r>
    </w:p>
    <w:p>
      <w:pPr>
        <w:ind w:left="600" w:right="0" w:firstLine="0"/>
        <w:jc w:val="left"/>
        <w:spacing w:before="0" w:beforeAutospacing="0" w:after="0" w:afterAutospacing="0" w:line="240" w:lineRule="auto"/>
        <w:widowControl w:val="off"/>
        <w:rPr>
          <w:rFonts w:hint="default" w:ascii="Times New Roman" w:hAnsi="Times New Roman" w:eastAsia="Times New Roman" w:cs="Times New Roman"/>
          <w:b/>
          <w:i/>
          <w:color w:val="auto"/>
          <w:sz w:val="18"/>
          <w:szCs w:val="18"/>
        </w:rPr>
      </w:pPr>
      <w:r>
        <w:rPr>
          <w:rFonts w:hint="default" w:ascii="Times New Roman" w:hAnsi="Times New Roman" w:eastAsia="Times New Roman" w:cs="Times New Roman"/>
          <w:b/>
          <w:i/>
          <w:color w:val="auto"/>
          <w:sz w:val="18"/>
          <w:szCs w:val="18"/>
          <w:lang w:val="ru-RU" w:eastAsia="en-US" w:bidi="ar-SA"/>
        </w:rPr>
        <w:t xml:space="preserve">Форма </w:t>
      </w:r>
      <w:r>
        <w:rPr>
          <w:rFonts w:hint="default" w:ascii="Times New Roman" w:hAnsi="Times New Roman" w:eastAsia="Times New Roman" w:cs="Times New Roman"/>
          <w:b/>
          <w:i/>
          <w:color w:val="auto"/>
          <w:spacing w:val="-2"/>
          <w:sz w:val="18"/>
          <w:szCs w:val="18"/>
          <w:lang w:val="ru-RU" w:eastAsia="en-US" w:bidi="ar-SA"/>
        </w:rPr>
        <w:t xml:space="preserve">согласована:</w:t>
      </w:r>
      <w:r>
        <w:rPr>
          <w:rFonts w:hint="default" w:ascii="Times New Roman" w:hAnsi="Times New Roman" w:eastAsia="Times New Roman" w:cs="Times New Roman"/>
          <w:b/>
          <w:i/>
          <w:color w:val="auto"/>
          <w:sz w:val="18"/>
          <w:szCs w:val="18"/>
        </w:rPr>
      </w:r>
      <w:r>
        <w:rPr>
          <w:rFonts w:hint="default" w:ascii="Times New Roman" w:hAnsi="Times New Roman" w:eastAsia="Times New Roman" w:cs="Times New Roman"/>
          <w:b/>
          <w:i/>
          <w:color w:val="auto"/>
          <w:sz w:val="18"/>
          <w:szCs w:val="18"/>
        </w:rPr>
      </w:r>
    </w:p>
    <w:p>
      <w:pPr>
        <w:ind w:left="0" w:right="0" w:firstLine="0"/>
        <w:jc w:val="left"/>
        <w:spacing w:before="54" w:beforeAutospacing="0" w:after="0" w:afterAutospacing="0" w:line="240" w:lineRule="auto"/>
        <w:widowControl w:val="off"/>
        <w:rPr>
          <w:rFonts w:hint="default" w:ascii="Times New Roman" w:hAnsi="Times New Roman" w:eastAsia="Times New Roman" w:cs="Times New Roman"/>
          <w:b/>
          <w:i/>
          <w:color w:val="auto"/>
          <w:sz w:val="18"/>
          <w:szCs w:val="18"/>
        </w:rPr>
      </w:pPr>
      <w:r>
        <w:rPr>
          <w:rFonts w:hint="default" w:ascii="Times New Roman" w:hAnsi="Times New Roman" w:eastAsia="Times New Roman" w:cs="Times New Roman"/>
          <w:b/>
          <w:i/>
          <w:color w:val="auto"/>
          <w:sz w:val="18"/>
          <w:szCs w:val="18"/>
          <w:lang w:val="ru-RU" w:eastAsia="en-US" w:bidi="ar-SA"/>
        </w:rPr>
      </w:r>
      <w:r>
        <w:rPr>
          <w:rFonts w:hint="default" w:ascii="Times New Roman" w:hAnsi="Times New Roman" w:eastAsia="Times New Roman" w:cs="Times New Roman"/>
          <w:b/>
          <w:i/>
          <w:color w:val="auto"/>
          <w:sz w:val="18"/>
          <w:szCs w:val="18"/>
        </w:rPr>
      </w:r>
      <w:r>
        <w:rPr>
          <w:rFonts w:hint="default" w:ascii="Times New Roman" w:hAnsi="Times New Roman" w:eastAsia="Times New Roman" w:cs="Times New Roman"/>
          <w:b/>
          <w:i/>
          <w:color w:val="auto"/>
          <w:sz w:val="18"/>
          <w:szCs w:val="18"/>
        </w:rPr>
      </w:r>
    </w:p>
    <w:p>
      <w:pPr>
        <w:pStyle w:val="1205"/>
        <w:ind w:left="1296" w:right="0" w:firstLine="0"/>
        <w:jc w:val="left"/>
        <w:keepLines w:val="0"/>
        <w:keepNext w:val="0"/>
        <w:spacing w:before="1" w:beforeAutospacing="0" w:after="0" w:afterAutospacing="0" w:line="240" w:lineRule="auto"/>
        <w:widowControl w:val="off"/>
        <w:tabs>
          <w:tab w:val="left" w:pos="9331" w:leader="none"/>
        </w:tabs>
        <w:rPr>
          <w:rFonts w:hint="default" w:ascii="Times New Roman" w:hAnsi="Times New Roman" w:eastAsia="Times New Roman" w:cs="Times New Roman"/>
          <w:b/>
          <w:bCs/>
          <w:color w:val="auto"/>
          <w:position w:val="2"/>
          <w:sz w:val="18"/>
          <w:szCs w:val="18"/>
        </w:rPr>
      </w:pPr>
      <w:r>
        <w:rPr>
          <w:rFonts w:hint="default" w:ascii="Times New Roman" w:hAnsi="Times New Roman" w:eastAsia="Times New Roman" w:cs="Times New Roman"/>
          <w:b/>
          <w:bCs/>
          <w:color w:val="auto"/>
          <w:spacing w:val="-2"/>
          <w:sz w:val="18"/>
          <w:szCs w:val="18"/>
          <w:lang w:val="ru-RU" w:eastAsia="en-US" w:bidi="ar-SA"/>
        </w:rPr>
        <w:t xml:space="preserve">Заказчик: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18"/>
          <w:szCs w:val="18"/>
          <w:lang w:val="ru-RU" w:eastAsia="en-US" w:bidi="ar-SA"/>
        </w:rPr>
        <w:tab/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2"/>
          <w:position w:val="2"/>
          <w:sz w:val="18"/>
          <w:szCs w:val="18"/>
          <w:lang w:val="ru-RU" w:eastAsia="en-US" w:bidi="ar-SA"/>
        </w:rPr>
        <w:t xml:space="preserve">Подрядчик:</w:t>
      </w:r>
      <w:r>
        <w:rPr>
          <w:rFonts w:hint="default" w:ascii="Times New Roman" w:hAnsi="Times New Roman" w:eastAsia="Times New Roman" w:cs="Times New Roman"/>
          <w:b/>
          <w:bCs/>
          <w:color w:val="auto"/>
          <w:position w:val="2"/>
          <w:sz w:val="18"/>
          <w:szCs w:val="18"/>
        </w:rPr>
      </w:r>
      <w:r>
        <w:rPr>
          <w:rFonts w:hint="default" w:ascii="Times New Roman" w:hAnsi="Times New Roman" w:eastAsia="Times New Roman" w:cs="Times New Roman"/>
          <w:b/>
          <w:bCs/>
          <w:color w:val="auto"/>
          <w:position w:val="2"/>
          <w:sz w:val="18"/>
          <w:szCs w:val="18"/>
        </w:rPr>
      </w:r>
    </w:p>
    <w:p>
      <w:pPr>
        <w:pStyle w:val="1205"/>
        <w:ind w:left="307" w:right="0" w:firstLine="0"/>
        <w:jc w:val="left"/>
        <w:keepLines w:val="0"/>
        <w:keepNext w:val="0"/>
        <w:spacing w:before="0" w:beforeAutospacing="0" w:after="0" w:afterAutospacing="0" w:line="240" w:lineRule="auto"/>
        <w:widowControl w:val="off"/>
        <w:rPr>
          <w:rFonts w:hint="default" w:ascii="Times New Roman" w:hAnsi="Times New Roman" w:eastAsia="Times New Roman" w:cs="Times New Roman"/>
          <w:b/>
          <w:bCs/>
          <w:color w:val="auto"/>
          <w:position w:val="2"/>
          <w:sz w:val="18"/>
          <w:szCs w:val="18"/>
        </w:rPr>
        <w:sectPr>
          <w:footnotePr/>
          <w:endnotePr/>
          <w:type w:val="continuous"/>
          <w:pgSz w:w="15840" w:h="12240" w:orient="landscape"/>
          <w:pgMar w:top="1000" w:right="1080" w:bottom="280" w:left="720" w:header="709" w:footer="709" w:gutter="0"/>
          <w:cols w:num="1" w:sep="0" w:space="720" w:equalWidth="1"/>
          <w:docGrid w:linePitch="360"/>
        </w:sectPr>
      </w:pPr>
      <w:r>
        <w:rPr>
          <w:rFonts w:hint="default" w:ascii="Times New Roman" w:hAnsi="Times New Roman" w:eastAsia="Times New Roman" w:cs="Times New Roman"/>
          <w:b/>
          <w:bCs/>
          <w:color w:val="auto"/>
          <w:position w:val="2"/>
          <w:sz w:val="18"/>
          <w:szCs w:val="18"/>
          <w:lang w:val="ru-RU" w:eastAsia="en-US" w:bidi="ar-SA"/>
        </w:rPr>
      </w:r>
      <w:r>
        <w:rPr>
          <w:rFonts w:hint="default" w:ascii="Times New Roman" w:hAnsi="Times New Roman" w:eastAsia="Times New Roman" w:cs="Times New Roman"/>
          <w:b/>
          <w:bCs/>
          <w:color w:val="auto"/>
          <w:position w:val="2"/>
          <w:sz w:val="18"/>
          <w:szCs w:val="18"/>
        </w:rPr>
      </w:r>
      <w:r>
        <w:rPr>
          <w:rFonts w:hint="default" w:ascii="Times New Roman" w:hAnsi="Times New Roman" w:eastAsia="Times New Roman" w:cs="Times New Roman"/>
          <w:b/>
          <w:bCs/>
          <w:color w:val="auto"/>
          <w:position w:val="2"/>
          <w:sz w:val="18"/>
          <w:szCs w:val="18"/>
        </w:rPr>
      </w:r>
    </w:p>
    <w:p>
      <w:pPr>
        <w:ind w:left="1291" w:right="0" w:firstLine="0"/>
        <w:jc w:val="left"/>
        <w:spacing w:before="25" w:beforeAutospacing="0" w:after="0" w:afterAutospacing="0" w:line="240" w:lineRule="auto"/>
        <w:widowControl w:val="off"/>
        <w:rPr>
          <w:rFonts w:hint="default" w:ascii="Times New Roman" w:hAnsi="Times New Roman" w:eastAsia="Times New Roman" w:cs="Times New Roman"/>
          <w:color w:val="auto"/>
          <w:sz w:val="18"/>
          <w:szCs w:val="18"/>
        </w:rPr>
      </w:pPr>
      <w:r>
        <w:rPr>
          <w:rFonts w:hint="default" w:ascii="Times New Roman" w:hAnsi="Times New Roman" w:eastAsia="Times New Roman" w:cs="Times New Roman"/>
          <w:color w:val="auto"/>
          <w:sz w:val="18"/>
          <w:szCs w:val="18"/>
          <w:highlight w:val="none"/>
          <w:lang w:val="ru-RU" w:eastAsia="en-US" w:bidi="ar-SA"/>
        </w:rPr>
      </w:r>
      <w:r>
        <w:rPr>
          <w:rFonts w:hint="default" w:ascii="Times New Roman" w:hAnsi="Times New Roman" w:eastAsia="Times New Roman" w:cs="Times New Roman"/>
          <w:color w:val="auto"/>
          <w:sz w:val="18"/>
          <w:szCs w:val="18"/>
        </w:rPr>
      </w:r>
      <w:r>
        <w:rPr>
          <w:rFonts w:hint="default" w:ascii="Times New Roman" w:hAnsi="Times New Roman" w:eastAsia="Times New Roman" w:cs="Times New Roman"/>
          <w:color w:val="auto"/>
          <w:sz w:val="18"/>
          <w:szCs w:val="18"/>
        </w:rPr>
      </w:r>
    </w:p>
    <w:p>
      <w:pPr>
        <w:ind w:left="1291" w:right="0" w:firstLine="0"/>
        <w:jc w:val="left"/>
        <w:spacing w:before="25" w:beforeAutospacing="0" w:after="0" w:afterAutospacing="0" w:line="240" w:lineRule="auto"/>
        <w:widowControl w:val="off"/>
        <w:rPr>
          <w:rFonts w:hint="default" w:ascii="Times New Roman" w:hAnsi="Times New Roman" w:eastAsia="Times New Roman" w:cs="Times New Roman"/>
          <w:color w:val="auto"/>
          <w:sz w:val="12"/>
          <w:szCs w:val="12"/>
          <w:highlight w:val="none"/>
          <w:lang w:val="ru-RU" w:eastAsia="en-US" w:bidi="ar-SA"/>
        </w:rPr>
      </w:pPr>
      <w:r>
        <w:rPr>
          <w:rFonts w:hint="default" w:ascii="Times New Roman" w:hAnsi="Times New Roman" w:eastAsia="Times New Roman" w:cs="Times New Roman"/>
          <w:color w:val="auto"/>
          <w:sz w:val="18"/>
          <w:szCs w:val="18"/>
          <w:lang w:val="ru-RU" w:eastAsia="en-US" w:bidi="ar-SA"/>
        </w:rPr>
        <w:br w:type="column"/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highlight w:val="none"/>
          <w:lang w:val="ru-RU" w:eastAsia="en-US" w:bidi="ar-SA"/>
        </w:rPr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highlight w:val="none"/>
          <w:lang w:val="ru-RU" w:eastAsia="en-US" w:bidi="ar-SA"/>
        </w:rPr>
      </w:r>
    </w:p>
    <w:p>
      <w:pPr>
        <w:ind w:left="1291" w:right="0" w:firstLine="0"/>
        <w:jc w:val="left"/>
        <w:spacing w:before="15" w:beforeAutospacing="0" w:after="0" w:afterAutospacing="0" w:line="240" w:lineRule="auto"/>
        <w:widowControl w:val="off"/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  <w:sectPr>
          <w:footnotePr/>
          <w:endnotePr/>
          <w:type w:val="continuous"/>
          <w:pgSz w:w="15840" w:h="12240" w:orient="landscape"/>
          <w:pgMar w:top="1000" w:right="1080" w:bottom="280" w:left="720" w:header="709" w:footer="709" w:gutter="0"/>
          <w:cols w:num="2" w:sep="0" w:space="720" w:equalWidth="0">
            <w:col w:w="3314" w:space="4722"/>
            <w:col w:w="6004" w:space="0"/>
          </w:cols>
          <w:docGrid w:linePitch="360"/>
        </w:sectPr>
      </w:pP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</w:r>
    </w:p>
    <w:p>
      <w:pPr>
        <w:ind w:left="1320" w:right="0" w:firstLine="0"/>
        <w:jc w:val="left"/>
        <w:spacing w:before="2" w:beforeAutospacing="0" w:after="0" w:afterAutospacing="0" w:line="240" w:lineRule="auto"/>
        <w:widowControl w:val="off"/>
        <w:tabs>
          <w:tab w:val="left" w:pos="2152" w:leader="none"/>
          <w:tab w:val="left" w:pos="9355" w:leader="none"/>
          <w:tab w:val="left" w:pos="10187" w:leader="none"/>
        </w:tabs>
        <w:rPr>
          <w:rFonts w:hint="default" w:ascii="Times New Roman" w:hAnsi="Times New Roman" w:eastAsia="Times New Roman" w:cs="Times New Roman"/>
          <w:color w:val="auto"/>
          <w:sz w:val="12"/>
          <w:szCs w:val="12"/>
          <w:u w:val="none"/>
        </w:rPr>
        <w:sectPr>
          <w:footnotePr/>
          <w:endnotePr/>
          <w:type w:val="continuous"/>
          <w:pgSz w:w="15840" w:h="12240" w:orient="landscape"/>
          <w:pgMar w:top="1000" w:right="1080" w:bottom="280" w:left="720" w:header="709" w:footer="709" w:gutter="0"/>
          <w:cols w:num="1" w:sep="0" w:space="720" w:equalWidth="1"/>
          <w:docGrid w:linePitch="360"/>
        </w:sectPr>
      </w:pP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u w:val="single"/>
          <w:lang w:val="ru-RU" w:eastAsia="en-US" w:bidi="ar-SA"/>
        </w:rPr>
        <w:tab/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u w:val="single"/>
          <w:lang w:val="ru-RU" w:eastAsia="en-US" w:bidi="ar-SA"/>
        </w:rPr>
        <w:t xml:space="preserve">/</w:t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u w:val="none"/>
          <w:lang w:val="ru-RU" w:eastAsia="en-US" w:bidi="ar-SA"/>
        </w:rPr>
        <w:t xml:space="preserve">_________________</w:t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lang w:val="ru-RU" w:eastAsia="en-US" w:bidi="ar-SA"/>
        </w:rPr>
        <w:tab/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u w:val="single"/>
          <w:lang w:val="ru-RU" w:eastAsia="en-US" w:bidi="ar-SA"/>
        </w:rPr>
        <w:tab/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u w:val="single"/>
          <w:lang w:val="ru-RU" w:eastAsia="en-US" w:bidi="ar-SA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u w:val="none"/>
          <w:lang w:val="ru-RU" w:eastAsia="en-US" w:bidi="ar-SA"/>
        </w:rPr>
        <w:t xml:space="preserve">/_____________</w:t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u w:val="none"/>
        </w:rPr>
      </w:r>
      <w:r>
        <w:rPr>
          <w:rFonts w:hint="default" w:ascii="Times New Roman" w:hAnsi="Times New Roman" w:eastAsia="Times New Roman" w:cs="Times New Roman"/>
          <w:color w:val="auto"/>
          <w:sz w:val="12"/>
          <w:szCs w:val="12"/>
          <w:u w:val="none"/>
        </w:rPr>
      </w:r>
    </w:p>
    <w:p>
      <w:pPr>
        <w:contextualSpacing w:val="0"/>
        <w:ind w:firstLine="0"/>
        <w:jc w:val="both"/>
        <w:keepLines w:val="0"/>
        <w:pageBreakBefore w:val="0"/>
        <w:suppressLineNumbers w:val="0"/>
      </w:pPr>
      <w:r/>
      <w:r/>
    </w:p>
    <w:sectPr>
      <w:headerReference w:type="default" r:id="rId11"/>
      <w:footerReference w:type="default" r:id="rId15"/>
      <w:footnotePr/>
      <w:endnotePr/>
      <w:type w:val="nextPage"/>
      <w:pgSz w:w="11906" w:h="16838" w:orient="portrait"/>
      <w:pgMar w:top="1134" w:right="851" w:bottom="1134" w:left="1418" w:header="567" w:footer="284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Cambria">
    <w:panose1 w:val="020408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42"/>
      <w:jc w:val="right"/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 xml:space="preserve">6</w:t>
    </w:r>
    <w:r>
      <w:rPr>
        <w:sz w:val="24"/>
        <w:szCs w:val="24"/>
      </w:rPr>
      <w:fldChar w:fldCharType="end"/>
    </w:r>
    <w:r/>
  </w:p>
  <w:p>
    <w:pPr>
      <w:pStyle w:val="124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42"/>
      <w:jc w:val="right"/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 xml:space="preserve">55</w:t>
    </w:r>
    <w:r>
      <w:rPr>
        <w:sz w:val="24"/>
        <w:szCs w:val="24"/>
      </w:rPr>
      <w:fldChar w:fldCharType="end"/>
    </w:r>
    <w:r/>
  </w:p>
  <w:p>
    <w:pPr>
      <w:pStyle w:val="124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42"/>
      <w:jc w:val="right"/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 xml:space="preserve">55</w:t>
    </w:r>
    <w:r>
      <w:rPr>
        <w:sz w:val="24"/>
        <w:szCs w:val="24"/>
      </w:rPr>
      <w:fldChar w:fldCharType="end"/>
    </w:r>
    <w:r/>
  </w:p>
  <w:p>
    <w:pPr>
      <w:pStyle w:val="1242"/>
    </w:pPr>
    <w:r/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42"/>
      <w:jc w:val="right"/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 xml:space="preserve">68</w:t>
    </w:r>
    <w:r>
      <w:rPr>
        <w:sz w:val="24"/>
        <w:szCs w:val="24"/>
      </w:rPr>
      <w:fldChar w:fldCharType="end"/>
    </w:r>
    <w:r/>
  </w:p>
  <w:p>
    <w:pPr>
      <w:pStyle w:val="124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  <w:footnote w:id="3">
    <w:p>
      <w:pPr>
        <w:pStyle w:val="1216"/>
        <w:jc w:val="both"/>
        <w:rPr>
          <w:sz w:val="16"/>
          <w:szCs w:val="16"/>
        </w:rPr>
      </w:pPr>
      <w:r>
        <w:rPr>
          <w:rStyle w:val="1217"/>
          <w:sz w:val="16"/>
          <w:szCs w:val="16"/>
          <w:highlight w:val="lightGray"/>
        </w:rPr>
        <w:footnoteRef/>
      </w:r>
      <w:r>
        <w:rPr>
          <w:sz w:val="16"/>
          <w:szCs w:val="16"/>
          <w:highlight w:val="lightGray"/>
        </w:rPr>
        <w:t xml:space="preserve">В случае, если контрагент является субъектом МСП, при этом </w:t>
      </w:r>
      <w:r>
        <w:rPr>
          <w:sz w:val="16"/>
          <w:szCs w:val="16"/>
          <w:highlight w:val="lightGray"/>
        </w:rPr>
        <w:t xml:space="preserve">Заказчик</w:t>
      </w:r>
      <w:r>
        <w:rPr>
          <w:sz w:val="16"/>
          <w:szCs w:val="16"/>
          <w:highlight w:val="lightGray"/>
        </w:rPr>
        <w:t xml:space="preserve"> по</w:t>
      </w:r>
      <w:r>
        <w:rPr>
          <w:sz w:val="16"/>
          <w:szCs w:val="16"/>
          <w:highlight w:val="lightGray"/>
        </w:rPr>
        <w:t xml:space="preserve">д</w:t>
      </w:r>
      <w:r>
        <w:rPr>
          <w:sz w:val="16"/>
          <w:szCs w:val="16"/>
          <w:highlight w:val="lightGray"/>
        </w:rPr>
        <w:t xml:space="preserve">пада</w:t>
      </w:r>
      <w:r>
        <w:rPr>
          <w:sz w:val="18"/>
          <w:szCs w:val="18"/>
          <w:highlight w:val="lightGray"/>
        </w:rPr>
        <w:t xml:space="preserve">ет </w:t>
      </w:r>
      <w:r>
        <w:rPr>
          <w:sz w:val="18"/>
          <w:szCs w:val="18"/>
          <w:highlight w:val="lightGray"/>
        </w:rPr>
        <w:t xml:space="preserve">под действие постановления Правительства </w:t>
      </w:r>
      <w:r>
        <w:rPr>
          <w:sz w:val="18"/>
          <w:szCs w:val="18"/>
          <w:highlight w:val="lightGray"/>
        </w:rPr>
        <w:t xml:space="preserve">РФ от </w:t>
      </w:r>
      <w:r>
        <w:rPr>
          <w:sz w:val="16"/>
          <w:szCs w:val="16"/>
          <w:highlight w:val="lightGray"/>
        </w:rPr>
        <w:t xml:space="preserve">11.12.2014 г. № 1352 «Об особенностях участия субъектов малого и среднего </w:t>
      </w:r>
      <w:r>
        <w:rPr>
          <w:sz w:val="16"/>
          <w:szCs w:val="16"/>
          <w:highlight w:val="lightGray"/>
        </w:rPr>
        <w:t xml:space="preserve">предпринимательства в закупках товаров, работ, услуг отдельными видами юридических лиц».</w:t>
      </w:r>
      <w:r>
        <w:rPr>
          <w:sz w:val="16"/>
          <w:szCs w:val="16"/>
        </w:rPr>
      </w:r>
      <w:r>
        <w:rPr>
          <w:sz w:val="16"/>
          <w:szCs w:val="16"/>
        </w:rPr>
      </w:r>
    </w:p>
  </w:footnote>
  <w:footnote w:id="4">
    <w:p>
      <w:pPr>
        <w:ind w:firstLine="0"/>
        <w:spacing w:line="240" w:lineRule="auto"/>
      </w:pPr>
      <w:r>
        <w:rPr>
          <w:rStyle w:val="1217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Для Банковской гарантии возврата авансового платежа</w:t>
      </w:r>
      <w:r/>
    </w:p>
  </w:footnote>
  <w:footnote w:id="5">
    <w:p>
      <w:pPr>
        <w:ind w:firstLine="0"/>
        <w:spacing w:line="240" w:lineRule="auto"/>
        <w:rPr>
          <w:sz w:val="24"/>
          <w:szCs w:val="24"/>
        </w:rPr>
      </w:pPr>
      <w:r>
        <w:rPr>
          <w:rStyle w:val="1217"/>
          <w:rFonts w:ascii="Symbol" w:hAnsi="Symbol" w:eastAsia="Symbol" w:cs="Symbol"/>
        </w:rPr>
        <w:t xml:space="preserve">*</w:t>
      </w:r>
      <w:r>
        <w:t xml:space="preserve"> </w:t>
      </w:r>
      <w:r>
        <w:rPr>
          <w:sz w:val="20"/>
          <w:szCs w:val="20"/>
        </w:rPr>
        <w:t xml:space="preserve">В соответствии со статьей 4 Федерального закона от 24.07.2007 № 209-ФЗ «О развитии малого и среднего предпринимательства в Российской Федерации» Подрядчик определяет и указывает критерий отнесения организации из числа: </w:t>
      </w:r>
      <w:r>
        <w:rPr>
          <w:sz w:val="20"/>
          <w:szCs w:val="20"/>
        </w:rPr>
        <w:t xml:space="preserve">микропредприятия</w:t>
      </w:r>
      <w:r>
        <w:rPr>
          <w:sz w:val="20"/>
          <w:szCs w:val="20"/>
        </w:rPr>
        <w:t xml:space="preserve">, малые предприятия и средние предприятия.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16"/>
      </w:pPr>
      <w:r/>
      <w:r/>
    </w:p>
  </w:footnote>
  <w:footnote w:id="6">
    <w:p>
      <w:pPr>
        <w:pStyle w:val="1216"/>
        <w:jc w:val="both"/>
      </w:pPr>
      <w:r>
        <w:rPr>
          <w:rStyle w:val="1217"/>
        </w:rPr>
        <w:footnoteRef/>
      </w:r>
      <w:r>
        <w:t xml:space="preserve"> Актуальный Перечень Банков-Гарантов Группы РусГидро размещен на официальном сайте Общества http://zakupki.rushydro.ru/PublicContent/Section/6</w:t>
      </w:r>
      <w:r/>
    </w:p>
  </w:footnote>
  <w:footnote w:id="7">
    <w:p>
      <w:pPr>
        <w:pStyle w:val="1216"/>
        <w:jc w:val="both"/>
      </w:pPr>
      <w:r>
        <w:rPr>
          <w:rStyle w:val="1217"/>
        </w:rPr>
        <w:footnoteRef/>
      </w:r>
      <w:r>
        <w:t xml:space="preserve"> Если кредитная организация имеет рейтинги креди</w:t>
      </w:r>
      <w:r>
        <w:t xml:space="preserve">тоспособности разных уровней, присвоенные разными рейтинговыми агентствами, то в качестве рейтинга кредитоспособности принимается максимальный из присвоенных (по данным сайта кредитной организации и /или рейтинговых агентств и/или из информационных систем </w:t>
      </w:r>
      <w:r>
        <w:t xml:space="preserve">Reuters</w:t>
      </w:r>
      <w:r>
        <w:t xml:space="preserve">, </w:t>
      </w:r>
      <w:r>
        <w:t xml:space="preserve">Bloomberg</w:t>
      </w:r>
      <w:r>
        <w:t xml:space="preserve">, </w:t>
      </w:r>
      <w:r>
        <w:t xml:space="preserve">Сbonds</w:t>
      </w:r>
      <w:r>
        <w:t xml:space="preserve">).</w:t>
      </w:r>
      <w:r/>
    </w:p>
  </w:footnote>
  <w:footnote w:id="8">
    <w:p>
      <w:pPr>
        <w:pStyle w:val="1216"/>
        <w:jc w:val="both"/>
      </w:pPr>
      <w:r>
        <w:rPr>
          <w:rStyle w:val="1217"/>
        </w:rPr>
        <w:footnoteRef/>
      </w:r>
      <w:r>
        <w:t xml:space="preserve"> Данное требование не применяется в отношении небанковских кредитных организаций.</w:t>
      </w:r>
      <w:r/>
    </w:p>
  </w:footnote>
  <w:footnote w:id="9">
    <w:p>
      <w:pPr>
        <w:pStyle w:val="1216"/>
        <w:jc w:val="both"/>
      </w:pPr>
      <w:r>
        <w:rPr>
          <w:rStyle w:val="1217"/>
        </w:rPr>
        <w:footnoteRef/>
      </w:r>
      <w:r>
        <w:t xml:space="preserve"> При издании ПО организационно-распорядительного документа о ТФУ данный критерий может быть исключен.</w:t>
      </w:r>
      <w:r/>
    </w:p>
  </w:footnote>
  <w:footnote w:id="10">
    <w:p>
      <w:pPr>
        <w:pStyle w:val="1216"/>
        <w:jc w:val="both"/>
      </w:pPr>
      <w:r>
        <w:rPr>
          <w:rStyle w:val="1217"/>
        </w:rPr>
        <w:footnoteRef/>
      </w:r>
      <w:r>
        <w:t xml:space="preserve"> З</w:t>
      </w:r>
      <w:r>
        <w:t xml:space="preserve">начение показателя округляется в большую или меньшую сторону до суммы, кратной 100 млн. руб. по правилам математического округления. В случае, если первая из отделяемых цифр меньше 5 - то значение показателя округляется в меньшую сторону; если первая из от</w:t>
      </w:r>
      <w:r>
        <w:t xml:space="preserve">деляемых цифр больше 5, то значение показателя округляется в большую сторону. Например, расчетное значение лимита - 5 440 млн. руб., лимит к установлению - 5 400 млн. руб.; расчетное значение лимита - 5 450 млн. руб., лимит к установлению - 5 500 млн. руб.</w:t>
      </w:r>
      <w:r/>
    </w:p>
  </w:footnote>
  <w:footnote w:id="11">
    <w:p>
      <w:pPr>
        <w:pStyle w:val="1216"/>
        <w:jc w:val="both"/>
      </w:pPr>
      <w:r>
        <w:rPr>
          <w:rStyle w:val="1217"/>
        </w:rPr>
        <w:footnoteRef/>
      </w:r>
      <w:r>
        <w:t xml:space="preserve"> Если кредитная организация имеет рейтинги креди</w:t>
      </w:r>
      <w:r>
        <w:t xml:space="preserve">тоспособности разных уровней, присвоенные разными рейтинговыми агентствами, то в качестве рейтинга кредитоспособности принимается максимальный из присвоенных (по данным сайта кредитной организации и /или рейтинговых агентств и/или из информационных систем </w:t>
      </w:r>
      <w:r>
        <w:t xml:space="preserve">Reuters</w:t>
      </w:r>
      <w:r>
        <w:t xml:space="preserve">, </w:t>
      </w:r>
      <w:r>
        <w:t xml:space="preserve">Bloomberg</w:t>
      </w:r>
      <w:r>
        <w:t xml:space="preserve">, </w:t>
      </w:r>
      <w:r>
        <w:t xml:space="preserve">Сbonds</w:t>
      </w:r>
      <w:r>
        <w:t xml:space="preserve">)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11"/>
      <w:ind w:firstLine="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11"/>
      <w:ind w:firstLine="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11"/>
      <w:ind w:firstLine="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709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850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9566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0984" w:hanging="216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342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4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6306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852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39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261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74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6696" w:hanging="180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1140" w:hanging="420"/>
      </w:p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</w:lvl>
    <w:lvl w:ilvl="3">
      <w:start w:val="1"/>
      <w:numFmt w:val="decimal"/>
      <w:isLgl/>
      <w:suff w:val="tab"/>
      <w:lvlText w:val="%1.%2.%3.%4."/>
      <w:lvlJc w:val="left"/>
      <w:pPr>
        <w:ind w:left="2160" w:hanging="720"/>
      </w:p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</w:lvl>
    <w:lvl w:ilvl="5">
      <w:start w:val="1"/>
      <w:numFmt w:val="decimal"/>
      <w:isLgl/>
      <w:suff w:val="tab"/>
      <w:lvlText w:val="%1.%2.%3.%4.%5.%6."/>
      <w:lvlJc w:val="left"/>
      <w:pPr>
        <w:ind w:left="3240" w:hanging="1080"/>
      </w:p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suff w:val="tab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93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6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3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86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3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68" w:hanging="180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pStyle w:val="1257"/>
      <w:isLgl w:val="false"/>
      <w:suff w:val="tab"/>
      <w:lvlText w:val="%1."/>
      <w:lvlJc w:val="left"/>
      <w:pPr>
        <w:ind w:left="3240" w:firstLine="0"/>
        <w:tabs>
          <w:tab w:val="num" w:pos="3240" w:leader="none"/>
        </w:tabs>
      </w:pPr>
      <w:rPr>
        <w:rFonts w:hint="default"/>
      </w:rPr>
    </w:lvl>
    <w:lvl w:ilvl="1">
      <w:start w:val="1"/>
      <w:numFmt w:val="decimal"/>
      <w:pStyle w:val="1258"/>
      <w:isLgl w:val="false"/>
      <w:suff w:val="tab"/>
      <w:lvlText w:val="%1.%2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2">
      <w:start w:val="1"/>
      <w:numFmt w:val="decimal"/>
      <w:pStyle w:val="1259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3">
      <w:start w:val="1"/>
      <w:numFmt w:val="lowerLetter"/>
      <w:pStyle w:val="1260"/>
      <w:isLgl w:val="false"/>
      <w:suff w:val="tab"/>
      <w:lvlText w:val="%4)"/>
      <w:lvlJc w:val="left"/>
      <w:pPr>
        <w:ind w:left="1418" w:hanging="567"/>
        <w:tabs>
          <w:tab w:val="num" w:pos="141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Times New Roman" w:hAnsi="Times New Roman" w:eastAsia="Times New Roman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29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488" w:hanging="2160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 w:cs="Times New Roman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7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9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1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3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7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 w:cs="Times New Roman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decimal"/>
      <w:pStyle w:val="1227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1228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1229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12"/>
      <w:numFmt w:val="decimal"/>
      <w:isLgl w:val="false"/>
      <w:suff w:val="tab"/>
      <w:lvlText w:val="%1.%2."/>
      <w:lvlJc w:val="left"/>
      <w:pPr>
        <w:ind w:left="1231" w:hanging="6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6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3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86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3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68" w:hanging="1800"/>
      </w:pPr>
      <w:rPr>
        <w:rFonts w:hint="default"/>
      </w:rPr>
    </w:lvl>
  </w:abstractNum>
  <w:abstractNum w:abstractNumId="40">
    <w:multiLevelType w:val="hybridMultilevel"/>
    <w:lvl w:ilvl="0">
      <w:start w:val="1"/>
      <w:numFmt w:val="bullet"/>
      <w:pStyle w:val="1235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  <w:tabs>
          <w:tab w:val="num" w:pos="0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  <w:tabs>
          <w:tab w:val="num" w:pos="0" w:leader="none"/>
        </w:tabs>
      </w:pPr>
      <w:rPr>
        <w:b w:val="0"/>
        <w:color w:val="auto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  <w:tabs>
          <w:tab w:val="num" w:pos="0" w:leader="none"/>
        </w:tabs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  <w:tabs>
          <w:tab w:val="num" w:pos="0" w:leader="none"/>
        </w:tabs>
      </w:pPr>
    </w:lvl>
  </w:abstractNum>
  <w:abstractNum w:abstractNumId="49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644" w:hanging="36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bCs w:val="0"/>
        <w:color w:val="00000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8" w:hanging="72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bCs w:val="0"/>
        <w:color w:val="00000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  <w:tabs>
          <w:tab w:val="num" w:pos="0" w:leader="none"/>
        </w:tabs>
      </w:pPr>
    </w:lvl>
  </w:abstractNum>
  <w:abstractNum w:abstractNumId="5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644" w:hanging="36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bCs w:val="0"/>
        <w:color w:val="00000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8" w:hanging="72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bCs w:val="0"/>
        <w:color w:val="00000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  <w:tabs>
          <w:tab w:val="num" w:pos="0" w:leader="none"/>
        </w:tabs>
      </w:pPr>
    </w:lvl>
  </w:abstractNum>
  <w:abstractNum w:abstractNumId="5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644" w:hanging="36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bCs w:val="0"/>
        <w:color w:val="00000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8" w:hanging="72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bCs w:val="0"/>
        <w:color w:val="00000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  <w:tabs>
          <w:tab w:val="num" w:pos="0" w:leader="none"/>
        </w:tabs>
      </w:pPr>
    </w:lvl>
  </w:abstractNum>
  <w:abstractNum w:abstractNumId="5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644" w:hanging="36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bCs w:val="0"/>
        <w:color w:val="00000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8" w:hanging="72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bCs w:val="0"/>
        <w:color w:val="00000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  <w:tabs>
          <w:tab w:val="num" w:pos="0" w:leader="none"/>
        </w:tabs>
      </w:pPr>
    </w:lvl>
  </w:abstractNum>
  <w:abstractNum w:abstractNumId="5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644" w:hanging="36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bCs w:val="0"/>
        <w:color w:val="00000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8" w:hanging="72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bCs w:val="0"/>
        <w:color w:val="00000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  <w:tabs>
          <w:tab w:val="num" w:pos="0" w:leader="none"/>
        </w:tabs>
      </w:pPr>
    </w:lvl>
  </w:abstractNum>
  <w:abstractNum w:abstractNumId="5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08" w:leader="none"/>
        </w:tabs>
      </w:pPr>
      <w:rPr>
        <w:rFonts w:ascii="Symbol" w:hAnsi="Symbol" w:cs="Symbol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  <w:tabs>
          <w:tab w:val="num" w:pos="0" w:leader="none"/>
        </w:tabs>
      </w:pPr>
    </w:lvl>
  </w:abstractNum>
  <w:abstractNum w:abstractNumId="5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  <w:tabs>
          <w:tab w:val="num" w:pos="0" w:leader="none"/>
        </w:tabs>
      </w:pPr>
      <w:rPr>
        <w:b w:val="0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720"/>
        <w:tabs>
          <w:tab w:val="num" w:pos="0" w:leader="none"/>
        </w:tabs>
      </w:pPr>
      <w:rPr>
        <w:rFonts w:ascii="Symbol" w:hAnsi="Symbol" w:cs="Symbol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  <w:tabs>
          <w:tab w:val="num" w:pos="0" w:leader="none"/>
        </w:tabs>
      </w:p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 w:cs="Symbol"/>
        <w:b/>
        <w:sz w:val="22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  <w:tabs>
          <w:tab w:val="num" w:pos="0" w:leader="none"/>
        </w:tabs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6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24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320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1800"/>
        <w:tabs>
          <w:tab w:val="num" w:pos="0" w:leader="none"/>
        </w:tabs>
      </w:pPr>
    </w:lvl>
  </w:abstractNum>
  <w:abstractNum w:abstractNumId="5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  <w:tabs>
          <w:tab w:val="num" w:pos="0" w:leader="none"/>
        </w:tabs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  <w:tabs>
          <w:tab w:val="num" w:pos="0" w:leader="none"/>
        </w:tabs>
      </w:pPr>
    </w:lvl>
  </w:abstractNum>
  <w:abstractNum w:abstractNumId="5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  <w:rPr>
        <w:b/>
        <w:sz w:val="22"/>
      </w:rPr>
    </w:lvl>
    <w:lvl w:ilvl="1">
      <w:start w:val="1"/>
      <w:numFmt w:val="decimal"/>
      <w:isLgl w:val="false"/>
      <w:suff w:val="tab"/>
      <w:lvlText w:val="%1.%2."/>
      <w:lvlJc w:val="left"/>
      <w:pPr>
        <w:ind w:left="1070" w:hanging="360"/>
        <w:tabs>
          <w:tab w:val="num" w:pos="0" w:leader="none"/>
        </w:tabs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6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24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320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1800"/>
        <w:tabs>
          <w:tab w:val="num" w:pos="0" w:leader="none"/>
        </w:tabs>
      </w:pPr>
    </w:lvl>
  </w:abstractNum>
  <w:abstractNum w:abstractNumId="59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  <w:tabs>
          <w:tab w:val="num" w:pos="0" w:leader="none"/>
        </w:tabs>
      </w:pPr>
      <w:rPr>
        <w:b w:val="0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720"/>
        <w:tabs>
          <w:tab w:val="num" w:pos="0" w:leader="none"/>
        </w:tabs>
      </w:pPr>
      <w:rPr>
        <w:rFonts w:ascii="Symbol" w:hAnsi="Symbol" w:cs="Symbol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  <w:tabs>
          <w:tab w:val="num" w:pos="0" w:leader="none"/>
        </w:tabs>
      </w:pPr>
    </w:lvl>
  </w:abstractNum>
  <w:abstractNum w:abstractNumId="6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suff w:val="tab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1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29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488" w:hanging="2160"/>
      </w:pPr>
      <w:rPr>
        <w:rFonts w:hint="default"/>
      </w:rPr>
    </w:lvl>
  </w:abstractNum>
  <w:abstractNum w:abstractNumId="6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num w:numId="1">
    <w:abstractNumId w:val="34"/>
  </w:num>
  <w:num w:numId="2">
    <w:abstractNumId w:val="40"/>
  </w:num>
  <w:num w:numId="3">
    <w:abstractNumId w:val="32"/>
  </w:num>
  <w:num w:numId="4">
    <w:abstractNumId w:val="14"/>
  </w:num>
  <w:num w:numId="5">
    <w:abstractNumId w:val="20"/>
  </w:num>
  <w:num w:numId="6">
    <w:abstractNumId w:val="2"/>
  </w:num>
  <w:num w:numId="7">
    <w:abstractNumId w:val="26"/>
  </w:num>
  <w:num w:numId="8">
    <w:abstractNumId w:val="19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8"/>
  </w:num>
  <w:num w:numId="12">
    <w:abstractNumId w:val="11"/>
  </w:num>
  <w:num w:numId="13">
    <w:abstractNumId w:val="31"/>
  </w:num>
  <w:num w:numId="14">
    <w:abstractNumId w:val="23"/>
  </w:num>
  <w:num w:numId="15">
    <w:abstractNumId w:val="36"/>
  </w:num>
  <w:num w:numId="16">
    <w:abstractNumId w:val="25"/>
  </w:num>
  <w:num w:numId="17">
    <w:abstractNumId w:val="16"/>
  </w:num>
  <w:num w:numId="18">
    <w:abstractNumId w:val="37"/>
  </w:num>
  <w:num w:numId="19">
    <w:abstractNumId w:val="24"/>
  </w:num>
  <w:num w:numId="20">
    <w:abstractNumId w:val="6"/>
  </w:num>
  <w:num w:numId="21">
    <w:abstractNumId w:val="7"/>
  </w:num>
  <w:num w:numId="22">
    <w:abstractNumId w:val="30"/>
  </w:num>
  <w:num w:numId="23">
    <w:abstractNumId w:val="35"/>
  </w:num>
  <w:num w:numId="24">
    <w:abstractNumId w:val="5"/>
  </w:num>
  <w:num w:numId="25">
    <w:abstractNumId w:val="15"/>
  </w:num>
  <w:num w:numId="26">
    <w:abstractNumId w:val="28"/>
  </w:num>
  <w:num w:numId="27">
    <w:abstractNumId w:val="0"/>
  </w:num>
  <w:num w:numId="28">
    <w:abstractNumId w:val="21"/>
  </w:num>
  <w:num w:numId="29">
    <w:abstractNumId w:val="4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</w:num>
  <w:num w:numId="32">
    <w:abstractNumId w:val="18"/>
  </w:num>
  <w:num w:numId="33">
    <w:abstractNumId w:val="29"/>
  </w:num>
  <w:num w:numId="34">
    <w:abstractNumId w:val="33"/>
  </w:num>
  <w:num w:numId="35">
    <w:abstractNumId w:val="27"/>
  </w:num>
  <w:num w:numId="36">
    <w:abstractNumId w:val="39"/>
  </w:num>
  <w:num w:numId="37">
    <w:abstractNumId w:val="9"/>
  </w:num>
  <w:num w:numId="38">
    <w:abstractNumId w:val="17"/>
  </w:num>
  <w:num w:numId="39">
    <w:abstractNumId w:val="12"/>
  </w:num>
  <w:num w:numId="40">
    <w:abstractNumId w:val="22"/>
  </w:num>
  <w:num w:numId="41">
    <w:abstractNumId w:val="38"/>
  </w:num>
  <w:num w:numId="42">
    <w:abstractNumId w:val="13"/>
  </w:num>
  <w:num w:numId="43">
    <w:abstractNumId w:val="41"/>
  </w:num>
  <w:num w:numId="44">
    <w:abstractNumId w:val="42"/>
  </w:num>
  <w:num w:numId="45">
    <w:abstractNumId w:val="43"/>
  </w:num>
  <w:num w:numId="46">
    <w:abstractNumId w:val="44"/>
  </w:num>
  <w:num w:numId="47">
    <w:abstractNumId w:val="45"/>
  </w:num>
  <w:num w:numId="48">
    <w:abstractNumId w:val="46"/>
  </w:num>
  <w:num w:numId="49">
    <w:abstractNumId w:val="47"/>
  </w:num>
  <w:num w:numId="50">
    <w:abstractNumId w:val="48"/>
  </w:num>
  <w:num w:numId="51">
    <w:abstractNumId w:val="49"/>
  </w:num>
  <w:num w:numId="52">
    <w:abstractNumId w:val="50"/>
  </w:num>
  <w:num w:numId="53">
    <w:abstractNumId w:val="51"/>
    <w:lvlOverride w:ilvl="0">
      <w:startOverride w:val="2"/>
    </w:lvlOverride>
    <w:lvlOverride w:ilvl="1">
      <w:startOverride w:val="1"/>
    </w:lvlOverride>
  </w:num>
  <w:num w:numId="54">
    <w:abstractNumId w:val="52"/>
  </w:num>
  <w:num w:numId="55">
    <w:abstractNumId w:val="53"/>
  </w:num>
  <w:num w:numId="56">
    <w:abstractNumId w:val="54"/>
  </w:num>
  <w:num w:numId="57">
    <w:abstractNumId w:val="55"/>
  </w:num>
  <w:num w:numId="58">
    <w:abstractNumId w:val="56"/>
  </w:num>
  <w:num w:numId="59">
    <w:abstractNumId w:val="57"/>
  </w:num>
  <w:num w:numId="60">
    <w:abstractNumId w:val="58"/>
  </w:num>
  <w:num w:numId="61">
    <w:abstractNumId w:val="59"/>
  </w:num>
  <w:num w:numId="62">
    <w:abstractNumId w:val="60"/>
  </w:num>
  <w:num w:numId="63">
    <w:abstractNumId w:val="61"/>
  </w:num>
  <w:num w:numId="64">
    <w:abstractNumId w:val="62"/>
  </w:num>
  <w:num w:numId="65">
    <w:abstractNumId w:val="63"/>
  </w:num>
  <w:num w:numId="66">
    <w:abstractNumId w:val="64"/>
  </w:num>
  <w:num w:numId="67">
    <w:abstractNumId w:val="65"/>
  </w:num>
  <w:num w:numId="68">
    <w:abstractNumId w:val="66"/>
  </w:num>
  <w:num w:numId="69">
    <w:abstractNumId w:val="6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 w:edit="trackedChanges" w:enforcement="0"/>
  <w:defaultTabStop w:val="283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039">
    <w:name w:val="Heading 1 Char"/>
    <w:basedOn w:val="1207"/>
    <w:link w:val="1204"/>
    <w:uiPriority w:val="9"/>
    <w:rPr>
      <w:rFonts w:ascii="Arial" w:hAnsi="Arial" w:eastAsia="Arial" w:cs="Arial"/>
      <w:sz w:val="40"/>
      <w:szCs w:val="40"/>
    </w:rPr>
  </w:style>
  <w:style w:type="character" w:styleId="1040">
    <w:name w:val="Heading 2 Char"/>
    <w:basedOn w:val="1207"/>
    <w:link w:val="1205"/>
    <w:uiPriority w:val="9"/>
    <w:rPr>
      <w:rFonts w:ascii="Arial" w:hAnsi="Arial" w:eastAsia="Arial" w:cs="Arial"/>
      <w:sz w:val="34"/>
    </w:rPr>
  </w:style>
  <w:style w:type="character" w:styleId="1041">
    <w:name w:val="Heading 3 Char"/>
    <w:basedOn w:val="1207"/>
    <w:link w:val="1206"/>
    <w:uiPriority w:val="9"/>
    <w:rPr>
      <w:rFonts w:ascii="Arial" w:hAnsi="Arial" w:eastAsia="Arial" w:cs="Arial"/>
      <w:sz w:val="30"/>
      <w:szCs w:val="30"/>
    </w:rPr>
  </w:style>
  <w:style w:type="paragraph" w:styleId="1042">
    <w:name w:val="Heading 4"/>
    <w:basedOn w:val="1203"/>
    <w:next w:val="1203"/>
    <w:link w:val="10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043">
    <w:name w:val="Heading 4 Char"/>
    <w:basedOn w:val="1207"/>
    <w:link w:val="1042"/>
    <w:uiPriority w:val="9"/>
    <w:rPr>
      <w:rFonts w:ascii="Arial" w:hAnsi="Arial" w:eastAsia="Arial" w:cs="Arial"/>
      <w:b/>
      <w:bCs/>
      <w:sz w:val="26"/>
      <w:szCs w:val="26"/>
    </w:rPr>
  </w:style>
  <w:style w:type="paragraph" w:styleId="1044">
    <w:name w:val="Heading 5"/>
    <w:basedOn w:val="1203"/>
    <w:next w:val="1203"/>
    <w:link w:val="10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1045">
    <w:name w:val="Heading 5 Char"/>
    <w:basedOn w:val="1207"/>
    <w:link w:val="1044"/>
    <w:uiPriority w:val="9"/>
    <w:rPr>
      <w:rFonts w:ascii="Arial" w:hAnsi="Arial" w:eastAsia="Arial" w:cs="Arial"/>
      <w:b/>
      <w:bCs/>
      <w:sz w:val="24"/>
      <w:szCs w:val="24"/>
    </w:rPr>
  </w:style>
  <w:style w:type="paragraph" w:styleId="1046">
    <w:name w:val="Heading 6"/>
    <w:basedOn w:val="1203"/>
    <w:next w:val="1203"/>
    <w:link w:val="10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1047">
    <w:name w:val="Heading 6 Char"/>
    <w:basedOn w:val="1207"/>
    <w:link w:val="1046"/>
    <w:uiPriority w:val="9"/>
    <w:rPr>
      <w:rFonts w:ascii="Arial" w:hAnsi="Arial" w:eastAsia="Arial" w:cs="Arial"/>
      <w:b/>
      <w:bCs/>
      <w:sz w:val="22"/>
      <w:szCs w:val="22"/>
    </w:rPr>
  </w:style>
  <w:style w:type="paragraph" w:styleId="1048">
    <w:name w:val="Heading 7"/>
    <w:basedOn w:val="1203"/>
    <w:next w:val="1203"/>
    <w:link w:val="10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1049">
    <w:name w:val="Heading 7 Char"/>
    <w:basedOn w:val="1207"/>
    <w:link w:val="10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1050">
    <w:name w:val="Heading 8"/>
    <w:basedOn w:val="1203"/>
    <w:next w:val="1203"/>
    <w:link w:val="10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1051">
    <w:name w:val="Heading 8 Char"/>
    <w:basedOn w:val="1207"/>
    <w:link w:val="1050"/>
    <w:uiPriority w:val="9"/>
    <w:rPr>
      <w:rFonts w:ascii="Arial" w:hAnsi="Arial" w:eastAsia="Arial" w:cs="Arial"/>
      <w:i/>
      <w:iCs/>
      <w:sz w:val="22"/>
      <w:szCs w:val="22"/>
    </w:rPr>
  </w:style>
  <w:style w:type="paragraph" w:styleId="1052">
    <w:name w:val="Heading 9"/>
    <w:basedOn w:val="1203"/>
    <w:next w:val="1203"/>
    <w:link w:val="10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053">
    <w:name w:val="Heading 9 Char"/>
    <w:basedOn w:val="1207"/>
    <w:link w:val="1052"/>
    <w:uiPriority w:val="9"/>
    <w:rPr>
      <w:rFonts w:ascii="Arial" w:hAnsi="Arial" w:eastAsia="Arial" w:cs="Arial"/>
      <w:i/>
      <w:iCs/>
      <w:sz w:val="21"/>
      <w:szCs w:val="21"/>
    </w:rPr>
  </w:style>
  <w:style w:type="paragraph" w:styleId="1054">
    <w:name w:val="No Spacing"/>
    <w:uiPriority w:val="1"/>
    <w:qFormat/>
    <w:pPr>
      <w:spacing w:before="0" w:after="0" w:line="240" w:lineRule="auto"/>
    </w:pPr>
  </w:style>
  <w:style w:type="character" w:styleId="1055">
    <w:name w:val="Title Char"/>
    <w:basedOn w:val="1207"/>
    <w:link w:val="1246"/>
    <w:uiPriority w:val="10"/>
    <w:rPr>
      <w:sz w:val="48"/>
      <w:szCs w:val="48"/>
    </w:rPr>
  </w:style>
  <w:style w:type="paragraph" w:styleId="1056">
    <w:name w:val="Subtitle"/>
    <w:basedOn w:val="1203"/>
    <w:next w:val="1203"/>
    <w:link w:val="1057"/>
    <w:uiPriority w:val="11"/>
    <w:qFormat/>
    <w:pPr>
      <w:spacing w:before="200" w:after="200"/>
    </w:pPr>
    <w:rPr>
      <w:sz w:val="24"/>
      <w:szCs w:val="24"/>
    </w:rPr>
  </w:style>
  <w:style w:type="character" w:styleId="1057">
    <w:name w:val="Subtitle Char"/>
    <w:basedOn w:val="1207"/>
    <w:link w:val="1056"/>
    <w:uiPriority w:val="11"/>
    <w:rPr>
      <w:sz w:val="24"/>
      <w:szCs w:val="24"/>
    </w:rPr>
  </w:style>
  <w:style w:type="paragraph" w:styleId="1058">
    <w:name w:val="Quote"/>
    <w:basedOn w:val="1203"/>
    <w:next w:val="1203"/>
    <w:link w:val="1059"/>
    <w:uiPriority w:val="29"/>
    <w:qFormat/>
    <w:pPr>
      <w:ind w:left="720" w:right="720"/>
    </w:pPr>
    <w:rPr>
      <w:i/>
    </w:rPr>
  </w:style>
  <w:style w:type="character" w:styleId="1059">
    <w:name w:val="Quote Char"/>
    <w:link w:val="1058"/>
    <w:uiPriority w:val="29"/>
    <w:rPr>
      <w:i/>
    </w:rPr>
  </w:style>
  <w:style w:type="paragraph" w:styleId="1060">
    <w:name w:val="Intense Quote"/>
    <w:basedOn w:val="1203"/>
    <w:next w:val="1203"/>
    <w:link w:val="10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061">
    <w:name w:val="Intense Quote Char"/>
    <w:link w:val="1060"/>
    <w:uiPriority w:val="30"/>
    <w:rPr>
      <w:i/>
    </w:rPr>
  </w:style>
  <w:style w:type="character" w:styleId="1062">
    <w:name w:val="Header Char"/>
    <w:basedOn w:val="1207"/>
    <w:link w:val="1211"/>
    <w:uiPriority w:val="99"/>
  </w:style>
  <w:style w:type="character" w:styleId="1063">
    <w:name w:val="Footer Char"/>
    <w:basedOn w:val="1207"/>
    <w:link w:val="1242"/>
    <w:uiPriority w:val="99"/>
  </w:style>
  <w:style w:type="character" w:styleId="1064">
    <w:name w:val="Caption Char"/>
    <w:basedOn w:val="1254"/>
    <w:link w:val="1242"/>
    <w:uiPriority w:val="99"/>
  </w:style>
  <w:style w:type="table" w:styleId="1065">
    <w:name w:val="Table Grid Light"/>
    <w:basedOn w:val="120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66">
    <w:name w:val="Plain Table 1"/>
    <w:basedOn w:val="120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67">
    <w:name w:val="Plain Table 2"/>
    <w:basedOn w:val="120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68">
    <w:name w:val="Plain Table 3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069">
    <w:name w:val="Plain Table 4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0">
    <w:name w:val="Plain Table 5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071">
    <w:name w:val="Grid Table 1 Light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2">
    <w:name w:val="Grid Table 1 Light - Accent 1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3">
    <w:name w:val="Grid Table 1 Light - Accent 2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4">
    <w:name w:val="Grid Table 1 Light - Accent 3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5">
    <w:name w:val="Grid Table 1 Light - Accent 4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6">
    <w:name w:val="Grid Table 1 Light - Accent 5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7">
    <w:name w:val="Grid Table 1 Light - Accent 6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8">
    <w:name w:val="Grid Table 2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9">
    <w:name w:val="Grid Table 2 - Accent 1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0">
    <w:name w:val="Grid Table 2 - Accent 2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1">
    <w:name w:val="Grid Table 2 - Accent 3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2">
    <w:name w:val="Grid Table 2 - Accent 4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3">
    <w:name w:val="Grid Table 2 - Accent 5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4">
    <w:name w:val="Grid Table 2 - Accent 6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5">
    <w:name w:val="Grid Table 3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6">
    <w:name w:val="Grid Table 3 - Accent 1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7">
    <w:name w:val="Grid Table 3 - Accent 2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8">
    <w:name w:val="Grid Table 3 - Accent 3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9">
    <w:name w:val="Grid Table 3 - Accent 4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0">
    <w:name w:val="Grid Table 3 - Accent 5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1">
    <w:name w:val="Grid Table 3 - Accent 6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2">
    <w:name w:val="Grid Table 4"/>
    <w:basedOn w:val="12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093">
    <w:name w:val="Grid Table 4 - Accent 1"/>
    <w:basedOn w:val="12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094">
    <w:name w:val="Grid Table 4 - Accent 2"/>
    <w:basedOn w:val="12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095">
    <w:name w:val="Grid Table 4 - Accent 3"/>
    <w:basedOn w:val="12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096">
    <w:name w:val="Grid Table 4 - Accent 4"/>
    <w:basedOn w:val="12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097">
    <w:name w:val="Grid Table 4 - Accent 5"/>
    <w:basedOn w:val="12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098">
    <w:name w:val="Grid Table 4 - Accent 6"/>
    <w:basedOn w:val="12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099">
    <w:name w:val="Grid Table 5 Dark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100">
    <w:name w:val="Grid Table 5 Dark- Accent 1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1101">
    <w:name w:val="Grid Table 5 Dark - Accent 2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1102">
    <w:name w:val="Grid Table 5 Dark - Accent 3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1103">
    <w:name w:val="Grid Table 5 Dark- Accent 4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1104">
    <w:name w:val="Grid Table 5 Dark - Accent 5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1105">
    <w:name w:val="Grid Table 5 Dark - Accent 6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1106">
    <w:name w:val="Grid Table 6 Colorful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107">
    <w:name w:val="Grid Table 6 Colorful - Accent 1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108">
    <w:name w:val="Grid Table 6 Colorful - Accent 2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109">
    <w:name w:val="Grid Table 6 Colorful - Accent 3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110">
    <w:name w:val="Grid Table 6 Colorful - Accent 4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111">
    <w:name w:val="Grid Table 6 Colorful - Accent 5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112">
    <w:name w:val="Grid Table 6 Colorful - Accent 6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113">
    <w:name w:val="Grid Table 7 Colorful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4">
    <w:name w:val="Grid Table 7 Colorful - Accent 1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5">
    <w:name w:val="Grid Table 7 Colorful - Accent 2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6">
    <w:name w:val="Grid Table 7 Colorful - Accent 3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7">
    <w:name w:val="Grid Table 7 Colorful - Accent 4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8">
    <w:name w:val="Grid Table 7 Colorful - Accent 5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9">
    <w:name w:val="Grid Table 7 Colorful - Accent 6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0">
    <w:name w:val="List Table 1 Light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1">
    <w:name w:val="List Table 1 Light - Accent 1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2">
    <w:name w:val="List Table 1 Light - Accent 2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3">
    <w:name w:val="List Table 1 Light - Accent 3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4">
    <w:name w:val="List Table 1 Light - Accent 4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5">
    <w:name w:val="List Table 1 Light - Accent 5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6">
    <w:name w:val="List Table 1 Light - Accent 6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7">
    <w:name w:val="List Table 2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8">
    <w:name w:val="List Table 2 - Accent 1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9">
    <w:name w:val="List Table 2 - Accent 2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0">
    <w:name w:val="List Table 2 - Accent 3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1">
    <w:name w:val="List Table 2 - Accent 4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32">
    <w:name w:val="List Table 2 - Accent 5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33">
    <w:name w:val="List Table 2 - Accent 6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34">
    <w:name w:val="List Table 3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5">
    <w:name w:val="List Table 3 - Accent 1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6">
    <w:name w:val="List Table 3 - Accent 2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7">
    <w:name w:val="List Table 3 - Accent 3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8">
    <w:name w:val="List Table 3 - Accent 4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9">
    <w:name w:val="List Table 3 - Accent 5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40">
    <w:name w:val="List Table 3 - Accent 6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41">
    <w:name w:val="List Table 4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42">
    <w:name w:val="List Table 4 - Accent 1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43">
    <w:name w:val="List Table 4 - Accent 2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44">
    <w:name w:val="List Table 4 - Accent 3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45">
    <w:name w:val="List Table 4 - Accent 4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46">
    <w:name w:val="List Table 4 - Accent 5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47">
    <w:name w:val="List Table 4 - Accent 6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48">
    <w:name w:val="List Table 5 Dark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49">
    <w:name w:val="List Table 5 Dark - Accent 1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50">
    <w:name w:val="List Table 5 Dark - Accent 2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51">
    <w:name w:val="List Table 5 Dark - Accent 3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52">
    <w:name w:val="List Table 5 Dark - Accent 4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53">
    <w:name w:val="List Table 5 Dark - Accent 5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54">
    <w:name w:val="List Table 5 Dark - Accent 6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55">
    <w:name w:val="List Table 6 Colorful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156">
    <w:name w:val="List Table 6 Colorful - Accent 1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157">
    <w:name w:val="List Table 6 Colorful - Accent 2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158">
    <w:name w:val="List Table 6 Colorful - Accent 3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159">
    <w:name w:val="List Table 6 Colorful - Accent 4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160">
    <w:name w:val="List Table 6 Colorful - Accent 5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161">
    <w:name w:val="List Table 6 Colorful - Accent 6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162">
    <w:name w:val="List Table 7 Colorful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163">
    <w:name w:val="List Table 7 Colorful - Accent 1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164">
    <w:name w:val="List Table 7 Colorful - Accent 2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165">
    <w:name w:val="List Table 7 Colorful - Accent 3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166">
    <w:name w:val="List Table 7 Colorful - Accent 4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167">
    <w:name w:val="List Table 7 Colorful - Accent 5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168">
    <w:name w:val="List Table 7 Colorful - Accent 6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169">
    <w:name w:val="Lined - Accent"/>
    <w:basedOn w:val="12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170">
    <w:name w:val="Lined - Accent 1"/>
    <w:basedOn w:val="12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171">
    <w:name w:val="Lined - Accent 2"/>
    <w:basedOn w:val="12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172">
    <w:name w:val="Lined - Accent 3"/>
    <w:basedOn w:val="12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173">
    <w:name w:val="Lined - Accent 4"/>
    <w:basedOn w:val="12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174">
    <w:name w:val="Lined - Accent 5"/>
    <w:basedOn w:val="12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175">
    <w:name w:val="Lined - Accent 6"/>
    <w:basedOn w:val="12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176">
    <w:name w:val="Bordered &amp; Lined - Accent"/>
    <w:basedOn w:val="12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177">
    <w:name w:val="Bordered &amp; Lined - Accent 1"/>
    <w:basedOn w:val="12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178">
    <w:name w:val="Bordered &amp; Lined - Accent 2"/>
    <w:basedOn w:val="12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179">
    <w:name w:val="Bordered &amp; Lined - Accent 3"/>
    <w:basedOn w:val="12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180">
    <w:name w:val="Bordered &amp; Lined - Accent 4"/>
    <w:basedOn w:val="12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181">
    <w:name w:val="Bordered &amp; Lined - Accent 5"/>
    <w:basedOn w:val="12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182">
    <w:name w:val="Bordered &amp; Lined - Accent 6"/>
    <w:basedOn w:val="12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183">
    <w:name w:val="Bordered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184">
    <w:name w:val="Bordered - Accent 1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185">
    <w:name w:val="Bordered - Accent 2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186">
    <w:name w:val="Bordered - Accent 3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187">
    <w:name w:val="Bordered - Accent 4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188">
    <w:name w:val="Bordered - Accent 5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189">
    <w:name w:val="Bordered - Accent 6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190">
    <w:name w:val="Footnote Text Char"/>
    <w:link w:val="1216"/>
    <w:uiPriority w:val="99"/>
    <w:rPr>
      <w:sz w:val="18"/>
    </w:rPr>
  </w:style>
  <w:style w:type="character" w:styleId="1191">
    <w:name w:val="Endnote Text Char"/>
    <w:link w:val="1263"/>
    <w:uiPriority w:val="99"/>
    <w:rPr>
      <w:sz w:val="20"/>
    </w:rPr>
  </w:style>
  <w:style w:type="paragraph" w:styleId="1192">
    <w:name w:val="toc 1"/>
    <w:basedOn w:val="1203"/>
    <w:next w:val="1203"/>
    <w:uiPriority w:val="39"/>
    <w:unhideWhenUsed/>
    <w:pPr>
      <w:ind w:left="0" w:right="0" w:firstLine="0"/>
      <w:spacing w:after="57"/>
    </w:pPr>
  </w:style>
  <w:style w:type="paragraph" w:styleId="1193">
    <w:name w:val="toc 2"/>
    <w:basedOn w:val="1203"/>
    <w:next w:val="1203"/>
    <w:uiPriority w:val="39"/>
    <w:unhideWhenUsed/>
    <w:pPr>
      <w:ind w:left="283" w:right="0" w:firstLine="0"/>
      <w:spacing w:after="57"/>
    </w:pPr>
  </w:style>
  <w:style w:type="paragraph" w:styleId="1194">
    <w:name w:val="toc 3"/>
    <w:basedOn w:val="1203"/>
    <w:next w:val="1203"/>
    <w:uiPriority w:val="39"/>
    <w:unhideWhenUsed/>
    <w:pPr>
      <w:ind w:left="567" w:right="0" w:firstLine="0"/>
      <w:spacing w:after="57"/>
    </w:pPr>
  </w:style>
  <w:style w:type="paragraph" w:styleId="1195">
    <w:name w:val="toc 4"/>
    <w:basedOn w:val="1203"/>
    <w:next w:val="1203"/>
    <w:uiPriority w:val="39"/>
    <w:unhideWhenUsed/>
    <w:pPr>
      <w:ind w:left="850" w:right="0" w:firstLine="0"/>
      <w:spacing w:after="57"/>
    </w:pPr>
  </w:style>
  <w:style w:type="paragraph" w:styleId="1196">
    <w:name w:val="toc 5"/>
    <w:basedOn w:val="1203"/>
    <w:next w:val="1203"/>
    <w:uiPriority w:val="39"/>
    <w:unhideWhenUsed/>
    <w:pPr>
      <w:ind w:left="1134" w:right="0" w:firstLine="0"/>
      <w:spacing w:after="57"/>
    </w:pPr>
  </w:style>
  <w:style w:type="paragraph" w:styleId="1197">
    <w:name w:val="toc 6"/>
    <w:basedOn w:val="1203"/>
    <w:next w:val="1203"/>
    <w:uiPriority w:val="39"/>
    <w:unhideWhenUsed/>
    <w:pPr>
      <w:ind w:left="1417" w:right="0" w:firstLine="0"/>
      <w:spacing w:after="57"/>
    </w:pPr>
  </w:style>
  <w:style w:type="paragraph" w:styleId="1198">
    <w:name w:val="toc 7"/>
    <w:basedOn w:val="1203"/>
    <w:next w:val="1203"/>
    <w:uiPriority w:val="39"/>
    <w:unhideWhenUsed/>
    <w:pPr>
      <w:ind w:left="1701" w:right="0" w:firstLine="0"/>
      <w:spacing w:after="57"/>
    </w:pPr>
  </w:style>
  <w:style w:type="paragraph" w:styleId="1199">
    <w:name w:val="toc 8"/>
    <w:basedOn w:val="1203"/>
    <w:next w:val="1203"/>
    <w:uiPriority w:val="39"/>
    <w:unhideWhenUsed/>
    <w:pPr>
      <w:ind w:left="1984" w:right="0" w:firstLine="0"/>
      <w:spacing w:after="57"/>
    </w:pPr>
  </w:style>
  <w:style w:type="paragraph" w:styleId="1200">
    <w:name w:val="toc 9"/>
    <w:basedOn w:val="1203"/>
    <w:next w:val="1203"/>
    <w:uiPriority w:val="39"/>
    <w:unhideWhenUsed/>
    <w:pPr>
      <w:ind w:left="2268" w:right="0" w:firstLine="0"/>
      <w:spacing w:after="57"/>
    </w:pPr>
  </w:style>
  <w:style w:type="paragraph" w:styleId="1201">
    <w:name w:val="TOC Heading"/>
    <w:uiPriority w:val="39"/>
    <w:unhideWhenUsed/>
  </w:style>
  <w:style w:type="paragraph" w:styleId="1202">
    <w:name w:val="table of figures"/>
    <w:basedOn w:val="1203"/>
    <w:next w:val="1203"/>
    <w:uiPriority w:val="99"/>
    <w:unhideWhenUsed/>
    <w:pPr>
      <w:spacing w:after="0" w:afterAutospacing="0"/>
    </w:pPr>
  </w:style>
  <w:style w:type="paragraph" w:styleId="1203" w:default="1">
    <w:name w:val="Normal"/>
    <w:qFormat/>
    <w:pPr>
      <w:ind w:firstLine="567"/>
      <w:jc w:val="both"/>
      <w:spacing w:line="360" w:lineRule="auto"/>
    </w:pPr>
    <w:rPr>
      <w:sz w:val="28"/>
      <w:szCs w:val="28"/>
    </w:rPr>
  </w:style>
  <w:style w:type="paragraph" w:styleId="1204">
    <w:name w:val="Heading 1"/>
    <w:basedOn w:val="1203"/>
    <w:next w:val="1203"/>
    <w:link w:val="1248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1205">
    <w:name w:val="Heading 2"/>
    <w:basedOn w:val="1203"/>
    <w:next w:val="1203"/>
    <w:link w:val="1249"/>
    <w:qFormat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1206">
    <w:name w:val="Heading 3"/>
    <w:basedOn w:val="1203"/>
    <w:next w:val="1203"/>
    <w:link w:val="1225"/>
    <w:uiPriority w:val="9"/>
    <w:qFormat/>
    <w:pPr>
      <w:ind w:firstLine="0"/>
      <w:jc w:val="left"/>
      <w:keepNext/>
      <w:spacing w:before="120" w:after="120" w:line="240" w:lineRule="auto"/>
      <w:outlineLvl w:val="2"/>
    </w:pPr>
    <w:rPr>
      <w:b/>
      <w:szCs w:val="20"/>
    </w:rPr>
  </w:style>
  <w:style w:type="character" w:styleId="1207" w:default="1">
    <w:name w:val="Default Paragraph Font"/>
    <w:uiPriority w:val="1"/>
    <w:semiHidden/>
    <w:unhideWhenUsed/>
  </w:style>
  <w:style w:type="table" w:styleId="120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209" w:default="1">
    <w:name w:val="No List"/>
    <w:uiPriority w:val="99"/>
    <w:semiHidden/>
    <w:unhideWhenUsed/>
  </w:style>
  <w:style w:type="paragraph" w:styleId="1210">
    <w:name w:val="Body Text 3"/>
    <w:basedOn w:val="1203"/>
    <w:link w:val="1245"/>
    <w:pPr>
      <w:ind w:firstLine="0"/>
      <w:spacing w:line="240" w:lineRule="auto"/>
    </w:pPr>
    <w:rPr>
      <w:color w:val="0000ff"/>
      <w:sz w:val="24"/>
      <w:szCs w:val="24"/>
      <w:lang w:eastAsia="en-US"/>
    </w:rPr>
  </w:style>
  <w:style w:type="paragraph" w:styleId="1211">
    <w:name w:val="Header"/>
    <w:basedOn w:val="1203"/>
    <w:pPr>
      <w:tabs>
        <w:tab w:val="center" w:pos="4677" w:leader="none"/>
        <w:tab w:val="right" w:pos="9355" w:leader="none"/>
      </w:tabs>
    </w:pPr>
  </w:style>
  <w:style w:type="paragraph" w:styleId="1212">
    <w:name w:val="Body Text"/>
    <w:basedOn w:val="1203"/>
    <w:pPr>
      <w:spacing w:after="120"/>
    </w:pPr>
  </w:style>
  <w:style w:type="paragraph" w:styleId="1213" w:customStyle="1">
    <w:name w:val="Style1"/>
    <w:basedOn w:val="1203"/>
    <w:pPr>
      <w:ind w:firstLine="0"/>
      <w:jc w:val="left"/>
      <w:spacing w:before="240" w:line="240" w:lineRule="auto"/>
    </w:pPr>
    <w:rPr>
      <w:b/>
      <w:sz w:val="22"/>
      <w:szCs w:val="20"/>
    </w:rPr>
  </w:style>
  <w:style w:type="paragraph" w:styleId="1214">
    <w:name w:val="Body Text 2"/>
    <w:basedOn w:val="1203"/>
    <w:pPr>
      <w:ind w:firstLine="0"/>
      <w:jc w:val="left"/>
      <w:spacing w:after="120" w:line="480" w:lineRule="auto"/>
      <w:widowControl w:val="off"/>
    </w:pPr>
    <w:rPr>
      <w:sz w:val="20"/>
      <w:szCs w:val="20"/>
    </w:rPr>
  </w:style>
  <w:style w:type="paragraph" w:styleId="1215" w:customStyle="1">
    <w:name w:val="Знак"/>
    <w:basedOn w:val="1203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16">
    <w:name w:val="footnote text"/>
    <w:basedOn w:val="1203"/>
    <w:link w:val="1261"/>
    <w:uiPriority w:val="99"/>
    <w:pPr>
      <w:ind w:firstLine="0"/>
      <w:jc w:val="left"/>
      <w:spacing w:line="240" w:lineRule="auto"/>
    </w:pPr>
    <w:rPr>
      <w:sz w:val="20"/>
      <w:szCs w:val="20"/>
    </w:rPr>
  </w:style>
  <w:style w:type="character" w:styleId="1217">
    <w:name w:val="footnote reference"/>
    <w:rPr>
      <w:vertAlign w:val="superscript"/>
    </w:rPr>
  </w:style>
  <w:style w:type="table" w:styleId="1218">
    <w:name w:val="Table Grid"/>
    <w:basedOn w:val="1208"/>
    <w:uiPriority w:val="39"/>
    <w:pPr>
      <w:ind w:firstLine="567"/>
      <w:jc w:val="both"/>
      <w:spacing w:line="36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219" w:customStyle="1">
    <w:name w:val="Знак Знак Знак Знак Знак Знак Знак"/>
    <w:basedOn w:val="1203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20" w:customStyle="1">
    <w:name w:val="Знак2"/>
    <w:basedOn w:val="1203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21" w:customStyle="1">
    <w:name w:val="Знак Знак Знак Знак Знак Знак Знак Знак Знак"/>
    <w:basedOn w:val="1203"/>
    <w:pPr>
      <w:ind w:firstLine="0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1222" w:customStyle="1">
    <w:name w:val="Пункт договора"/>
    <w:basedOn w:val="1203"/>
    <w:pPr>
      <w:ind w:firstLine="0"/>
      <w:spacing w:line="240" w:lineRule="auto"/>
      <w:widowControl w:val="off"/>
    </w:pPr>
    <w:rPr>
      <w:rFonts w:ascii="Arial" w:hAnsi="Arial"/>
      <w:sz w:val="20"/>
      <w:szCs w:val="20"/>
    </w:rPr>
  </w:style>
  <w:style w:type="paragraph" w:styleId="1223" w:customStyle="1">
    <w:name w:val="Подпункт договора"/>
    <w:basedOn w:val="1203"/>
    <w:pPr>
      <w:ind w:firstLine="0"/>
      <w:spacing w:line="240" w:lineRule="auto"/>
      <w:tabs>
        <w:tab w:val="num" w:pos="360" w:leader="none"/>
      </w:tabs>
    </w:pPr>
    <w:rPr>
      <w:rFonts w:ascii="Arial" w:hAnsi="Arial"/>
      <w:sz w:val="20"/>
      <w:szCs w:val="20"/>
    </w:rPr>
  </w:style>
  <w:style w:type="paragraph" w:styleId="1224">
    <w:name w:val="Body Text Indent 3"/>
    <w:basedOn w:val="1203"/>
    <w:pPr>
      <w:ind w:left="283"/>
      <w:spacing w:after="120"/>
    </w:pPr>
    <w:rPr>
      <w:sz w:val="16"/>
      <w:szCs w:val="16"/>
    </w:rPr>
  </w:style>
  <w:style w:type="character" w:styleId="1225" w:customStyle="1">
    <w:name w:val="Заголовок 3 Знак"/>
    <w:link w:val="1206"/>
    <w:rPr>
      <w:b/>
      <w:sz w:val="28"/>
    </w:rPr>
  </w:style>
  <w:style w:type="paragraph" w:styleId="1226">
    <w:name w:val="List Paragraph"/>
    <w:basedOn w:val="1203"/>
    <w:link w:val="1268"/>
    <w:uiPriority w:val="34"/>
    <w:qFormat/>
    <w:pPr>
      <w:contextualSpacing/>
      <w:ind w:left="720" w:firstLine="0"/>
      <w:jc w:val="left"/>
      <w:spacing w:line="240" w:lineRule="auto"/>
    </w:pPr>
    <w:rPr>
      <w:sz w:val="24"/>
      <w:szCs w:val="24"/>
    </w:rPr>
  </w:style>
  <w:style w:type="paragraph" w:styleId="1227" w:customStyle="1">
    <w:name w:val="1. Статья"/>
    <w:basedOn w:val="1206"/>
    <w:link w:val="1234"/>
    <w:qFormat/>
    <w:pPr>
      <w:numPr>
        <w:ilvl w:val="0"/>
        <w:numId w:val="1"/>
      </w:numPr>
      <w:ind w:right="1462"/>
      <w:jc w:val="center"/>
      <w:keepNext w:val="0"/>
      <w:spacing w:before="0" w:after="0"/>
      <w:widowControl w:val="off"/>
      <w:tabs>
        <w:tab w:val="left" w:pos="2340" w:leader="none"/>
      </w:tabs>
    </w:pPr>
    <w:rPr>
      <w:b w:val="0"/>
      <w:sz w:val="24"/>
      <w:szCs w:val="24"/>
    </w:rPr>
  </w:style>
  <w:style w:type="paragraph" w:styleId="1228" w:customStyle="1">
    <w:name w:val="2. Пункт"/>
    <w:basedOn w:val="1206"/>
    <w:pPr>
      <w:numPr>
        <w:ilvl w:val="1"/>
        <w:numId w:val="1"/>
      </w:numPr>
      <w:jc w:val="both"/>
      <w:keepNext w:val="0"/>
      <w:spacing w:before="0" w:after="0"/>
      <w:widowControl w:val="off"/>
    </w:pPr>
    <w:rPr>
      <w:b w:val="0"/>
      <w:sz w:val="24"/>
      <w:szCs w:val="24"/>
    </w:rPr>
  </w:style>
  <w:style w:type="paragraph" w:styleId="1229" w:customStyle="1">
    <w:name w:val="3. Подпункт"/>
    <w:basedOn w:val="1206"/>
    <w:link w:val="1230"/>
    <w:qFormat/>
    <w:pPr>
      <w:numPr>
        <w:ilvl w:val="2"/>
        <w:numId w:val="1"/>
      </w:numPr>
      <w:jc w:val="both"/>
      <w:keepNext w:val="0"/>
      <w:spacing w:before="0" w:after="0"/>
      <w:widowControl w:val="off"/>
      <w:tabs>
        <w:tab w:val="left" w:pos="1620" w:leader="none"/>
      </w:tabs>
    </w:pPr>
    <w:rPr>
      <w:bCs/>
      <w:sz w:val="24"/>
      <w:szCs w:val="24"/>
    </w:rPr>
  </w:style>
  <w:style w:type="character" w:styleId="1230" w:customStyle="1">
    <w:name w:val="3. Подпункт Знак"/>
    <w:link w:val="1229"/>
    <w:rPr>
      <w:b/>
      <w:bCs/>
      <w:sz w:val="24"/>
      <w:szCs w:val="24"/>
    </w:rPr>
  </w:style>
  <w:style w:type="paragraph" w:styleId="1231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paragraph" w:styleId="1232">
    <w:name w:val="Balloon Text"/>
    <w:basedOn w:val="1203"/>
    <w:link w:val="1233"/>
    <w:pPr>
      <w:spacing w:line="240" w:lineRule="auto"/>
    </w:pPr>
    <w:rPr>
      <w:rFonts w:ascii="Tahoma" w:hAnsi="Tahoma"/>
      <w:sz w:val="16"/>
      <w:szCs w:val="16"/>
    </w:rPr>
  </w:style>
  <w:style w:type="character" w:styleId="1233" w:customStyle="1">
    <w:name w:val="Текст выноски Знак"/>
    <w:link w:val="1232"/>
    <w:rPr>
      <w:rFonts w:ascii="Tahoma" w:hAnsi="Tahoma" w:cs="Tahoma"/>
      <w:sz w:val="16"/>
      <w:szCs w:val="16"/>
    </w:rPr>
  </w:style>
  <w:style w:type="character" w:styleId="1234" w:customStyle="1">
    <w:name w:val="1. Статья Знак"/>
    <w:link w:val="1227"/>
    <w:rPr>
      <w:sz w:val="24"/>
      <w:szCs w:val="24"/>
    </w:rPr>
  </w:style>
  <w:style w:type="paragraph" w:styleId="1235" w:customStyle="1">
    <w:name w:val="4. Отчерк"/>
    <w:basedOn w:val="1203"/>
    <w:link w:val="1236"/>
    <w:qFormat/>
    <w:pPr>
      <w:numPr>
        <w:ilvl w:val="0"/>
        <w:numId w:val="2"/>
      </w:numPr>
      <w:spacing w:line="240" w:lineRule="auto"/>
      <w:widowControl w:val="off"/>
    </w:pPr>
    <w:rPr>
      <w:sz w:val="24"/>
      <w:szCs w:val="24"/>
    </w:rPr>
  </w:style>
  <w:style w:type="character" w:styleId="1236" w:customStyle="1">
    <w:name w:val="4. Отчерк Знак"/>
    <w:link w:val="1235"/>
    <w:rPr>
      <w:sz w:val="24"/>
      <w:szCs w:val="24"/>
    </w:rPr>
  </w:style>
  <w:style w:type="character" w:styleId="1237">
    <w:name w:val="annotation reference"/>
    <w:rPr>
      <w:sz w:val="16"/>
      <w:szCs w:val="16"/>
    </w:rPr>
  </w:style>
  <w:style w:type="paragraph" w:styleId="1238">
    <w:name w:val="annotation text"/>
    <w:basedOn w:val="1203"/>
    <w:link w:val="1239"/>
    <w:pPr>
      <w:spacing w:line="240" w:lineRule="auto"/>
    </w:pPr>
    <w:rPr>
      <w:sz w:val="20"/>
      <w:szCs w:val="20"/>
    </w:rPr>
  </w:style>
  <w:style w:type="character" w:styleId="1239" w:customStyle="1">
    <w:name w:val="Текст примечания Знак"/>
    <w:link w:val="1238"/>
  </w:style>
  <w:style w:type="paragraph" w:styleId="1240">
    <w:name w:val="annotation subject"/>
    <w:basedOn w:val="1238"/>
    <w:next w:val="1238"/>
    <w:link w:val="1241"/>
    <w:rPr>
      <w:b/>
      <w:bCs/>
    </w:rPr>
  </w:style>
  <w:style w:type="character" w:styleId="1241" w:customStyle="1">
    <w:name w:val="Тема примечания Знак"/>
    <w:link w:val="1240"/>
    <w:rPr>
      <w:b/>
      <w:bCs/>
    </w:rPr>
  </w:style>
  <w:style w:type="paragraph" w:styleId="1242">
    <w:name w:val="Footer"/>
    <w:basedOn w:val="1203"/>
    <w:link w:val="1243"/>
    <w:uiPriority w:val="99"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1243" w:customStyle="1">
    <w:name w:val="Нижний колонтитул Знак"/>
    <w:link w:val="1242"/>
    <w:uiPriority w:val="99"/>
    <w:rPr>
      <w:sz w:val="28"/>
      <w:szCs w:val="28"/>
    </w:rPr>
  </w:style>
  <w:style w:type="paragraph" w:styleId="1244">
    <w:name w:val="Revision"/>
    <w:hidden/>
    <w:uiPriority w:val="99"/>
    <w:semiHidden/>
    <w:rPr>
      <w:sz w:val="28"/>
      <w:szCs w:val="28"/>
    </w:rPr>
  </w:style>
  <w:style w:type="character" w:styleId="1245" w:customStyle="1">
    <w:name w:val="Основной текст 3 Знак"/>
    <w:link w:val="1210"/>
    <w:rPr>
      <w:color w:val="0000ff"/>
      <w:sz w:val="24"/>
      <w:szCs w:val="24"/>
      <w:lang w:eastAsia="en-US"/>
    </w:rPr>
  </w:style>
  <w:style w:type="paragraph" w:styleId="1246">
    <w:name w:val="Title"/>
    <w:basedOn w:val="1203"/>
    <w:link w:val="1247"/>
    <w:qFormat/>
    <w:pPr>
      <w:jc w:val="center"/>
      <w:spacing w:line="240" w:lineRule="auto"/>
      <w:shd w:val="clear" w:color="auto" w:fill="ffffff"/>
    </w:pPr>
    <w:rPr>
      <w:b/>
      <w:sz w:val="22"/>
      <w:szCs w:val="22"/>
    </w:rPr>
  </w:style>
  <w:style w:type="character" w:styleId="1247" w:customStyle="1">
    <w:name w:val="Заголовок Знак"/>
    <w:link w:val="1246"/>
    <w:rPr>
      <w:b/>
      <w:sz w:val="22"/>
      <w:szCs w:val="22"/>
      <w:shd w:val="clear" w:color="auto" w:fill="ffffff"/>
    </w:rPr>
  </w:style>
  <w:style w:type="character" w:styleId="1248" w:customStyle="1">
    <w:name w:val="Заголовок 1 Знак"/>
    <w:link w:val="1204"/>
    <w:rPr>
      <w:rFonts w:ascii="Cambria" w:hAnsi="Cambria" w:eastAsia="Times New Roman" w:cs="Times New Roman"/>
      <w:b/>
      <w:bCs/>
      <w:sz w:val="32"/>
      <w:szCs w:val="32"/>
    </w:rPr>
  </w:style>
  <w:style w:type="character" w:styleId="1249" w:customStyle="1">
    <w:name w:val="Заголовок 2 Знак"/>
    <w:link w:val="1205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1250">
    <w:name w:val="Body Text Indent"/>
    <w:basedOn w:val="1203"/>
    <w:link w:val="1251"/>
    <w:pPr>
      <w:ind w:left="283"/>
      <w:spacing w:after="120"/>
    </w:pPr>
  </w:style>
  <w:style w:type="character" w:styleId="1251" w:customStyle="1">
    <w:name w:val="Основной текст с отступом Знак"/>
    <w:link w:val="1250"/>
    <w:rPr>
      <w:sz w:val="28"/>
      <w:szCs w:val="28"/>
    </w:rPr>
  </w:style>
  <w:style w:type="paragraph" w:styleId="1252" w:customStyle="1">
    <w:name w:val="Пункт 3.3.3"/>
    <w:basedOn w:val="1203"/>
    <w:pPr>
      <w:ind w:left="704" w:hanging="504"/>
      <w:jc w:val="left"/>
      <w:keepLines/>
      <w:keepNext/>
      <w:spacing w:before="240" w:after="240" w:line="240" w:lineRule="auto"/>
      <w:widowControl w:val="off"/>
      <w:tabs>
        <w:tab w:val="num" w:pos="920" w:leader="none"/>
      </w:tabs>
      <w:outlineLvl w:val="1"/>
    </w:pPr>
    <w:rPr>
      <w:sz w:val="24"/>
      <w:szCs w:val="20"/>
    </w:rPr>
  </w:style>
  <w:style w:type="paragraph" w:styleId="1253" w:customStyle="1">
    <w:name w:val="Заглавие"/>
    <w:basedOn w:val="1203"/>
    <w:pPr>
      <w:ind w:firstLine="0"/>
      <w:jc w:val="center"/>
      <w:spacing w:after="120" w:line="240" w:lineRule="auto"/>
      <w:widowControl w:val="off"/>
    </w:pPr>
    <w:rPr>
      <w:b/>
      <w:bCs/>
      <w:sz w:val="32"/>
      <w:szCs w:val="20"/>
    </w:rPr>
  </w:style>
  <w:style w:type="paragraph" w:styleId="1254">
    <w:name w:val="Caption"/>
    <w:basedOn w:val="1203"/>
    <w:next w:val="1203"/>
    <w:link w:val="1064"/>
    <w:qFormat/>
    <w:pPr>
      <w:ind w:firstLine="0"/>
      <w:spacing w:before="120" w:after="120" w:line="240" w:lineRule="auto"/>
      <w:widowControl w:val="off"/>
    </w:pPr>
    <w:rPr>
      <w:b/>
      <w:bCs/>
      <w:sz w:val="24"/>
      <w:szCs w:val="24"/>
    </w:rPr>
  </w:style>
  <w:style w:type="character" w:styleId="1255" w:customStyle="1">
    <w:name w:val="Font Style16"/>
    <w:rPr>
      <w:rFonts w:ascii="Times New Roman" w:hAnsi="Times New Roman" w:cs="Times New Roman"/>
      <w:sz w:val="24"/>
      <w:szCs w:val="24"/>
    </w:rPr>
  </w:style>
  <w:style w:type="paragraph" w:styleId="1256" w:customStyle="1">
    <w:name w:val="Знак1"/>
    <w:basedOn w:val="1203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57" w:customStyle="1">
    <w:name w:val="Контракт-раздел"/>
    <w:basedOn w:val="1203"/>
    <w:pPr>
      <w:numPr>
        <w:ilvl w:val="0"/>
        <w:numId w:val="4"/>
      </w:numPr>
      <w:jc w:val="center"/>
      <w:keepLines/>
      <w:keepNext/>
      <w:spacing w:before="360" w:after="120" w:line="240" w:lineRule="auto"/>
      <w:tabs>
        <w:tab w:val="num" w:pos="0" w:leader="none"/>
        <w:tab w:val="left" w:pos="567" w:leader="none"/>
        <w:tab w:val="clear" w:pos="3240" w:leader="none"/>
      </w:tabs>
      <w:outlineLvl w:val="1"/>
    </w:pPr>
    <w:rPr>
      <w:b/>
      <w:bCs/>
      <w:caps/>
    </w:rPr>
  </w:style>
  <w:style w:type="paragraph" w:styleId="1258" w:customStyle="1">
    <w:name w:val="Контракт-пункт"/>
    <w:basedOn w:val="1203"/>
    <w:pPr>
      <w:numPr>
        <w:ilvl w:val="1"/>
        <w:numId w:val="4"/>
      </w:numPr>
    </w:pPr>
  </w:style>
  <w:style w:type="paragraph" w:styleId="1259" w:customStyle="1">
    <w:name w:val="Контракт-подпункт"/>
    <w:basedOn w:val="1203"/>
    <w:pPr>
      <w:numPr>
        <w:ilvl w:val="2"/>
        <w:numId w:val="4"/>
      </w:numPr>
    </w:pPr>
  </w:style>
  <w:style w:type="paragraph" w:styleId="1260" w:customStyle="1">
    <w:name w:val="Контракт-подподпункт"/>
    <w:basedOn w:val="1203"/>
    <w:pPr>
      <w:numPr>
        <w:ilvl w:val="3"/>
        <w:numId w:val="4"/>
      </w:numPr>
    </w:pPr>
  </w:style>
  <w:style w:type="character" w:styleId="1261" w:customStyle="1">
    <w:name w:val="Текст сноски Знак"/>
    <w:link w:val="1216"/>
  </w:style>
  <w:style w:type="character" w:styleId="1262">
    <w:name w:val="Hyperlink"/>
    <w:uiPriority w:val="99"/>
    <w:unhideWhenUsed/>
    <w:rPr>
      <w:color w:val="0000ff"/>
      <w:u w:val="single"/>
    </w:rPr>
  </w:style>
  <w:style w:type="paragraph" w:styleId="1263">
    <w:name w:val="endnote text"/>
    <w:basedOn w:val="1203"/>
    <w:link w:val="1264"/>
    <w:uiPriority w:val="99"/>
    <w:semiHidden/>
    <w:unhideWhenUsed/>
    <w:rPr>
      <w:sz w:val="20"/>
      <w:szCs w:val="20"/>
    </w:rPr>
  </w:style>
  <w:style w:type="character" w:styleId="1264" w:customStyle="1">
    <w:name w:val="Текст концевой сноски Знак"/>
    <w:link w:val="1263"/>
    <w:uiPriority w:val="99"/>
    <w:semiHidden/>
  </w:style>
  <w:style w:type="character" w:styleId="1265">
    <w:name w:val="endnote reference"/>
    <w:uiPriority w:val="99"/>
    <w:semiHidden/>
    <w:unhideWhenUsed/>
    <w:rPr>
      <w:vertAlign w:val="superscript"/>
    </w:rPr>
  </w:style>
  <w:style w:type="paragraph" w:styleId="1266">
    <w:name w:val="Plain Text"/>
    <w:basedOn w:val="1203"/>
    <w:link w:val="1267"/>
    <w:uiPriority w:val="99"/>
    <w:semiHidden/>
    <w:unhideWhenUsed/>
    <w:pPr>
      <w:ind w:firstLine="0"/>
      <w:jc w:val="left"/>
      <w:spacing w:line="240" w:lineRule="auto"/>
    </w:pPr>
    <w:rPr>
      <w:rFonts w:ascii="Calibri" w:hAnsi="Calibri" w:eastAsiaTheme="minorHAnsi" w:cstheme="minorBidi"/>
      <w:sz w:val="22"/>
      <w:szCs w:val="21"/>
      <w:lang w:eastAsia="en-US"/>
    </w:rPr>
  </w:style>
  <w:style w:type="character" w:styleId="1267" w:customStyle="1">
    <w:name w:val="Текст Знак"/>
    <w:basedOn w:val="1207"/>
    <w:link w:val="1266"/>
    <w:uiPriority w:val="99"/>
    <w:semiHidden/>
    <w:rPr>
      <w:rFonts w:ascii="Calibri" w:hAnsi="Calibri" w:eastAsiaTheme="minorHAnsi" w:cstheme="minorBidi"/>
      <w:sz w:val="22"/>
      <w:szCs w:val="21"/>
      <w:lang w:eastAsia="en-US"/>
    </w:rPr>
  </w:style>
  <w:style w:type="character" w:styleId="1268" w:customStyle="1">
    <w:name w:val="Абзац списка Знак"/>
    <w:link w:val="1226"/>
    <w:uiPriority w:val="34"/>
    <w:rPr>
      <w:sz w:val="24"/>
      <w:szCs w:val="24"/>
    </w:rPr>
  </w:style>
  <w:style w:type="paragraph" w:styleId="1269" w:customStyle="1">
    <w:name w:val="Table Paragraph"/>
    <w:uiPriority w:val="1"/>
    <w:qFormat/>
    <w:pPr>
      <w:contextualSpacing w:val="0"/>
      <w:ind w:left="15" w:right="0" w:firstLine="0"/>
      <w:jc w:val="center"/>
      <w:keepLines w:val="0"/>
      <w:keepNext w:val="0"/>
      <w:pageBreakBefore w:val="0"/>
      <w:spacing w:before="0" w:beforeAutospacing="0" w:after="0" w:afterAutospacing="0" w:line="114" w:lineRule="exact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table" w:styleId="1270" w:customStyle="1">
    <w:name w:val="Table Normal_1_1"/>
    <w:uiPriority w:val="2"/>
    <w:semiHidden/>
    <w:unhideWhenUsed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="Calibri" w:hAnsi="Calibri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en-US" w:eastAsia="en-US" w:bidi="ar-SA"/>
      <w14:ligatures w14:val="none"/>
    </w:rPr>
    <w:tblPr>
      <w:tblStyleRowBandSize w:val="1"/>
      <w:tblStyleColBandSize w:val="1"/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top w:w="0" w:type="dxa"/>
        <w:right w:w="0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footer" Target="footer4.xml" /><Relationship Id="rId16" Type="http://schemas.openxmlformats.org/officeDocument/2006/relationships/customXml" Target="../customXml/item1.xml" /><Relationship Id="rId17" Type="http://schemas.openxmlformats.org/officeDocument/2006/relationships/customXml" Target="../customXml/item2.xml" /><Relationship Id="rId18" Type="http://schemas.openxmlformats.org/officeDocument/2006/relationships/customXml" Target="../customXml/item3.xml" /><Relationship Id="rId19" Type="http://schemas.openxmlformats.org/officeDocument/2006/relationships/customXml" Target="../customXml/item4.xml" /><Relationship Id="rId20" Type="http://schemas.openxmlformats.org/officeDocument/2006/relationships/customXml" Target="../customXml/item5.xml" /><Relationship Id="rId21" Type="http://schemas.openxmlformats.org/officeDocument/2006/relationships/hyperlink" Target="consultantplus://offline/ref=94D5CE8889791A29DE57299515463A9D6134D8237B999C803E6F853513x2A2P" TargetMode="External"/><Relationship Id="rId22" Type="http://schemas.openxmlformats.org/officeDocument/2006/relationships/hyperlink" Target="consultantplus://offline/ref=94D5CE8889791A29DE57299515463A9D6135D2287D929C803E6F853513x2A2P" TargetMode="External"/><Relationship Id="rId23" Type="http://schemas.openxmlformats.org/officeDocument/2006/relationships/hyperlink" Target="consultantplus://offline/ref=79440D5123ABA6A25F43346AB59DBAAC7032C8E1556DA64FAED62E167F76889C2B7C475C32EFC59BJ8rDH" TargetMode="External"/><Relationship Id="rId24" Type="http://schemas.openxmlformats.org/officeDocument/2006/relationships/hyperlink" Target="http://ktec-2@dgk.ru" TargetMode="External"/><Relationship Id="rId25" Type="http://schemas.openxmlformats.org/officeDocument/2006/relationships/hyperlink" Target="http://www.cbr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_rels/item5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5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85905A-A849-4DFE-9DCC-7F92ED66E4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06F360-7978-412C-AD21-1F523948C8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258912-A860-4625-B7F6-93D124AA8AD6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34ADCD8-F1BA-4A80-8A0D-400D0C4351C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E9EA690-B79B-4E85-8E80-B2F3A394B8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УК ГидроОГК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subject/>
  <dc:creator>UK VoHEC</dc:creator>
  <cp:keywords/>
  <dc:description/>
  <cp:lastModifiedBy>borisova_ea</cp:lastModifiedBy>
  <cp:revision>18</cp:revision>
  <dcterms:created xsi:type="dcterms:W3CDTF">2025-03-10T03:17:00Z</dcterms:created>
  <dcterms:modified xsi:type="dcterms:W3CDTF">2026-02-12T04:42:33Z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